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2.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3.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4.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5.xml" ContentType="application/vnd.openxmlformats-officedocument.themeOverrid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6.xml" ContentType="application/vnd.openxmlformats-officedocument.themeOverrid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theme/themeOverride7.xml" ContentType="application/vnd.openxmlformats-officedocument.themeOverrid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theme/themeOverride8.xml" ContentType="application/vnd.openxmlformats-officedocument.themeOverrid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theme/themeOverride9.xml" ContentType="application/vnd.openxmlformats-officedocument.themeOverride+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theme/themeOverride10.xml" ContentType="application/vnd.openxmlformats-officedocument.themeOverride+xml"/>
  <Override PartName="/word/charts/chart23.xml" ContentType="application/vnd.openxmlformats-officedocument.drawingml.chart+xml"/>
  <Override PartName="/word/charts/style23.xml" ContentType="application/vnd.ms-office.chartstyle+xml"/>
  <Override PartName="/word/charts/colors23.xml" ContentType="application/vnd.ms-office.chartcolorstyle+xml"/>
  <Override PartName="/word/theme/themeOverride11.xml" ContentType="application/vnd.openxmlformats-officedocument.themeOverride+xml"/>
  <Override PartName="/word/charts/chart24.xml" ContentType="application/vnd.openxmlformats-officedocument.drawingml.chart+xml"/>
  <Override PartName="/word/charts/style24.xml" ContentType="application/vnd.ms-office.chartstyle+xml"/>
  <Override PartName="/word/charts/colors24.xml" ContentType="application/vnd.ms-office.chartcolorstyle+xml"/>
  <Override PartName="/word/theme/themeOverride12.xml" ContentType="application/vnd.openxmlformats-officedocument.themeOverride+xml"/>
  <Override PartName="/word/charts/chart25.xml" ContentType="application/vnd.openxmlformats-officedocument.drawingml.chart+xml"/>
  <Override PartName="/word/charts/style25.xml" ContentType="application/vnd.ms-office.chartstyle+xml"/>
  <Override PartName="/word/charts/colors25.xml" ContentType="application/vnd.ms-office.chartcolorstyle+xml"/>
  <Override PartName="/word/theme/themeOverride13.xml" ContentType="application/vnd.openxmlformats-officedocument.themeOverride+xml"/>
  <Override PartName="/word/charts/chart26.xml" ContentType="application/vnd.openxmlformats-officedocument.drawingml.chart+xml"/>
  <Override PartName="/word/charts/style26.xml" ContentType="application/vnd.ms-office.chartstyle+xml"/>
  <Override PartName="/word/charts/colors26.xml" ContentType="application/vnd.ms-office.chartcolorstyle+xml"/>
  <Override PartName="/word/theme/themeOverride14.xml" ContentType="application/vnd.openxmlformats-officedocument.themeOverride+xml"/>
  <Override PartName="/word/charts/chart27.xml" ContentType="application/vnd.openxmlformats-officedocument.drawingml.chart+xml"/>
  <Override PartName="/word/charts/style27.xml" ContentType="application/vnd.ms-office.chartstyle+xml"/>
  <Override PartName="/word/charts/colors27.xml" ContentType="application/vnd.ms-office.chartcolorstyle+xml"/>
  <Override PartName="/word/theme/themeOverride15.xml" ContentType="application/vnd.openxmlformats-officedocument.themeOverride+xml"/>
  <Override PartName="/word/charts/chart28.xml" ContentType="application/vnd.openxmlformats-officedocument.drawingml.chart+xml"/>
  <Override PartName="/word/charts/style28.xml" ContentType="application/vnd.ms-office.chartstyle+xml"/>
  <Override PartName="/word/charts/colors28.xml" ContentType="application/vnd.ms-office.chartcolorstyle+xml"/>
  <Override PartName="/word/theme/themeOverride16.xml" ContentType="application/vnd.openxmlformats-officedocument.themeOverride+xml"/>
  <Override PartName="/word/charts/chart29.xml" ContentType="application/vnd.openxmlformats-officedocument.drawingml.chart+xml"/>
  <Override PartName="/word/charts/style29.xml" ContentType="application/vnd.ms-office.chartstyle+xml"/>
  <Override PartName="/word/charts/colors29.xml" ContentType="application/vnd.ms-office.chartcolorstyle+xml"/>
  <Override PartName="/word/theme/themeOverride17.xml" ContentType="application/vnd.openxmlformats-officedocument.themeOverride+xml"/>
  <Override PartName="/word/charts/chart30.xml" ContentType="application/vnd.openxmlformats-officedocument.drawingml.chart+xml"/>
  <Override PartName="/word/charts/style30.xml" ContentType="application/vnd.ms-office.chartstyle+xml"/>
  <Override PartName="/word/charts/colors30.xml" ContentType="application/vnd.ms-office.chartcolorstyle+xml"/>
  <Override PartName="/word/charts/chart31.xml" ContentType="application/vnd.openxmlformats-officedocument.drawingml.chart+xml"/>
  <Override PartName="/word/charts/style31.xml" ContentType="application/vnd.ms-office.chartstyle+xml"/>
  <Override PartName="/word/charts/colors31.xml" ContentType="application/vnd.ms-office.chartcolorstyle+xml"/>
  <Override PartName="/word/theme/themeOverride18.xml" ContentType="application/vnd.openxmlformats-officedocument.themeOverride+xml"/>
  <Override PartName="/word/charts/chart32.xml" ContentType="application/vnd.openxmlformats-officedocument.drawingml.chart+xml"/>
  <Override PartName="/word/charts/style32.xml" ContentType="application/vnd.ms-office.chartstyle+xml"/>
  <Override PartName="/word/charts/colors32.xml" ContentType="application/vnd.ms-office.chartcolorstyle+xml"/>
  <Override PartName="/word/charts/chart33.xml" ContentType="application/vnd.openxmlformats-officedocument.drawingml.chart+xml"/>
  <Override PartName="/word/charts/style33.xml" ContentType="application/vnd.ms-office.chartstyle+xml"/>
  <Override PartName="/word/charts/colors3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pPr w:leftFromText="141" w:rightFromText="141" w:vertAnchor="text" w:horzAnchor="margin" w:tblpY="242"/>
        <w:tblW w:w="503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1"/>
        <w:gridCol w:w="4827"/>
      </w:tblGrid>
      <w:tr w:rsidR="00EC6489" w:rsidRPr="00147149" w14:paraId="2115CE80" w14:textId="77777777" w:rsidTr="00EC6489">
        <w:trPr>
          <w:trHeight w:val="518"/>
        </w:trPr>
        <w:tc>
          <w:tcPr>
            <w:tcW w:w="2690" w:type="pct"/>
          </w:tcPr>
          <w:p w14:paraId="0D425CEA" w14:textId="67A094DC" w:rsidR="00EC6489" w:rsidRPr="00147149" w:rsidRDefault="00EC6489" w:rsidP="00B06070">
            <w:pPr>
              <w:spacing w:line="276" w:lineRule="auto"/>
              <w:jc w:val="center"/>
              <w:rPr>
                <w:rFonts w:ascii="Times New Roman" w:hAnsi="Times New Roman" w:cs="Times New Roman"/>
                <w:b/>
                <w:sz w:val="20"/>
                <w:u w:val="single"/>
              </w:rPr>
            </w:pPr>
            <w:bookmarkStart w:id="0" w:name="_Toc4768156"/>
            <w:r w:rsidRPr="00147149">
              <w:rPr>
                <w:rFonts w:ascii="Times New Roman" w:hAnsi="Times New Roman" w:cs="Times New Roman"/>
                <w:b/>
              </w:rPr>
              <w:t>MINISTERE DE L’EMPLOI ET DE LA FORMATION PROFESSIONNELLE</w:t>
            </w:r>
          </w:p>
        </w:tc>
        <w:tc>
          <w:tcPr>
            <w:tcW w:w="2310" w:type="pct"/>
          </w:tcPr>
          <w:p w14:paraId="45F347C9" w14:textId="77777777" w:rsidR="00EC6489" w:rsidRPr="00147149" w:rsidRDefault="00EC6489" w:rsidP="00B06070">
            <w:pPr>
              <w:spacing w:line="276" w:lineRule="auto"/>
              <w:jc w:val="center"/>
              <w:rPr>
                <w:rFonts w:ascii="Times New Roman" w:hAnsi="Times New Roman" w:cs="Times New Roman"/>
                <w:b/>
                <w:sz w:val="20"/>
                <w:u w:val="single"/>
              </w:rPr>
            </w:pPr>
            <w:r w:rsidRPr="00147149">
              <w:rPr>
                <w:rFonts w:ascii="Times New Roman" w:hAnsi="Times New Roman" w:cs="Times New Roman"/>
                <w:b/>
              </w:rPr>
              <w:t>REPUBLIQUE DU MALI</w:t>
            </w:r>
          </w:p>
        </w:tc>
      </w:tr>
      <w:tr w:rsidR="00EC6489" w:rsidRPr="00147149" w14:paraId="0F466BB1" w14:textId="77777777" w:rsidTr="00EC6489">
        <w:trPr>
          <w:trHeight w:val="286"/>
        </w:trPr>
        <w:tc>
          <w:tcPr>
            <w:tcW w:w="2690" w:type="pct"/>
          </w:tcPr>
          <w:p w14:paraId="5C9FCE3A" w14:textId="77777777" w:rsidR="00EC6489" w:rsidRPr="00147149" w:rsidRDefault="00EC6489" w:rsidP="00B06070">
            <w:pPr>
              <w:spacing w:line="276" w:lineRule="auto"/>
              <w:jc w:val="center"/>
              <w:rPr>
                <w:rFonts w:ascii="Times New Roman" w:hAnsi="Times New Roman" w:cs="Times New Roman"/>
                <w:b/>
                <w:sz w:val="20"/>
                <w:u w:val="single"/>
              </w:rPr>
            </w:pPr>
            <w:r w:rsidRPr="00147149">
              <w:rPr>
                <w:rFonts w:ascii="Times New Roman" w:hAnsi="Times New Roman" w:cs="Times New Roman"/>
                <w:b/>
              </w:rPr>
              <w:t>********************</w:t>
            </w:r>
          </w:p>
        </w:tc>
        <w:tc>
          <w:tcPr>
            <w:tcW w:w="2310" w:type="pct"/>
          </w:tcPr>
          <w:p w14:paraId="79B77D14" w14:textId="77777777" w:rsidR="00EC6489" w:rsidRPr="00147149" w:rsidRDefault="00EC6489" w:rsidP="00B06070">
            <w:pPr>
              <w:spacing w:line="276" w:lineRule="auto"/>
              <w:jc w:val="center"/>
              <w:rPr>
                <w:rFonts w:ascii="Times New Roman" w:hAnsi="Times New Roman" w:cs="Times New Roman"/>
                <w:b/>
                <w:sz w:val="20"/>
                <w:u w:val="single"/>
              </w:rPr>
            </w:pPr>
            <w:r w:rsidRPr="00147149">
              <w:rPr>
                <w:rFonts w:ascii="Times New Roman" w:hAnsi="Times New Roman" w:cs="Times New Roman"/>
                <w:b/>
              </w:rPr>
              <w:t>******************</w:t>
            </w:r>
          </w:p>
        </w:tc>
      </w:tr>
      <w:tr w:rsidR="00EC6489" w:rsidRPr="00454405" w14:paraId="1B74ADF1" w14:textId="77777777" w:rsidTr="00EC6489">
        <w:trPr>
          <w:trHeight w:val="518"/>
        </w:trPr>
        <w:tc>
          <w:tcPr>
            <w:tcW w:w="2690" w:type="pct"/>
          </w:tcPr>
          <w:p w14:paraId="1B9E2FDB" w14:textId="77777777" w:rsidR="00EC6489" w:rsidRPr="00147149" w:rsidRDefault="00EC6489" w:rsidP="00B06070">
            <w:pPr>
              <w:spacing w:line="276" w:lineRule="auto"/>
              <w:jc w:val="center"/>
              <w:rPr>
                <w:rFonts w:ascii="Times New Roman" w:hAnsi="Times New Roman" w:cs="Times New Roman"/>
                <w:b/>
              </w:rPr>
            </w:pPr>
            <w:r w:rsidRPr="00147149">
              <w:rPr>
                <w:rFonts w:ascii="Times New Roman" w:hAnsi="Times New Roman" w:cs="Times New Roman"/>
                <w:b/>
              </w:rPr>
              <w:t>OBSERVATOIRE NATIONAL DE L’EMPLOI ET DE LA FORMATION</w:t>
            </w:r>
          </w:p>
          <w:p w14:paraId="1E9EB423" w14:textId="77777777" w:rsidR="00EC6489" w:rsidRPr="00147149" w:rsidRDefault="00EC6489" w:rsidP="00B06070">
            <w:pPr>
              <w:spacing w:line="276" w:lineRule="auto"/>
              <w:jc w:val="center"/>
              <w:rPr>
                <w:rFonts w:ascii="Times New Roman" w:hAnsi="Times New Roman" w:cs="Times New Roman"/>
                <w:b/>
                <w:sz w:val="20"/>
                <w:u w:val="single"/>
              </w:rPr>
            </w:pPr>
            <w:r w:rsidRPr="00147149">
              <w:rPr>
                <w:rFonts w:ascii="Times New Roman" w:hAnsi="Times New Roman" w:cs="Times New Roman"/>
                <w:noProof/>
                <w:sz w:val="28"/>
                <w:lang w:eastAsia="fr-FR"/>
              </w:rPr>
              <w:drawing>
                <wp:inline distT="0" distB="0" distL="0" distR="0" wp14:anchorId="6641B7D0" wp14:editId="0235886C">
                  <wp:extent cx="1072223" cy="191770"/>
                  <wp:effectExtent l="0" t="0" r="0" b="0"/>
                  <wp:docPr id="29"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630" cy="252116"/>
                          </a:xfrm>
                          <a:prstGeom prst="rect">
                            <a:avLst/>
                          </a:prstGeom>
                          <a:noFill/>
                          <a:ln>
                            <a:noFill/>
                          </a:ln>
                        </pic:spPr>
                      </pic:pic>
                    </a:graphicData>
                  </a:graphic>
                </wp:inline>
              </w:drawing>
            </w:r>
          </w:p>
        </w:tc>
        <w:tc>
          <w:tcPr>
            <w:tcW w:w="2310" w:type="pct"/>
          </w:tcPr>
          <w:p w14:paraId="49715272" w14:textId="77777777" w:rsidR="00EC6489" w:rsidRPr="00147149" w:rsidRDefault="00EC6489" w:rsidP="00B06070">
            <w:pPr>
              <w:spacing w:line="276" w:lineRule="auto"/>
              <w:jc w:val="center"/>
              <w:rPr>
                <w:rFonts w:ascii="Times New Roman" w:hAnsi="Times New Roman" w:cs="Times New Roman"/>
                <w:b/>
                <w:sz w:val="20"/>
                <w:u w:val="single"/>
              </w:rPr>
            </w:pPr>
            <w:r w:rsidRPr="00147149">
              <w:rPr>
                <w:rFonts w:ascii="Times New Roman" w:hAnsi="Times New Roman" w:cs="Times New Roman"/>
                <w:b/>
              </w:rPr>
              <w:t>UN PEUPLE-UN BUT-UNE FOI</w:t>
            </w:r>
          </w:p>
        </w:tc>
      </w:tr>
    </w:tbl>
    <w:sdt>
      <w:sdtPr>
        <w:rPr>
          <w:rFonts w:ascii="Times New Roman" w:hAnsi="Times New Roman" w:cs="Times New Roman"/>
        </w:rPr>
        <w:id w:val="186878951"/>
        <w:docPartObj>
          <w:docPartGallery w:val="Cover Pages"/>
          <w:docPartUnique/>
        </w:docPartObj>
      </w:sdtPr>
      <w:sdtContent>
        <w:p w14:paraId="52905423" w14:textId="3BD0A916" w:rsidR="00275117" w:rsidRPr="00147149" w:rsidRDefault="00FB51FE" w:rsidP="00B06070">
          <w:pPr>
            <w:spacing w:line="276" w:lineRule="auto"/>
            <w:rPr>
              <w:rFonts w:ascii="Times New Roman" w:hAnsi="Times New Roman" w:cs="Times New Roman"/>
              <w:b/>
            </w:rPr>
          </w:pPr>
          <w:r w:rsidRPr="00147149">
            <w:rPr>
              <w:rFonts w:ascii="Times New Roman" w:hAnsi="Times New Roman" w:cs="Times New Roman"/>
              <w:b/>
            </w:rPr>
            <w:tab/>
          </w:r>
          <w:r w:rsidRPr="00147149">
            <w:rPr>
              <w:rFonts w:ascii="Times New Roman" w:hAnsi="Times New Roman" w:cs="Times New Roman"/>
              <w:b/>
            </w:rPr>
            <w:tab/>
            <w:t xml:space="preserve">    </w:t>
          </w:r>
          <w:r w:rsidR="00275117" w:rsidRPr="00147149">
            <w:rPr>
              <w:rFonts w:ascii="Times New Roman" w:hAnsi="Times New Roman" w:cs="Times New Roman"/>
              <w:b/>
            </w:rPr>
            <w:t xml:space="preserve">              </w:t>
          </w:r>
        </w:p>
        <w:p w14:paraId="02525C15" w14:textId="23A8FC59" w:rsidR="00275117" w:rsidRPr="00147149" w:rsidRDefault="00275117" w:rsidP="00B06070">
          <w:pPr>
            <w:spacing w:line="276" w:lineRule="auto"/>
            <w:jc w:val="center"/>
            <w:rPr>
              <w:rFonts w:ascii="Times New Roman" w:hAnsi="Times New Roman" w:cs="Times New Roman"/>
              <w:b/>
              <w:sz w:val="20"/>
              <w:u w:val="single"/>
            </w:rPr>
          </w:pPr>
        </w:p>
        <w:p w14:paraId="24E5AF23" w14:textId="167BAC51" w:rsidR="00587531" w:rsidRPr="00147149" w:rsidRDefault="00587531" w:rsidP="00B06070">
          <w:pPr>
            <w:spacing w:line="276" w:lineRule="auto"/>
            <w:jc w:val="center"/>
            <w:rPr>
              <w:rFonts w:ascii="Times New Roman" w:hAnsi="Times New Roman" w:cs="Times New Roman"/>
              <w:b/>
              <w:sz w:val="20"/>
              <w:u w:val="single"/>
            </w:rPr>
          </w:pPr>
        </w:p>
        <w:p w14:paraId="218E6496" w14:textId="6EB59B11" w:rsidR="00EC6489" w:rsidRPr="00147149" w:rsidRDefault="00EC6489" w:rsidP="00B06070">
          <w:pPr>
            <w:spacing w:line="276" w:lineRule="auto"/>
            <w:jc w:val="center"/>
            <w:rPr>
              <w:rFonts w:ascii="Times New Roman" w:hAnsi="Times New Roman" w:cs="Times New Roman"/>
              <w:b/>
              <w:sz w:val="20"/>
              <w:u w:val="single"/>
            </w:rPr>
          </w:pPr>
        </w:p>
        <w:p w14:paraId="480ACD71" w14:textId="6178420A" w:rsidR="00EC6489" w:rsidRPr="00147149" w:rsidRDefault="00EC6489" w:rsidP="00B06070">
          <w:pPr>
            <w:spacing w:line="276" w:lineRule="auto"/>
            <w:jc w:val="center"/>
            <w:rPr>
              <w:rFonts w:ascii="Times New Roman" w:hAnsi="Times New Roman" w:cs="Times New Roman"/>
              <w:b/>
              <w:sz w:val="20"/>
              <w:u w:val="single"/>
            </w:rPr>
          </w:pPr>
        </w:p>
        <w:p w14:paraId="5D8A593D" w14:textId="77777777" w:rsidR="00EC6489" w:rsidRPr="00147149" w:rsidRDefault="00EC6489" w:rsidP="00B06070">
          <w:pPr>
            <w:spacing w:line="276" w:lineRule="auto"/>
            <w:jc w:val="center"/>
            <w:rPr>
              <w:rFonts w:ascii="Times New Roman" w:hAnsi="Times New Roman" w:cs="Times New Roman"/>
              <w:b/>
              <w:sz w:val="20"/>
              <w:u w:val="single"/>
            </w:rPr>
          </w:pPr>
        </w:p>
        <w:p w14:paraId="68C6406A" w14:textId="77777777" w:rsidR="00587531" w:rsidRPr="00147149" w:rsidRDefault="00587531" w:rsidP="00B06070">
          <w:pPr>
            <w:spacing w:line="276" w:lineRule="auto"/>
            <w:jc w:val="center"/>
            <w:rPr>
              <w:rFonts w:ascii="Times New Roman" w:hAnsi="Times New Roman" w:cs="Times New Roman"/>
              <w:b/>
              <w:sz w:val="20"/>
              <w:u w:val="single"/>
            </w:rPr>
          </w:pPr>
        </w:p>
        <w:p w14:paraId="553A3489" w14:textId="41DF2D45" w:rsidR="00275117" w:rsidRPr="00147149" w:rsidRDefault="00275117" w:rsidP="00B06070">
          <w:pPr>
            <w:spacing w:line="276" w:lineRule="auto"/>
            <w:jc w:val="center"/>
            <w:rPr>
              <w:rFonts w:ascii="Times New Roman" w:hAnsi="Times New Roman" w:cs="Times New Roman"/>
              <w:b/>
              <w:sz w:val="48"/>
              <w14:props3d w14:extrusionH="57150" w14:contourW="0" w14:prstMaterial="warmMatte">
                <w14:bevelT w14:w="57150" w14:h="38100" w14:prst="hardEdge"/>
              </w14:props3d>
            </w:rPr>
          </w:pPr>
          <w:r w:rsidRPr="00147149">
            <w:rPr>
              <w:rFonts w:ascii="Times New Roman" w:hAnsi="Times New Roman" w:cs="Times New Roman"/>
              <w:b/>
              <w:sz w:val="48"/>
              <w:u w:val="single"/>
              <w14:props3d w14:extrusionH="57150" w14:contourW="0" w14:prstMaterial="warmMatte">
                <w14:bevelT w14:w="57150" w14:h="38100" w14:prst="hardEdge"/>
              </w14:props3d>
            </w:rPr>
            <w:t>Rapport provisoire</w:t>
          </w:r>
        </w:p>
        <w:p w14:paraId="34FE6155" w14:textId="040B2DF0" w:rsidR="00275117" w:rsidRPr="00147149" w:rsidRDefault="00275117" w:rsidP="00B06070">
          <w:pPr>
            <w:pBdr>
              <w:top w:val="single" w:sz="4" w:space="1" w:color="auto"/>
              <w:left w:val="single" w:sz="4" w:space="31" w:color="auto"/>
              <w:bottom w:val="single" w:sz="4" w:space="1" w:color="auto"/>
              <w:right w:val="single" w:sz="4" w:space="4" w:color="auto"/>
            </w:pBdr>
            <w:spacing w:beforeAutospacing="1" w:line="276" w:lineRule="auto"/>
            <w:ind w:left="357"/>
            <w:jc w:val="center"/>
            <w:rPr>
              <w:rFonts w:ascii="Times New Roman" w:hAnsi="Times New Roman" w:cs="Times New Roman"/>
              <w:b/>
              <w:u w:val="single"/>
            </w:rPr>
          </w:pPr>
          <w:r w:rsidRPr="00147149">
            <w:rPr>
              <w:rFonts w:ascii="Times New Roman" w:hAnsi="Times New Roman" w:cs="Times New Roman"/>
              <w:b/>
              <w:noProof/>
              <w:u w:val="single"/>
              <w:lang w:eastAsia="fr-FR"/>
              <w14:props3d w14:extrusionH="57150" w14:contourW="0" w14:prstMaterial="warmMatte">
                <w14:bevelT w14:w="57150" w14:h="38100" w14:prst="hardEdge"/>
              </w14:props3d>
            </w:rPr>
            <mc:AlternateContent>
              <mc:Choice Requires="wps">
                <w:drawing>
                  <wp:anchor distT="0" distB="0" distL="114300" distR="114300" simplePos="0" relativeHeight="251659264" behindDoc="1" locked="0" layoutInCell="1" allowOverlap="1" wp14:anchorId="69447AF8" wp14:editId="75FCD5AD">
                    <wp:simplePos x="0" y="0"/>
                    <wp:positionH relativeFrom="margin">
                      <wp:align>left</wp:align>
                    </wp:positionH>
                    <wp:positionV relativeFrom="paragraph">
                      <wp:posOffset>58769</wp:posOffset>
                    </wp:positionV>
                    <wp:extent cx="6606862" cy="890270"/>
                    <wp:effectExtent l="0" t="0" r="22860" b="24130"/>
                    <wp:wrapNone/>
                    <wp:docPr id="7" name="Rectangle à coins arrondis 7"/>
                    <wp:cNvGraphicFramePr/>
                    <a:graphic xmlns:a="http://schemas.openxmlformats.org/drawingml/2006/main">
                      <a:graphicData uri="http://schemas.microsoft.com/office/word/2010/wordprocessingShape">
                        <wps:wsp>
                          <wps:cNvSpPr/>
                          <wps:spPr>
                            <a:xfrm>
                              <a:off x="0" y="0"/>
                              <a:ext cx="6606862" cy="890270"/>
                            </a:xfrm>
                            <a:prstGeom prst="roundRect">
                              <a:avLst>
                                <a:gd name="adj" fmla="val 0"/>
                              </a:avLst>
                            </a:prstGeom>
                            <a:ln/>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oundrect w14:anchorId="06D0001D" id="Rectangle à coins arrondis 7" o:spid="_x0000_s1026" style="position:absolute;margin-left:0;margin-top:4.65pt;width:520.25pt;height:70.1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" fillcolor="#9ecb81 [2169]" strokecolor="#70ad47 [3209]" strokeweight=".5pt">
                    <v:fill color2="#8ac066 [2617]" rotate="t" colors="0 #b5d5a7;.5 #aace99;1 #9cca86" focus="100%" type="gradient">
                      <o:fill v:ext="view" type="gradientUnscaled"/>
                    </v:fill>
                    <v:stroke joinstyle="miter"/>
                    <w10:wrap anchorx="margin"/>
                  </v:roundrect>
                </w:pict>
              </mc:Fallback>
            </mc:AlternateContent>
          </w:r>
          <w:r w:rsidRPr="00147149">
            <w:rPr>
              <w:rFonts w:ascii="Times New Roman" w:hAnsi="Times New Roman" w:cs="Times New Roman"/>
              <w:b/>
              <w:sz w:val="32"/>
              <w14:props3d w14:extrusionH="57150" w14:contourW="0" w14:prstMaterial="warmMatte">
                <w14:bevelT w14:w="57150" w14:h="38100" w14:prst="hardEdge"/>
              </w14:props3d>
            </w:rPr>
            <w:t>Enquête a</w:t>
          </w:r>
          <w:r w:rsidR="000373BD" w:rsidRPr="00147149">
            <w:rPr>
              <w:rFonts w:ascii="Times New Roman" w:hAnsi="Times New Roman" w:cs="Times New Roman"/>
              <w:b/>
              <w:sz w:val="32"/>
              <w14:props3d w14:extrusionH="57150" w14:contourW="0" w14:prstMaterial="warmMatte">
                <w14:bevelT w14:w="57150" w14:h="38100" w14:prst="hardEdge"/>
              </w14:props3d>
            </w:rPr>
            <w:t xml:space="preserve">nnuelle de satisfaction des employeurs des sortants des </w:t>
          </w:r>
          <w:r w:rsidR="000752CE" w:rsidRPr="00147149">
            <w:rPr>
              <w:rFonts w:ascii="Times New Roman" w:hAnsi="Times New Roman" w:cs="Times New Roman"/>
              <w:b/>
              <w:sz w:val="32"/>
            </w:rPr>
            <w:t>c</w:t>
          </w:r>
          <w:r w:rsidRPr="00147149">
            <w:rPr>
              <w:rFonts w:ascii="Times New Roman" w:hAnsi="Times New Roman" w:cs="Times New Roman"/>
              <w:b/>
              <w:sz w:val="32"/>
            </w:rPr>
            <w:t>entres de formation professionnelle appuyés par le pro</w:t>
          </w:r>
          <w:r w:rsidR="006D2395">
            <w:rPr>
              <w:rFonts w:ascii="Times New Roman" w:hAnsi="Times New Roman" w:cs="Times New Roman"/>
              <w:b/>
              <w:sz w:val="32"/>
            </w:rPr>
            <w:t>gramme ML</w:t>
          </w:r>
          <w:r w:rsidR="00C40F43">
            <w:rPr>
              <w:rFonts w:ascii="Times New Roman" w:hAnsi="Times New Roman" w:cs="Times New Roman"/>
              <w:b/>
              <w:sz w:val="32"/>
            </w:rPr>
            <w:t>I</w:t>
          </w:r>
          <w:r w:rsidR="006D2395">
            <w:rPr>
              <w:rFonts w:ascii="Times New Roman" w:hAnsi="Times New Roman" w:cs="Times New Roman"/>
              <w:b/>
              <w:sz w:val="32"/>
            </w:rPr>
            <w:t xml:space="preserve">022 </w:t>
          </w:r>
          <w:r w:rsidRPr="00147149">
            <w:rPr>
              <w:rFonts w:ascii="Times New Roman" w:hAnsi="Times New Roman" w:cs="Times New Roman"/>
              <w:b/>
              <w:sz w:val="32"/>
            </w:rPr>
            <w:t>dans sa zone d’intervention</w:t>
          </w:r>
          <w:r w:rsidR="006D2395">
            <w:rPr>
              <w:rFonts w:ascii="Times New Roman" w:hAnsi="Times New Roman" w:cs="Times New Roman"/>
              <w:b/>
              <w:sz w:val="32"/>
            </w:rPr>
            <w:t>, 2020</w:t>
          </w:r>
        </w:p>
        <w:p w14:paraId="1DE8D37F" w14:textId="77777777" w:rsidR="00275117" w:rsidRPr="00147149" w:rsidRDefault="00275117" w:rsidP="00B06070">
          <w:pPr>
            <w:spacing w:line="276" w:lineRule="auto"/>
            <w:jc w:val="center"/>
            <w:rPr>
              <w:rFonts w:ascii="Times New Roman" w:hAnsi="Times New Roman" w:cs="Times New Roman"/>
              <w:b/>
              <w:sz w:val="20"/>
              <w:u w:val="single"/>
            </w:rPr>
          </w:pPr>
        </w:p>
        <w:p w14:paraId="08066BE8" w14:textId="77777777" w:rsidR="00275117" w:rsidRPr="00147149" w:rsidRDefault="00275117" w:rsidP="00B06070">
          <w:pPr>
            <w:spacing w:line="276" w:lineRule="auto"/>
            <w:jc w:val="center"/>
            <w:rPr>
              <w:rFonts w:ascii="Times New Roman" w:hAnsi="Times New Roman" w:cs="Times New Roman"/>
              <w:b/>
              <w:sz w:val="20"/>
              <w:u w:val="single"/>
            </w:rPr>
          </w:pPr>
        </w:p>
        <w:p w14:paraId="796662AB" w14:textId="77777777" w:rsidR="00275117" w:rsidRPr="00147149" w:rsidRDefault="00275117" w:rsidP="00B06070">
          <w:pPr>
            <w:spacing w:line="276" w:lineRule="auto"/>
            <w:jc w:val="center"/>
            <w:rPr>
              <w:rFonts w:ascii="Times New Roman" w:hAnsi="Times New Roman" w:cs="Times New Roman"/>
              <w:b/>
              <w:sz w:val="20"/>
              <w:u w:val="single"/>
            </w:rPr>
          </w:pPr>
        </w:p>
        <w:p w14:paraId="4F432D80" w14:textId="77777777" w:rsidR="00275117" w:rsidRPr="00147149" w:rsidRDefault="00275117" w:rsidP="00B06070">
          <w:pPr>
            <w:spacing w:line="276" w:lineRule="auto"/>
            <w:jc w:val="center"/>
            <w:rPr>
              <w:rFonts w:ascii="Times New Roman" w:hAnsi="Times New Roman" w:cs="Times New Roman"/>
              <w:b/>
              <w:sz w:val="20"/>
              <w:u w:val="single"/>
            </w:rPr>
          </w:pPr>
        </w:p>
        <w:p w14:paraId="5F355EA4" w14:textId="77777777" w:rsidR="00275117" w:rsidRPr="00147149" w:rsidRDefault="00275117" w:rsidP="00B06070">
          <w:pPr>
            <w:spacing w:line="276" w:lineRule="auto"/>
            <w:jc w:val="center"/>
            <w:rPr>
              <w:rFonts w:ascii="Times New Roman" w:hAnsi="Times New Roman" w:cs="Times New Roman"/>
              <w:b/>
              <w:sz w:val="20"/>
              <w:u w:val="single"/>
            </w:rPr>
          </w:pPr>
        </w:p>
        <w:p w14:paraId="1D7C9CEF" w14:textId="77777777" w:rsidR="00275117" w:rsidRPr="00147149" w:rsidRDefault="00275117" w:rsidP="00B06070">
          <w:pPr>
            <w:spacing w:line="276" w:lineRule="auto"/>
            <w:jc w:val="center"/>
            <w:rPr>
              <w:rFonts w:ascii="Times New Roman" w:hAnsi="Times New Roman" w:cs="Times New Roman"/>
              <w:b/>
              <w:sz w:val="20"/>
              <w:u w:val="single"/>
            </w:rPr>
          </w:pPr>
        </w:p>
        <w:p w14:paraId="7A6BC71F" w14:textId="771B15D3" w:rsidR="00275117" w:rsidRPr="00147149" w:rsidRDefault="00275117" w:rsidP="00B06070">
          <w:pPr>
            <w:spacing w:line="276" w:lineRule="auto"/>
            <w:jc w:val="right"/>
            <w:rPr>
              <w:rFonts w:ascii="Times New Roman" w:hAnsi="Times New Roman" w:cs="Times New Roman"/>
              <w:b/>
              <w:sz w:val="28"/>
            </w:rPr>
          </w:pPr>
        </w:p>
        <w:p w14:paraId="6CAEF716" w14:textId="72A41C95" w:rsidR="00F47E9C" w:rsidRPr="00147149" w:rsidRDefault="009865F0" w:rsidP="00B06070">
          <w:pPr>
            <w:spacing w:line="276" w:lineRule="auto"/>
            <w:rPr>
              <w:rFonts w:ascii="Times New Roman" w:hAnsi="Times New Roman" w:cs="Times New Roman"/>
            </w:rPr>
          </w:pPr>
          <w:r>
            <w:rPr>
              <w:noProof/>
              <w:lang w:eastAsia="fr-FR"/>
              <w14:cntxtAlts/>
            </w:rPr>
            <w:drawing>
              <wp:inline distT="0" distB="0" distL="0" distR="0" wp14:anchorId="1CE96A9B" wp14:editId="41AB7421">
                <wp:extent cx="1098550" cy="621030"/>
                <wp:effectExtent l="0" t="0" r="6350" b="7620"/>
                <wp:docPr id="23" name="Image 23"/>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8550" cy="621030"/>
                        </a:xfrm>
                        <a:prstGeom prst="rect">
                          <a:avLst/>
                        </a:prstGeom>
                        <a:noFill/>
                        <a:ln>
                          <a:noFill/>
                        </a:ln>
                      </pic:spPr>
                    </pic:pic>
                  </a:graphicData>
                </a:graphic>
              </wp:inline>
            </w:drawing>
          </w:r>
          <w:r w:rsidR="00911094" w:rsidRPr="00147149">
            <w:rPr>
              <w:rFonts w:ascii="Times New Roman" w:hAnsi="Times New Roman" w:cs="Times New Roman"/>
              <w:b/>
              <w:noProof/>
              <w:sz w:val="28"/>
            </w:rPr>
            <w:t xml:space="preserve"> </w:t>
          </w:r>
          <w:r w:rsidR="00E741AD" w:rsidRPr="00147149">
            <w:rPr>
              <w:rFonts w:ascii="Times New Roman" w:hAnsi="Times New Roman" w:cs="Times New Roman"/>
            </w:rPr>
            <w:br w:type="page"/>
          </w:r>
        </w:p>
      </w:sdtContent>
    </w:sdt>
    <w:p w14:paraId="6346BFEA" w14:textId="02D25227" w:rsidR="00912EC0" w:rsidRPr="00B06070" w:rsidRDefault="006332B8" w:rsidP="00FC038B">
      <w:pPr>
        <w:pStyle w:val="Titre1"/>
      </w:pPr>
      <w:bookmarkStart w:id="1" w:name="_Toc52873193"/>
      <w:bookmarkEnd w:id="0"/>
      <w:r w:rsidRPr="00B06070">
        <w:lastRenderedPageBreak/>
        <w:t>TABLE DES MATIERES</w:t>
      </w:r>
      <w:bookmarkEnd w:id="1"/>
    </w:p>
    <w:p w14:paraId="00189D2A" w14:textId="7A661A00" w:rsidR="00C40BBC" w:rsidRDefault="00912EC0">
      <w:pPr>
        <w:pStyle w:val="TM1"/>
        <w:rPr>
          <w:rFonts w:asciiTheme="minorHAnsi" w:eastAsiaTheme="minorEastAsia" w:hAnsiTheme="minorHAnsi"/>
          <w:b w:val="0"/>
          <w:caps w:val="0"/>
          <w:lang w:eastAsia="fr-FR"/>
        </w:rPr>
      </w:pPr>
      <w:r w:rsidRPr="00B06070">
        <w:rPr>
          <w:rFonts w:ascii="Times New Roman" w:hAnsi="Times New Roman" w:cs="Times New Roman"/>
        </w:rPr>
        <w:fldChar w:fldCharType="begin"/>
      </w:r>
      <w:r w:rsidRPr="00B06070">
        <w:rPr>
          <w:rFonts w:ascii="Times New Roman" w:hAnsi="Times New Roman" w:cs="Times New Roman"/>
        </w:rPr>
        <w:instrText xml:space="preserve"> TOC \o "1-3" \h \z \u </w:instrText>
      </w:r>
      <w:r w:rsidRPr="00B06070">
        <w:rPr>
          <w:rFonts w:ascii="Times New Roman" w:hAnsi="Times New Roman" w:cs="Times New Roman"/>
        </w:rPr>
        <w:fldChar w:fldCharType="separate"/>
      </w:r>
      <w:hyperlink w:anchor="_Toc52873193" w:history="1">
        <w:r w:rsidR="00C40BBC" w:rsidRPr="00853243">
          <w:rPr>
            <w:rStyle w:val="Lienhypertexte"/>
          </w:rPr>
          <w:t>TABLE DES MATIERES</w:t>
        </w:r>
        <w:r w:rsidR="00C40BBC">
          <w:rPr>
            <w:webHidden/>
          </w:rPr>
          <w:tab/>
        </w:r>
        <w:r w:rsidR="00C40BBC">
          <w:rPr>
            <w:webHidden/>
          </w:rPr>
          <w:fldChar w:fldCharType="begin"/>
        </w:r>
        <w:r w:rsidR="00C40BBC">
          <w:rPr>
            <w:webHidden/>
          </w:rPr>
          <w:instrText xml:space="preserve"> PAGEREF _Toc52873193 \h </w:instrText>
        </w:r>
        <w:r w:rsidR="00C40BBC">
          <w:rPr>
            <w:webHidden/>
          </w:rPr>
        </w:r>
        <w:r w:rsidR="00C40BBC">
          <w:rPr>
            <w:webHidden/>
          </w:rPr>
          <w:fldChar w:fldCharType="separate"/>
        </w:r>
        <w:r w:rsidR="00C40BBC">
          <w:rPr>
            <w:webHidden/>
          </w:rPr>
          <w:t>1</w:t>
        </w:r>
        <w:r w:rsidR="00C40BBC">
          <w:rPr>
            <w:webHidden/>
          </w:rPr>
          <w:fldChar w:fldCharType="end"/>
        </w:r>
      </w:hyperlink>
    </w:p>
    <w:p w14:paraId="4B520064" w14:textId="06996F80" w:rsidR="00C40BBC" w:rsidRDefault="00872D77">
      <w:pPr>
        <w:pStyle w:val="TM1"/>
        <w:rPr>
          <w:rFonts w:asciiTheme="minorHAnsi" w:eastAsiaTheme="minorEastAsia" w:hAnsiTheme="minorHAnsi"/>
          <w:b w:val="0"/>
          <w:caps w:val="0"/>
          <w:lang w:eastAsia="fr-FR"/>
        </w:rPr>
      </w:pPr>
      <w:hyperlink w:anchor="_Toc52873194" w:history="1">
        <w:r w:rsidR="00C40BBC" w:rsidRPr="00853243">
          <w:rPr>
            <w:rStyle w:val="Lienhypertexte"/>
          </w:rPr>
          <w:t>LISTE DES GRAPHIQUES</w:t>
        </w:r>
        <w:r w:rsidR="00C40BBC">
          <w:rPr>
            <w:webHidden/>
          </w:rPr>
          <w:tab/>
        </w:r>
        <w:r w:rsidR="00C40BBC">
          <w:rPr>
            <w:webHidden/>
          </w:rPr>
          <w:fldChar w:fldCharType="begin"/>
        </w:r>
        <w:r w:rsidR="00C40BBC">
          <w:rPr>
            <w:webHidden/>
          </w:rPr>
          <w:instrText xml:space="preserve"> PAGEREF _Toc52873194 \h </w:instrText>
        </w:r>
        <w:r w:rsidR="00C40BBC">
          <w:rPr>
            <w:webHidden/>
          </w:rPr>
        </w:r>
        <w:r w:rsidR="00C40BBC">
          <w:rPr>
            <w:webHidden/>
          </w:rPr>
          <w:fldChar w:fldCharType="separate"/>
        </w:r>
        <w:r w:rsidR="00C40BBC">
          <w:rPr>
            <w:webHidden/>
          </w:rPr>
          <w:t>0</w:t>
        </w:r>
        <w:r w:rsidR="00C40BBC">
          <w:rPr>
            <w:webHidden/>
          </w:rPr>
          <w:fldChar w:fldCharType="end"/>
        </w:r>
      </w:hyperlink>
    </w:p>
    <w:p w14:paraId="23E5D5A5" w14:textId="5584A6BB" w:rsidR="00C40BBC" w:rsidRDefault="00872D77">
      <w:pPr>
        <w:pStyle w:val="TM1"/>
        <w:rPr>
          <w:rFonts w:asciiTheme="minorHAnsi" w:eastAsiaTheme="minorEastAsia" w:hAnsiTheme="minorHAnsi"/>
          <w:b w:val="0"/>
          <w:caps w:val="0"/>
          <w:lang w:eastAsia="fr-FR"/>
        </w:rPr>
      </w:pPr>
      <w:hyperlink w:anchor="_Toc52873195" w:history="1">
        <w:r w:rsidR="00C40BBC" w:rsidRPr="00853243">
          <w:rPr>
            <w:rStyle w:val="Lienhypertexte"/>
          </w:rPr>
          <w:t>LISTE DES ANNEXES</w:t>
        </w:r>
        <w:r w:rsidR="00C40BBC">
          <w:rPr>
            <w:webHidden/>
          </w:rPr>
          <w:tab/>
        </w:r>
        <w:r w:rsidR="00C40BBC">
          <w:rPr>
            <w:webHidden/>
          </w:rPr>
          <w:fldChar w:fldCharType="begin"/>
        </w:r>
        <w:r w:rsidR="00C40BBC">
          <w:rPr>
            <w:webHidden/>
          </w:rPr>
          <w:instrText xml:space="preserve"> PAGEREF _Toc52873195 \h </w:instrText>
        </w:r>
        <w:r w:rsidR="00C40BBC">
          <w:rPr>
            <w:webHidden/>
          </w:rPr>
        </w:r>
        <w:r w:rsidR="00C40BBC">
          <w:rPr>
            <w:webHidden/>
          </w:rPr>
          <w:fldChar w:fldCharType="separate"/>
        </w:r>
        <w:r w:rsidR="00C40BBC">
          <w:rPr>
            <w:webHidden/>
          </w:rPr>
          <w:t>1</w:t>
        </w:r>
        <w:r w:rsidR="00C40BBC">
          <w:rPr>
            <w:webHidden/>
          </w:rPr>
          <w:fldChar w:fldCharType="end"/>
        </w:r>
      </w:hyperlink>
    </w:p>
    <w:p w14:paraId="4341EFD6" w14:textId="4DCBC58C" w:rsidR="00C40BBC" w:rsidRDefault="00872D77">
      <w:pPr>
        <w:pStyle w:val="TM1"/>
        <w:rPr>
          <w:rFonts w:asciiTheme="minorHAnsi" w:eastAsiaTheme="minorEastAsia" w:hAnsiTheme="minorHAnsi"/>
          <w:b w:val="0"/>
          <w:caps w:val="0"/>
          <w:lang w:eastAsia="fr-FR"/>
        </w:rPr>
      </w:pPr>
      <w:hyperlink w:anchor="_Toc52873196" w:history="1">
        <w:r w:rsidR="00C40BBC" w:rsidRPr="00853243">
          <w:rPr>
            <w:rStyle w:val="Lienhypertexte"/>
          </w:rPr>
          <w:t>SIGLES ET ABREVIATION</w:t>
        </w:r>
        <w:r w:rsidR="00C40BBC">
          <w:rPr>
            <w:webHidden/>
          </w:rPr>
          <w:tab/>
        </w:r>
        <w:r w:rsidR="00C40BBC">
          <w:rPr>
            <w:webHidden/>
          </w:rPr>
          <w:fldChar w:fldCharType="begin"/>
        </w:r>
        <w:r w:rsidR="00C40BBC">
          <w:rPr>
            <w:webHidden/>
          </w:rPr>
          <w:instrText xml:space="preserve"> PAGEREF _Toc52873196 \h </w:instrText>
        </w:r>
        <w:r w:rsidR="00C40BBC">
          <w:rPr>
            <w:webHidden/>
          </w:rPr>
        </w:r>
        <w:r w:rsidR="00C40BBC">
          <w:rPr>
            <w:webHidden/>
          </w:rPr>
          <w:fldChar w:fldCharType="separate"/>
        </w:r>
        <w:r w:rsidR="00C40BBC">
          <w:rPr>
            <w:webHidden/>
          </w:rPr>
          <w:t>2</w:t>
        </w:r>
        <w:r w:rsidR="00C40BBC">
          <w:rPr>
            <w:webHidden/>
          </w:rPr>
          <w:fldChar w:fldCharType="end"/>
        </w:r>
      </w:hyperlink>
    </w:p>
    <w:p w14:paraId="539AB6DD" w14:textId="320F3BC5" w:rsidR="00C40BBC" w:rsidRDefault="00872D77">
      <w:pPr>
        <w:pStyle w:val="TM1"/>
        <w:rPr>
          <w:rFonts w:asciiTheme="minorHAnsi" w:eastAsiaTheme="minorEastAsia" w:hAnsiTheme="minorHAnsi"/>
          <w:b w:val="0"/>
          <w:caps w:val="0"/>
          <w:lang w:eastAsia="fr-FR"/>
        </w:rPr>
      </w:pPr>
      <w:hyperlink w:anchor="_Toc52873197" w:history="1">
        <w:r w:rsidR="00C40BBC" w:rsidRPr="00853243">
          <w:rPr>
            <w:rStyle w:val="Lienhypertexte"/>
          </w:rPr>
          <w:t>RESUME EXECUTIF</w:t>
        </w:r>
        <w:r w:rsidR="00C40BBC">
          <w:rPr>
            <w:webHidden/>
          </w:rPr>
          <w:tab/>
        </w:r>
        <w:r w:rsidR="00C40BBC">
          <w:rPr>
            <w:webHidden/>
          </w:rPr>
          <w:fldChar w:fldCharType="begin"/>
        </w:r>
        <w:r w:rsidR="00C40BBC">
          <w:rPr>
            <w:webHidden/>
          </w:rPr>
          <w:instrText xml:space="preserve"> PAGEREF _Toc52873197 \h </w:instrText>
        </w:r>
        <w:r w:rsidR="00C40BBC">
          <w:rPr>
            <w:webHidden/>
          </w:rPr>
        </w:r>
        <w:r w:rsidR="00C40BBC">
          <w:rPr>
            <w:webHidden/>
          </w:rPr>
          <w:fldChar w:fldCharType="separate"/>
        </w:r>
        <w:r w:rsidR="00C40BBC">
          <w:rPr>
            <w:webHidden/>
          </w:rPr>
          <w:t>3</w:t>
        </w:r>
        <w:r w:rsidR="00C40BBC">
          <w:rPr>
            <w:webHidden/>
          </w:rPr>
          <w:fldChar w:fldCharType="end"/>
        </w:r>
      </w:hyperlink>
    </w:p>
    <w:p w14:paraId="7166191E" w14:textId="65498FF1" w:rsidR="00C40BBC" w:rsidRDefault="00872D77">
      <w:pPr>
        <w:pStyle w:val="TM1"/>
        <w:rPr>
          <w:rFonts w:asciiTheme="minorHAnsi" w:eastAsiaTheme="minorEastAsia" w:hAnsiTheme="minorHAnsi"/>
          <w:b w:val="0"/>
          <w:caps w:val="0"/>
          <w:lang w:eastAsia="fr-FR"/>
        </w:rPr>
      </w:pPr>
      <w:hyperlink w:anchor="_Toc52873198" w:history="1">
        <w:r w:rsidR="00C40BBC" w:rsidRPr="00853243">
          <w:rPr>
            <w:rStyle w:val="Lienhypertexte"/>
          </w:rPr>
          <w:t>INTRODUCTION</w:t>
        </w:r>
        <w:r w:rsidR="00C40BBC">
          <w:rPr>
            <w:webHidden/>
          </w:rPr>
          <w:tab/>
        </w:r>
        <w:r w:rsidR="00C40BBC">
          <w:rPr>
            <w:webHidden/>
          </w:rPr>
          <w:fldChar w:fldCharType="begin"/>
        </w:r>
        <w:r w:rsidR="00C40BBC">
          <w:rPr>
            <w:webHidden/>
          </w:rPr>
          <w:instrText xml:space="preserve"> PAGEREF _Toc52873198 \h </w:instrText>
        </w:r>
        <w:r w:rsidR="00C40BBC">
          <w:rPr>
            <w:webHidden/>
          </w:rPr>
        </w:r>
        <w:r w:rsidR="00C40BBC">
          <w:rPr>
            <w:webHidden/>
          </w:rPr>
          <w:fldChar w:fldCharType="separate"/>
        </w:r>
        <w:r w:rsidR="00C40BBC">
          <w:rPr>
            <w:webHidden/>
          </w:rPr>
          <w:t>5</w:t>
        </w:r>
        <w:r w:rsidR="00C40BBC">
          <w:rPr>
            <w:webHidden/>
          </w:rPr>
          <w:fldChar w:fldCharType="end"/>
        </w:r>
      </w:hyperlink>
    </w:p>
    <w:p w14:paraId="74DE961F" w14:textId="216AAE00" w:rsidR="00C40BBC" w:rsidRDefault="00872D77">
      <w:pPr>
        <w:pStyle w:val="TM2"/>
        <w:rPr>
          <w:rFonts w:eastAsiaTheme="minorEastAsia"/>
          <w:b w:val="0"/>
          <w:szCs w:val="22"/>
          <w:lang w:eastAsia="fr-FR"/>
        </w:rPr>
      </w:pPr>
      <w:hyperlink w:anchor="_Toc52873199" w:history="1">
        <w:r w:rsidR="00C40BBC" w:rsidRPr="00853243">
          <w:rPr>
            <w:rStyle w:val="Lienhypertexte"/>
            <w:rFonts w:ascii="Times New Roman" w:hAnsi="Times New Roman" w:cs="Times New Roman"/>
          </w:rPr>
          <w:t>Contexte et justification</w:t>
        </w:r>
        <w:r w:rsidR="00C40BBC">
          <w:rPr>
            <w:webHidden/>
          </w:rPr>
          <w:tab/>
        </w:r>
        <w:r w:rsidR="00C40BBC">
          <w:rPr>
            <w:webHidden/>
          </w:rPr>
          <w:fldChar w:fldCharType="begin"/>
        </w:r>
        <w:r w:rsidR="00C40BBC">
          <w:rPr>
            <w:webHidden/>
          </w:rPr>
          <w:instrText xml:space="preserve"> PAGEREF _Toc52873199 \h </w:instrText>
        </w:r>
        <w:r w:rsidR="00C40BBC">
          <w:rPr>
            <w:webHidden/>
          </w:rPr>
        </w:r>
        <w:r w:rsidR="00C40BBC">
          <w:rPr>
            <w:webHidden/>
          </w:rPr>
          <w:fldChar w:fldCharType="separate"/>
        </w:r>
        <w:r w:rsidR="00C40BBC">
          <w:rPr>
            <w:webHidden/>
          </w:rPr>
          <w:t>5</w:t>
        </w:r>
        <w:r w:rsidR="00C40BBC">
          <w:rPr>
            <w:webHidden/>
          </w:rPr>
          <w:fldChar w:fldCharType="end"/>
        </w:r>
      </w:hyperlink>
    </w:p>
    <w:p w14:paraId="1A3217C7" w14:textId="5A52FA23" w:rsidR="00C40BBC" w:rsidRDefault="00872D77">
      <w:pPr>
        <w:pStyle w:val="TM2"/>
        <w:rPr>
          <w:rFonts w:eastAsiaTheme="minorEastAsia"/>
          <w:b w:val="0"/>
          <w:szCs w:val="22"/>
          <w:lang w:eastAsia="fr-FR"/>
        </w:rPr>
      </w:pPr>
      <w:hyperlink w:anchor="_Toc52873200" w:history="1">
        <w:r w:rsidR="00C40BBC" w:rsidRPr="00853243">
          <w:rPr>
            <w:rStyle w:val="Lienhypertexte"/>
            <w:rFonts w:ascii="Times New Roman" w:hAnsi="Times New Roman" w:cs="Times New Roman"/>
          </w:rPr>
          <w:t>Objectif</w:t>
        </w:r>
        <w:r w:rsidR="00C40BBC">
          <w:rPr>
            <w:webHidden/>
          </w:rPr>
          <w:tab/>
        </w:r>
        <w:r w:rsidR="00C40BBC">
          <w:rPr>
            <w:webHidden/>
          </w:rPr>
          <w:fldChar w:fldCharType="begin"/>
        </w:r>
        <w:r w:rsidR="00C40BBC">
          <w:rPr>
            <w:webHidden/>
          </w:rPr>
          <w:instrText xml:space="preserve"> PAGEREF _Toc52873200 \h </w:instrText>
        </w:r>
        <w:r w:rsidR="00C40BBC">
          <w:rPr>
            <w:webHidden/>
          </w:rPr>
        </w:r>
        <w:r w:rsidR="00C40BBC">
          <w:rPr>
            <w:webHidden/>
          </w:rPr>
          <w:fldChar w:fldCharType="separate"/>
        </w:r>
        <w:r w:rsidR="00C40BBC">
          <w:rPr>
            <w:webHidden/>
          </w:rPr>
          <w:t>6</w:t>
        </w:r>
        <w:r w:rsidR="00C40BBC">
          <w:rPr>
            <w:webHidden/>
          </w:rPr>
          <w:fldChar w:fldCharType="end"/>
        </w:r>
      </w:hyperlink>
    </w:p>
    <w:p w14:paraId="0EC6F228" w14:textId="45D85812" w:rsidR="00C40BBC" w:rsidRDefault="00872D77">
      <w:pPr>
        <w:pStyle w:val="TM2"/>
        <w:rPr>
          <w:rFonts w:eastAsiaTheme="minorEastAsia"/>
          <w:b w:val="0"/>
          <w:szCs w:val="22"/>
          <w:lang w:eastAsia="fr-FR"/>
        </w:rPr>
      </w:pPr>
      <w:hyperlink w:anchor="_Toc52873201" w:history="1">
        <w:r w:rsidR="00C40BBC" w:rsidRPr="00853243">
          <w:rPr>
            <w:rStyle w:val="Lienhypertexte"/>
            <w:rFonts w:ascii="Times New Roman" w:hAnsi="Times New Roman" w:cs="Times New Roman"/>
          </w:rPr>
          <w:t>Méthodologie</w:t>
        </w:r>
        <w:r w:rsidR="00C40BBC">
          <w:rPr>
            <w:webHidden/>
          </w:rPr>
          <w:tab/>
        </w:r>
        <w:r w:rsidR="00C40BBC">
          <w:rPr>
            <w:webHidden/>
          </w:rPr>
          <w:fldChar w:fldCharType="begin"/>
        </w:r>
        <w:r w:rsidR="00C40BBC">
          <w:rPr>
            <w:webHidden/>
          </w:rPr>
          <w:instrText xml:space="preserve"> PAGEREF _Toc52873201 \h </w:instrText>
        </w:r>
        <w:r w:rsidR="00C40BBC">
          <w:rPr>
            <w:webHidden/>
          </w:rPr>
        </w:r>
        <w:r w:rsidR="00C40BBC">
          <w:rPr>
            <w:webHidden/>
          </w:rPr>
          <w:fldChar w:fldCharType="separate"/>
        </w:r>
        <w:r w:rsidR="00C40BBC">
          <w:rPr>
            <w:webHidden/>
          </w:rPr>
          <w:t>6</w:t>
        </w:r>
        <w:r w:rsidR="00C40BBC">
          <w:rPr>
            <w:webHidden/>
          </w:rPr>
          <w:fldChar w:fldCharType="end"/>
        </w:r>
      </w:hyperlink>
    </w:p>
    <w:p w14:paraId="0144993D" w14:textId="0DFAB6B0" w:rsidR="00C40BBC" w:rsidRDefault="00872D77">
      <w:pPr>
        <w:pStyle w:val="TM3"/>
        <w:rPr>
          <w:rFonts w:eastAsiaTheme="minorEastAsia"/>
          <w:b w:val="0"/>
          <w:bCs w:val="0"/>
          <w:lang w:eastAsia="fr-FR"/>
        </w:rPr>
      </w:pPr>
      <w:hyperlink w:anchor="_Toc52873202" w:history="1">
        <w:r w:rsidR="00C40BBC" w:rsidRPr="00853243">
          <w:rPr>
            <w:rStyle w:val="Lienhypertexte"/>
            <w:rFonts w:ascii="Wingdings" w:hAnsi="Wingdings" w:cs="Times New Roman"/>
          </w:rPr>
          <w:t></w:t>
        </w:r>
        <w:r w:rsidR="00C40BBC">
          <w:rPr>
            <w:rFonts w:eastAsiaTheme="minorEastAsia"/>
            <w:b w:val="0"/>
            <w:bCs w:val="0"/>
            <w:lang w:eastAsia="fr-FR"/>
          </w:rPr>
          <w:tab/>
        </w:r>
        <w:r w:rsidR="00C40BBC" w:rsidRPr="00853243">
          <w:rPr>
            <w:rStyle w:val="Lienhypertexte"/>
            <w:rFonts w:ascii="Times New Roman" w:hAnsi="Times New Roman" w:cs="Times New Roman"/>
          </w:rPr>
          <w:t>Réalisation de l’enquête</w:t>
        </w:r>
        <w:r w:rsidR="00C40BBC">
          <w:rPr>
            <w:webHidden/>
          </w:rPr>
          <w:tab/>
        </w:r>
        <w:r w:rsidR="00C40BBC">
          <w:rPr>
            <w:webHidden/>
          </w:rPr>
          <w:fldChar w:fldCharType="begin"/>
        </w:r>
        <w:r w:rsidR="00C40BBC">
          <w:rPr>
            <w:webHidden/>
          </w:rPr>
          <w:instrText xml:space="preserve"> PAGEREF _Toc52873202 \h </w:instrText>
        </w:r>
        <w:r w:rsidR="00C40BBC">
          <w:rPr>
            <w:webHidden/>
          </w:rPr>
        </w:r>
        <w:r w:rsidR="00C40BBC">
          <w:rPr>
            <w:webHidden/>
          </w:rPr>
          <w:fldChar w:fldCharType="separate"/>
        </w:r>
        <w:r w:rsidR="00C40BBC">
          <w:rPr>
            <w:webHidden/>
          </w:rPr>
          <w:t>6</w:t>
        </w:r>
        <w:r w:rsidR="00C40BBC">
          <w:rPr>
            <w:webHidden/>
          </w:rPr>
          <w:fldChar w:fldCharType="end"/>
        </w:r>
      </w:hyperlink>
    </w:p>
    <w:p w14:paraId="3FB76F2F" w14:textId="56B071DE" w:rsidR="00C40BBC" w:rsidRDefault="00872D77">
      <w:pPr>
        <w:pStyle w:val="TM3"/>
        <w:rPr>
          <w:rFonts w:eastAsiaTheme="minorEastAsia"/>
          <w:b w:val="0"/>
          <w:bCs w:val="0"/>
          <w:lang w:eastAsia="fr-FR"/>
        </w:rPr>
      </w:pPr>
      <w:hyperlink w:anchor="_Toc52873203" w:history="1">
        <w:r w:rsidR="00C40BBC" w:rsidRPr="00853243">
          <w:rPr>
            <w:rStyle w:val="Lienhypertexte"/>
            <w:rFonts w:ascii="Wingdings" w:hAnsi="Wingdings" w:cs="Times New Roman"/>
          </w:rPr>
          <w:t></w:t>
        </w:r>
        <w:r w:rsidR="00C40BBC">
          <w:rPr>
            <w:rFonts w:eastAsiaTheme="minorEastAsia"/>
            <w:b w:val="0"/>
            <w:bCs w:val="0"/>
            <w:lang w:eastAsia="fr-FR"/>
          </w:rPr>
          <w:tab/>
        </w:r>
        <w:r w:rsidR="00C40BBC" w:rsidRPr="00853243">
          <w:rPr>
            <w:rStyle w:val="Lienhypertexte"/>
            <w:rFonts w:ascii="Times New Roman" w:hAnsi="Times New Roman" w:cs="Times New Roman"/>
          </w:rPr>
          <w:t>Calcul des taux de satisfaction</w:t>
        </w:r>
        <w:r w:rsidR="00C40BBC">
          <w:rPr>
            <w:webHidden/>
          </w:rPr>
          <w:tab/>
        </w:r>
        <w:r w:rsidR="00C40BBC">
          <w:rPr>
            <w:webHidden/>
          </w:rPr>
          <w:fldChar w:fldCharType="begin"/>
        </w:r>
        <w:r w:rsidR="00C40BBC">
          <w:rPr>
            <w:webHidden/>
          </w:rPr>
          <w:instrText xml:space="preserve"> PAGEREF _Toc52873203 \h </w:instrText>
        </w:r>
        <w:r w:rsidR="00C40BBC">
          <w:rPr>
            <w:webHidden/>
          </w:rPr>
        </w:r>
        <w:r w:rsidR="00C40BBC">
          <w:rPr>
            <w:webHidden/>
          </w:rPr>
          <w:fldChar w:fldCharType="separate"/>
        </w:r>
        <w:r w:rsidR="00C40BBC">
          <w:rPr>
            <w:webHidden/>
          </w:rPr>
          <w:t>7</w:t>
        </w:r>
        <w:r w:rsidR="00C40BBC">
          <w:rPr>
            <w:webHidden/>
          </w:rPr>
          <w:fldChar w:fldCharType="end"/>
        </w:r>
      </w:hyperlink>
    </w:p>
    <w:p w14:paraId="7B31367D" w14:textId="2E1533F3" w:rsidR="00C40BBC" w:rsidRDefault="00872D77">
      <w:pPr>
        <w:pStyle w:val="TM1"/>
        <w:rPr>
          <w:rFonts w:asciiTheme="minorHAnsi" w:eastAsiaTheme="minorEastAsia" w:hAnsiTheme="minorHAnsi"/>
          <w:b w:val="0"/>
          <w:caps w:val="0"/>
          <w:lang w:eastAsia="fr-FR"/>
        </w:rPr>
      </w:pPr>
      <w:hyperlink w:anchor="_Toc52873204" w:history="1">
        <w:r w:rsidR="00C40BBC" w:rsidRPr="00853243">
          <w:rPr>
            <w:rStyle w:val="Lienhypertexte"/>
          </w:rPr>
          <w:t>RESULTATS DE L’ETUDE</w:t>
        </w:r>
        <w:r w:rsidR="00C40BBC">
          <w:rPr>
            <w:webHidden/>
          </w:rPr>
          <w:tab/>
        </w:r>
        <w:r w:rsidR="00C40BBC">
          <w:rPr>
            <w:webHidden/>
          </w:rPr>
          <w:fldChar w:fldCharType="begin"/>
        </w:r>
        <w:r w:rsidR="00C40BBC">
          <w:rPr>
            <w:webHidden/>
          </w:rPr>
          <w:instrText xml:space="preserve"> PAGEREF _Toc52873204 \h </w:instrText>
        </w:r>
        <w:r w:rsidR="00C40BBC">
          <w:rPr>
            <w:webHidden/>
          </w:rPr>
        </w:r>
        <w:r w:rsidR="00C40BBC">
          <w:rPr>
            <w:webHidden/>
          </w:rPr>
          <w:fldChar w:fldCharType="separate"/>
        </w:r>
        <w:r w:rsidR="00C40BBC">
          <w:rPr>
            <w:webHidden/>
          </w:rPr>
          <w:t>9</w:t>
        </w:r>
        <w:r w:rsidR="00C40BBC">
          <w:rPr>
            <w:webHidden/>
          </w:rPr>
          <w:fldChar w:fldCharType="end"/>
        </w:r>
      </w:hyperlink>
    </w:p>
    <w:p w14:paraId="2A044B9A" w14:textId="0148D1E6" w:rsidR="00C40BBC" w:rsidRDefault="00872D77">
      <w:pPr>
        <w:pStyle w:val="TM2"/>
        <w:rPr>
          <w:rFonts w:eastAsiaTheme="minorEastAsia"/>
          <w:b w:val="0"/>
          <w:szCs w:val="22"/>
          <w:lang w:eastAsia="fr-FR"/>
        </w:rPr>
      </w:pPr>
      <w:hyperlink w:anchor="_Toc52873205" w:history="1">
        <w:r w:rsidR="00C40BBC" w:rsidRPr="00853243">
          <w:rPr>
            <w:rStyle w:val="Lienhypertexte"/>
            <w:rFonts w:ascii="Times New Roman" w:hAnsi="Times New Roman" w:cs="Times New Roman"/>
          </w:rPr>
          <w:t>SYNOPSIS DES ENTREPRISES QUI ONT RECRUTE LES SORTANTS</w:t>
        </w:r>
        <w:r w:rsidR="00C40BBC">
          <w:rPr>
            <w:webHidden/>
          </w:rPr>
          <w:tab/>
        </w:r>
        <w:r w:rsidR="00C40BBC">
          <w:rPr>
            <w:webHidden/>
          </w:rPr>
          <w:fldChar w:fldCharType="begin"/>
        </w:r>
        <w:r w:rsidR="00C40BBC">
          <w:rPr>
            <w:webHidden/>
          </w:rPr>
          <w:instrText xml:space="preserve"> PAGEREF _Toc52873205 \h </w:instrText>
        </w:r>
        <w:r w:rsidR="00C40BBC">
          <w:rPr>
            <w:webHidden/>
          </w:rPr>
        </w:r>
        <w:r w:rsidR="00C40BBC">
          <w:rPr>
            <w:webHidden/>
          </w:rPr>
          <w:fldChar w:fldCharType="separate"/>
        </w:r>
        <w:r w:rsidR="00C40BBC">
          <w:rPr>
            <w:webHidden/>
          </w:rPr>
          <w:t>9</w:t>
        </w:r>
        <w:r w:rsidR="00C40BBC">
          <w:rPr>
            <w:webHidden/>
          </w:rPr>
          <w:fldChar w:fldCharType="end"/>
        </w:r>
      </w:hyperlink>
    </w:p>
    <w:p w14:paraId="01D525E5" w14:textId="60F85D75" w:rsidR="00C40BBC" w:rsidRDefault="00872D77">
      <w:pPr>
        <w:pStyle w:val="TM2"/>
        <w:rPr>
          <w:rFonts w:eastAsiaTheme="minorEastAsia"/>
          <w:b w:val="0"/>
          <w:szCs w:val="22"/>
          <w:lang w:eastAsia="fr-FR"/>
        </w:rPr>
      </w:pPr>
      <w:hyperlink w:anchor="_Toc52873206" w:history="1">
        <w:r w:rsidR="00C40BBC" w:rsidRPr="00853243">
          <w:rPr>
            <w:rStyle w:val="Lienhypertexte"/>
            <w:rFonts w:ascii="Times New Roman" w:hAnsi="Times New Roman" w:cs="Times New Roman"/>
          </w:rPr>
          <w:t>1.</w:t>
        </w:r>
        <w:r w:rsidR="00C40BBC">
          <w:rPr>
            <w:rFonts w:eastAsiaTheme="minorEastAsia"/>
            <w:b w:val="0"/>
            <w:szCs w:val="22"/>
            <w:lang w:eastAsia="fr-FR"/>
          </w:rPr>
          <w:tab/>
        </w:r>
        <w:r w:rsidR="00C40BBC" w:rsidRPr="00853243">
          <w:rPr>
            <w:rStyle w:val="Lienhypertexte"/>
            <w:rFonts w:ascii="Times New Roman" w:hAnsi="Times New Roman" w:cs="Times New Roman"/>
          </w:rPr>
          <w:t>Caractéristiques des entreprises</w:t>
        </w:r>
        <w:r w:rsidR="00C40BBC">
          <w:rPr>
            <w:webHidden/>
          </w:rPr>
          <w:tab/>
        </w:r>
        <w:r w:rsidR="00C40BBC">
          <w:rPr>
            <w:webHidden/>
          </w:rPr>
          <w:fldChar w:fldCharType="begin"/>
        </w:r>
        <w:r w:rsidR="00C40BBC">
          <w:rPr>
            <w:webHidden/>
          </w:rPr>
          <w:instrText xml:space="preserve"> PAGEREF _Toc52873206 \h </w:instrText>
        </w:r>
        <w:r w:rsidR="00C40BBC">
          <w:rPr>
            <w:webHidden/>
          </w:rPr>
        </w:r>
        <w:r w:rsidR="00C40BBC">
          <w:rPr>
            <w:webHidden/>
          </w:rPr>
          <w:fldChar w:fldCharType="separate"/>
        </w:r>
        <w:r w:rsidR="00C40BBC">
          <w:rPr>
            <w:webHidden/>
          </w:rPr>
          <w:t>9</w:t>
        </w:r>
        <w:r w:rsidR="00C40BBC">
          <w:rPr>
            <w:webHidden/>
          </w:rPr>
          <w:fldChar w:fldCharType="end"/>
        </w:r>
      </w:hyperlink>
    </w:p>
    <w:p w14:paraId="691B7896" w14:textId="13E3A161" w:rsidR="00C40BBC" w:rsidRDefault="00872D77">
      <w:pPr>
        <w:pStyle w:val="TM3"/>
        <w:rPr>
          <w:rFonts w:eastAsiaTheme="minorEastAsia"/>
          <w:b w:val="0"/>
          <w:bCs w:val="0"/>
          <w:lang w:eastAsia="fr-FR"/>
        </w:rPr>
      </w:pPr>
      <w:hyperlink w:anchor="_Toc52873207" w:history="1">
        <w:r w:rsidR="00C40BBC" w:rsidRPr="00853243">
          <w:rPr>
            <w:rStyle w:val="Lienhypertexte"/>
            <w:rFonts w:ascii="Times New Roman" w:hAnsi="Times New Roman" w:cs="Times New Roman"/>
          </w:rPr>
          <w:t>1.1.</w:t>
        </w:r>
        <w:r w:rsidR="00C40BBC">
          <w:rPr>
            <w:rFonts w:eastAsiaTheme="minorEastAsia"/>
            <w:b w:val="0"/>
            <w:bCs w:val="0"/>
            <w:lang w:eastAsia="fr-FR"/>
          </w:rPr>
          <w:tab/>
        </w:r>
        <w:r w:rsidR="00C40BBC" w:rsidRPr="00853243">
          <w:rPr>
            <w:rStyle w:val="Lienhypertexte"/>
            <w:rFonts w:ascii="Times New Roman" w:hAnsi="Times New Roman" w:cs="Times New Roman"/>
          </w:rPr>
          <w:t>Type d’entreprises</w:t>
        </w:r>
        <w:r w:rsidR="00C40BBC">
          <w:rPr>
            <w:webHidden/>
          </w:rPr>
          <w:tab/>
        </w:r>
        <w:r w:rsidR="00C40BBC">
          <w:rPr>
            <w:webHidden/>
          </w:rPr>
          <w:fldChar w:fldCharType="begin"/>
        </w:r>
        <w:r w:rsidR="00C40BBC">
          <w:rPr>
            <w:webHidden/>
          </w:rPr>
          <w:instrText xml:space="preserve"> PAGEREF _Toc52873207 \h </w:instrText>
        </w:r>
        <w:r w:rsidR="00C40BBC">
          <w:rPr>
            <w:webHidden/>
          </w:rPr>
        </w:r>
        <w:r w:rsidR="00C40BBC">
          <w:rPr>
            <w:webHidden/>
          </w:rPr>
          <w:fldChar w:fldCharType="separate"/>
        </w:r>
        <w:r w:rsidR="00C40BBC">
          <w:rPr>
            <w:webHidden/>
          </w:rPr>
          <w:t>9</w:t>
        </w:r>
        <w:r w:rsidR="00C40BBC">
          <w:rPr>
            <w:webHidden/>
          </w:rPr>
          <w:fldChar w:fldCharType="end"/>
        </w:r>
      </w:hyperlink>
    </w:p>
    <w:p w14:paraId="5DEE0DC0" w14:textId="797C61B9" w:rsidR="00C40BBC" w:rsidRDefault="00872D77">
      <w:pPr>
        <w:pStyle w:val="TM3"/>
        <w:rPr>
          <w:rFonts w:eastAsiaTheme="minorEastAsia"/>
          <w:b w:val="0"/>
          <w:bCs w:val="0"/>
          <w:lang w:eastAsia="fr-FR"/>
        </w:rPr>
      </w:pPr>
      <w:hyperlink w:anchor="_Toc52873208" w:history="1">
        <w:r w:rsidR="00C40BBC" w:rsidRPr="00853243">
          <w:rPr>
            <w:rStyle w:val="Lienhypertexte"/>
            <w:rFonts w:ascii="Times New Roman" w:hAnsi="Times New Roman" w:cs="Times New Roman"/>
          </w:rPr>
          <w:t>1.2.</w:t>
        </w:r>
        <w:r w:rsidR="00C40BBC">
          <w:rPr>
            <w:rFonts w:eastAsiaTheme="minorEastAsia"/>
            <w:b w:val="0"/>
            <w:bCs w:val="0"/>
            <w:lang w:eastAsia="fr-FR"/>
          </w:rPr>
          <w:tab/>
        </w:r>
        <w:r w:rsidR="00C40BBC" w:rsidRPr="00853243">
          <w:rPr>
            <w:rStyle w:val="Lienhypertexte"/>
            <w:rFonts w:ascii="Times New Roman" w:hAnsi="Times New Roman" w:cs="Times New Roman"/>
          </w:rPr>
          <w:t>Secteurs économiques des entreprises</w:t>
        </w:r>
        <w:r w:rsidR="00C40BBC">
          <w:rPr>
            <w:webHidden/>
          </w:rPr>
          <w:tab/>
        </w:r>
        <w:r w:rsidR="00C40BBC">
          <w:rPr>
            <w:webHidden/>
          </w:rPr>
          <w:fldChar w:fldCharType="begin"/>
        </w:r>
        <w:r w:rsidR="00C40BBC">
          <w:rPr>
            <w:webHidden/>
          </w:rPr>
          <w:instrText xml:space="preserve"> PAGEREF _Toc52873208 \h </w:instrText>
        </w:r>
        <w:r w:rsidR="00C40BBC">
          <w:rPr>
            <w:webHidden/>
          </w:rPr>
        </w:r>
        <w:r w:rsidR="00C40BBC">
          <w:rPr>
            <w:webHidden/>
          </w:rPr>
          <w:fldChar w:fldCharType="separate"/>
        </w:r>
        <w:r w:rsidR="00C40BBC">
          <w:rPr>
            <w:webHidden/>
          </w:rPr>
          <w:t>10</w:t>
        </w:r>
        <w:r w:rsidR="00C40BBC">
          <w:rPr>
            <w:webHidden/>
          </w:rPr>
          <w:fldChar w:fldCharType="end"/>
        </w:r>
      </w:hyperlink>
    </w:p>
    <w:p w14:paraId="109267E1" w14:textId="705446B1" w:rsidR="00C40BBC" w:rsidRDefault="00872D77">
      <w:pPr>
        <w:pStyle w:val="TM3"/>
        <w:rPr>
          <w:rFonts w:eastAsiaTheme="minorEastAsia"/>
          <w:b w:val="0"/>
          <w:bCs w:val="0"/>
          <w:lang w:eastAsia="fr-FR"/>
        </w:rPr>
      </w:pPr>
      <w:hyperlink w:anchor="_Toc52873209" w:history="1">
        <w:r w:rsidR="00C40BBC" w:rsidRPr="00853243">
          <w:rPr>
            <w:rStyle w:val="Lienhypertexte"/>
            <w:rFonts w:ascii="Times New Roman" w:hAnsi="Times New Roman" w:cs="Times New Roman"/>
          </w:rPr>
          <w:t>1.3.</w:t>
        </w:r>
        <w:r w:rsidR="00C40BBC">
          <w:rPr>
            <w:rFonts w:eastAsiaTheme="minorEastAsia"/>
            <w:b w:val="0"/>
            <w:bCs w:val="0"/>
            <w:lang w:eastAsia="fr-FR"/>
          </w:rPr>
          <w:tab/>
        </w:r>
        <w:r w:rsidR="00C40BBC" w:rsidRPr="00853243">
          <w:rPr>
            <w:rStyle w:val="Lienhypertexte"/>
            <w:rFonts w:ascii="Times New Roman" w:hAnsi="Times New Roman" w:cs="Times New Roman"/>
          </w:rPr>
          <w:t>Localisation des entreprises</w:t>
        </w:r>
        <w:r w:rsidR="00C40BBC">
          <w:rPr>
            <w:webHidden/>
          </w:rPr>
          <w:tab/>
        </w:r>
        <w:r w:rsidR="00C40BBC">
          <w:rPr>
            <w:webHidden/>
          </w:rPr>
          <w:fldChar w:fldCharType="begin"/>
        </w:r>
        <w:r w:rsidR="00C40BBC">
          <w:rPr>
            <w:webHidden/>
          </w:rPr>
          <w:instrText xml:space="preserve"> PAGEREF _Toc52873209 \h </w:instrText>
        </w:r>
        <w:r w:rsidR="00C40BBC">
          <w:rPr>
            <w:webHidden/>
          </w:rPr>
        </w:r>
        <w:r w:rsidR="00C40BBC">
          <w:rPr>
            <w:webHidden/>
          </w:rPr>
          <w:fldChar w:fldCharType="separate"/>
        </w:r>
        <w:r w:rsidR="00C40BBC">
          <w:rPr>
            <w:webHidden/>
          </w:rPr>
          <w:t>12</w:t>
        </w:r>
        <w:r w:rsidR="00C40BBC">
          <w:rPr>
            <w:webHidden/>
          </w:rPr>
          <w:fldChar w:fldCharType="end"/>
        </w:r>
      </w:hyperlink>
    </w:p>
    <w:p w14:paraId="5BA7D025" w14:textId="402573F8" w:rsidR="00C40BBC" w:rsidRDefault="00872D77">
      <w:pPr>
        <w:pStyle w:val="TM2"/>
        <w:rPr>
          <w:rFonts w:eastAsiaTheme="minorEastAsia"/>
          <w:b w:val="0"/>
          <w:szCs w:val="22"/>
          <w:lang w:eastAsia="fr-FR"/>
        </w:rPr>
      </w:pPr>
      <w:hyperlink w:anchor="_Toc52873210" w:history="1">
        <w:r w:rsidR="00C40BBC" w:rsidRPr="00853243">
          <w:rPr>
            <w:rStyle w:val="Lienhypertexte"/>
            <w:rFonts w:ascii="Times New Roman" w:hAnsi="Times New Roman" w:cs="Times New Roman"/>
          </w:rPr>
          <w:t>2.</w:t>
        </w:r>
        <w:r w:rsidR="00C40BBC">
          <w:rPr>
            <w:rFonts w:eastAsiaTheme="minorEastAsia"/>
            <w:b w:val="0"/>
            <w:szCs w:val="22"/>
            <w:lang w:eastAsia="fr-FR"/>
          </w:rPr>
          <w:tab/>
        </w:r>
        <w:r w:rsidR="00C40BBC" w:rsidRPr="00853243">
          <w:rPr>
            <w:rStyle w:val="Lienhypertexte"/>
            <w:rFonts w:ascii="Times New Roman" w:hAnsi="Times New Roman" w:cs="Times New Roman"/>
          </w:rPr>
          <w:t>Recrutement des employés</w:t>
        </w:r>
        <w:r w:rsidR="00C40BBC">
          <w:rPr>
            <w:webHidden/>
          </w:rPr>
          <w:tab/>
        </w:r>
        <w:r w:rsidR="00C40BBC">
          <w:rPr>
            <w:webHidden/>
          </w:rPr>
          <w:fldChar w:fldCharType="begin"/>
        </w:r>
        <w:r w:rsidR="00C40BBC">
          <w:rPr>
            <w:webHidden/>
          </w:rPr>
          <w:instrText xml:space="preserve"> PAGEREF _Toc52873210 \h </w:instrText>
        </w:r>
        <w:r w:rsidR="00C40BBC">
          <w:rPr>
            <w:webHidden/>
          </w:rPr>
        </w:r>
        <w:r w:rsidR="00C40BBC">
          <w:rPr>
            <w:webHidden/>
          </w:rPr>
          <w:fldChar w:fldCharType="separate"/>
        </w:r>
        <w:r w:rsidR="00C40BBC">
          <w:rPr>
            <w:webHidden/>
          </w:rPr>
          <w:t>15</w:t>
        </w:r>
        <w:r w:rsidR="00C40BBC">
          <w:rPr>
            <w:webHidden/>
          </w:rPr>
          <w:fldChar w:fldCharType="end"/>
        </w:r>
      </w:hyperlink>
    </w:p>
    <w:p w14:paraId="4FE8F821" w14:textId="06A5D475" w:rsidR="00C40BBC" w:rsidRDefault="00872D77">
      <w:pPr>
        <w:pStyle w:val="TM3"/>
        <w:rPr>
          <w:rFonts w:eastAsiaTheme="minorEastAsia"/>
          <w:b w:val="0"/>
          <w:bCs w:val="0"/>
          <w:lang w:eastAsia="fr-FR"/>
        </w:rPr>
      </w:pPr>
      <w:hyperlink w:anchor="_Toc52873211" w:history="1">
        <w:r w:rsidR="00C40BBC" w:rsidRPr="00853243">
          <w:rPr>
            <w:rStyle w:val="Lienhypertexte"/>
            <w:rFonts w:ascii="Times New Roman" w:hAnsi="Times New Roman" w:cs="Times New Roman"/>
          </w:rPr>
          <w:t>2.1</w:t>
        </w:r>
        <w:r w:rsidR="00C40BBC">
          <w:rPr>
            <w:rFonts w:eastAsiaTheme="minorEastAsia"/>
            <w:b w:val="0"/>
            <w:bCs w:val="0"/>
            <w:lang w:eastAsia="fr-FR"/>
          </w:rPr>
          <w:tab/>
        </w:r>
        <w:r w:rsidR="00C40BBC" w:rsidRPr="00853243">
          <w:rPr>
            <w:rStyle w:val="Lienhypertexte"/>
            <w:rFonts w:ascii="Times New Roman" w:hAnsi="Times New Roman" w:cs="Times New Roman"/>
          </w:rPr>
          <w:t>Critères de recrutement</w:t>
        </w:r>
        <w:r w:rsidR="00C40BBC">
          <w:rPr>
            <w:webHidden/>
          </w:rPr>
          <w:tab/>
        </w:r>
        <w:r w:rsidR="00C40BBC">
          <w:rPr>
            <w:webHidden/>
          </w:rPr>
          <w:fldChar w:fldCharType="begin"/>
        </w:r>
        <w:r w:rsidR="00C40BBC">
          <w:rPr>
            <w:webHidden/>
          </w:rPr>
          <w:instrText xml:space="preserve"> PAGEREF _Toc52873211 \h </w:instrText>
        </w:r>
        <w:r w:rsidR="00C40BBC">
          <w:rPr>
            <w:webHidden/>
          </w:rPr>
        </w:r>
        <w:r w:rsidR="00C40BBC">
          <w:rPr>
            <w:webHidden/>
          </w:rPr>
          <w:fldChar w:fldCharType="separate"/>
        </w:r>
        <w:r w:rsidR="00C40BBC">
          <w:rPr>
            <w:webHidden/>
          </w:rPr>
          <w:t>15</w:t>
        </w:r>
        <w:r w:rsidR="00C40BBC">
          <w:rPr>
            <w:webHidden/>
          </w:rPr>
          <w:fldChar w:fldCharType="end"/>
        </w:r>
      </w:hyperlink>
    </w:p>
    <w:p w14:paraId="3783D7EA" w14:textId="57C3F090" w:rsidR="00C40BBC" w:rsidRDefault="00872D77">
      <w:pPr>
        <w:pStyle w:val="TM3"/>
        <w:rPr>
          <w:rFonts w:eastAsiaTheme="minorEastAsia"/>
          <w:b w:val="0"/>
          <w:bCs w:val="0"/>
          <w:lang w:eastAsia="fr-FR"/>
        </w:rPr>
      </w:pPr>
      <w:hyperlink w:anchor="_Toc52873212" w:history="1">
        <w:r w:rsidR="00C40BBC" w:rsidRPr="00853243">
          <w:rPr>
            <w:rStyle w:val="Lienhypertexte"/>
            <w:rFonts w:ascii="Times New Roman" w:hAnsi="Times New Roman" w:cs="Times New Roman"/>
          </w:rPr>
          <w:t>2.2</w:t>
        </w:r>
        <w:r w:rsidR="00C40BBC">
          <w:rPr>
            <w:rFonts w:eastAsiaTheme="minorEastAsia"/>
            <w:b w:val="0"/>
            <w:bCs w:val="0"/>
            <w:lang w:eastAsia="fr-FR"/>
          </w:rPr>
          <w:tab/>
        </w:r>
        <w:r w:rsidR="00C40BBC" w:rsidRPr="00853243">
          <w:rPr>
            <w:rStyle w:val="Lienhypertexte"/>
            <w:rFonts w:ascii="Times New Roman" w:hAnsi="Times New Roman" w:cs="Times New Roman"/>
          </w:rPr>
          <w:t>Evolution des recrutements au cours des trois dernières années</w:t>
        </w:r>
        <w:r w:rsidR="00C40BBC">
          <w:rPr>
            <w:webHidden/>
          </w:rPr>
          <w:tab/>
        </w:r>
        <w:r w:rsidR="00C40BBC">
          <w:rPr>
            <w:webHidden/>
          </w:rPr>
          <w:fldChar w:fldCharType="begin"/>
        </w:r>
        <w:r w:rsidR="00C40BBC">
          <w:rPr>
            <w:webHidden/>
          </w:rPr>
          <w:instrText xml:space="preserve"> PAGEREF _Toc52873212 \h </w:instrText>
        </w:r>
        <w:r w:rsidR="00C40BBC">
          <w:rPr>
            <w:webHidden/>
          </w:rPr>
        </w:r>
        <w:r w:rsidR="00C40BBC">
          <w:rPr>
            <w:webHidden/>
          </w:rPr>
          <w:fldChar w:fldCharType="separate"/>
        </w:r>
        <w:r w:rsidR="00C40BBC">
          <w:rPr>
            <w:webHidden/>
          </w:rPr>
          <w:t>17</w:t>
        </w:r>
        <w:r w:rsidR="00C40BBC">
          <w:rPr>
            <w:webHidden/>
          </w:rPr>
          <w:fldChar w:fldCharType="end"/>
        </w:r>
      </w:hyperlink>
    </w:p>
    <w:p w14:paraId="57FF0240" w14:textId="4217A123" w:rsidR="00C40BBC" w:rsidRDefault="00872D77">
      <w:pPr>
        <w:pStyle w:val="TM3"/>
        <w:rPr>
          <w:rFonts w:eastAsiaTheme="minorEastAsia"/>
          <w:b w:val="0"/>
          <w:bCs w:val="0"/>
          <w:lang w:eastAsia="fr-FR"/>
        </w:rPr>
      </w:pPr>
      <w:hyperlink w:anchor="_Toc52873213" w:history="1">
        <w:r w:rsidR="00C40BBC" w:rsidRPr="00853243">
          <w:rPr>
            <w:rStyle w:val="Lienhypertexte"/>
            <w:rFonts w:ascii="Times New Roman" w:hAnsi="Times New Roman" w:cs="Times New Roman"/>
          </w:rPr>
          <w:t>2.3</w:t>
        </w:r>
        <w:r w:rsidR="00C40BBC">
          <w:rPr>
            <w:rFonts w:eastAsiaTheme="minorEastAsia"/>
            <w:b w:val="0"/>
            <w:bCs w:val="0"/>
            <w:lang w:eastAsia="fr-FR"/>
          </w:rPr>
          <w:tab/>
        </w:r>
        <w:r w:rsidR="00C40BBC" w:rsidRPr="00853243">
          <w:rPr>
            <w:rStyle w:val="Lienhypertexte"/>
            <w:rFonts w:ascii="Times New Roman" w:hAnsi="Times New Roman" w:cs="Times New Roman"/>
          </w:rPr>
          <w:t>Analyse du rendement des employés</w:t>
        </w:r>
        <w:r w:rsidR="00C40BBC">
          <w:rPr>
            <w:webHidden/>
          </w:rPr>
          <w:tab/>
        </w:r>
        <w:r w:rsidR="00C40BBC">
          <w:rPr>
            <w:webHidden/>
          </w:rPr>
          <w:fldChar w:fldCharType="begin"/>
        </w:r>
        <w:r w:rsidR="00C40BBC">
          <w:rPr>
            <w:webHidden/>
          </w:rPr>
          <w:instrText xml:space="preserve"> PAGEREF _Toc52873213 \h </w:instrText>
        </w:r>
        <w:r w:rsidR="00C40BBC">
          <w:rPr>
            <w:webHidden/>
          </w:rPr>
        </w:r>
        <w:r w:rsidR="00C40BBC">
          <w:rPr>
            <w:webHidden/>
          </w:rPr>
          <w:fldChar w:fldCharType="separate"/>
        </w:r>
        <w:r w:rsidR="00C40BBC">
          <w:rPr>
            <w:webHidden/>
          </w:rPr>
          <w:t>20</w:t>
        </w:r>
        <w:r w:rsidR="00C40BBC">
          <w:rPr>
            <w:webHidden/>
          </w:rPr>
          <w:fldChar w:fldCharType="end"/>
        </w:r>
      </w:hyperlink>
    </w:p>
    <w:p w14:paraId="6D062DB6" w14:textId="6ADF33E1" w:rsidR="00C40BBC" w:rsidRDefault="00872D77">
      <w:pPr>
        <w:pStyle w:val="TM3"/>
        <w:rPr>
          <w:rFonts w:eastAsiaTheme="minorEastAsia"/>
          <w:b w:val="0"/>
          <w:bCs w:val="0"/>
          <w:lang w:eastAsia="fr-FR"/>
        </w:rPr>
      </w:pPr>
      <w:hyperlink w:anchor="_Toc52873214" w:history="1">
        <w:r w:rsidR="00C40BBC" w:rsidRPr="00853243">
          <w:rPr>
            <w:rStyle w:val="Lienhypertexte"/>
            <w:rFonts w:ascii="Times New Roman" w:hAnsi="Times New Roman" w:cs="Times New Roman"/>
          </w:rPr>
          <w:t>2.4</w:t>
        </w:r>
        <w:r w:rsidR="00C40BBC">
          <w:rPr>
            <w:rFonts w:eastAsiaTheme="minorEastAsia"/>
            <w:b w:val="0"/>
            <w:bCs w:val="0"/>
            <w:lang w:eastAsia="fr-FR"/>
          </w:rPr>
          <w:tab/>
        </w:r>
        <w:r w:rsidR="00C40BBC" w:rsidRPr="00853243">
          <w:rPr>
            <w:rStyle w:val="Lienhypertexte"/>
            <w:rFonts w:ascii="Times New Roman" w:hAnsi="Times New Roman" w:cs="Times New Roman"/>
          </w:rPr>
          <w:t>Analyse de la fréquence de supervision des employés</w:t>
        </w:r>
        <w:r w:rsidR="00C40BBC">
          <w:rPr>
            <w:webHidden/>
          </w:rPr>
          <w:tab/>
        </w:r>
        <w:r w:rsidR="00C40BBC">
          <w:rPr>
            <w:webHidden/>
          </w:rPr>
          <w:fldChar w:fldCharType="begin"/>
        </w:r>
        <w:r w:rsidR="00C40BBC">
          <w:rPr>
            <w:webHidden/>
          </w:rPr>
          <w:instrText xml:space="preserve"> PAGEREF _Toc52873214 \h </w:instrText>
        </w:r>
        <w:r w:rsidR="00C40BBC">
          <w:rPr>
            <w:webHidden/>
          </w:rPr>
        </w:r>
        <w:r w:rsidR="00C40BBC">
          <w:rPr>
            <w:webHidden/>
          </w:rPr>
          <w:fldChar w:fldCharType="separate"/>
        </w:r>
        <w:r w:rsidR="00C40BBC">
          <w:rPr>
            <w:webHidden/>
          </w:rPr>
          <w:t>21</w:t>
        </w:r>
        <w:r w:rsidR="00C40BBC">
          <w:rPr>
            <w:webHidden/>
          </w:rPr>
          <w:fldChar w:fldCharType="end"/>
        </w:r>
      </w:hyperlink>
    </w:p>
    <w:p w14:paraId="21147E81" w14:textId="2ACC1D4C" w:rsidR="00C40BBC" w:rsidRDefault="00872D77">
      <w:pPr>
        <w:pStyle w:val="TM2"/>
        <w:rPr>
          <w:rFonts w:eastAsiaTheme="minorEastAsia"/>
          <w:b w:val="0"/>
          <w:szCs w:val="22"/>
          <w:lang w:eastAsia="fr-FR"/>
        </w:rPr>
      </w:pPr>
      <w:hyperlink w:anchor="_Toc52873215" w:history="1">
        <w:r w:rsidR="00C40BBC" w:rsidRPr="00853243">
          <w:rPr>
            <w:rStyle w:val="Lienhypertexte"/>
            <w:rFonts w:ascii="Times New Roman" w:hAnsi="Times New Roman" w:cs="Times New Roman"/>
          </w:rPr>
          <w:t>ATTENTES ET SATISFACTION DES EMPLOYEURS</w:t>
        </w:r>
        <w:r w:rsidR="00C40BBC">
          <w:rPr>
            <w:webHidden/>
          </w:rPr>
          <w:tab/>
        </w:r>
        <w:r w:rsidR="00C40BBC">
          <w:rPr>
            <w:webHidden/>
          </w:rPr>
          <w:fldChar w:fldCharType="begin"/>
        </w:r>
        <w:r w:rsidR="00C40BBC">
          <w:rPr>
            <w:webHidden/>
          </w:rPr>
          <w:instrText xml:space="preserve"> PAGEREF _Toc52873215 \h </w:instrText>
        </w:r>
        <w:r w:rsidR="00C40BBC">
          <w:rPr>
            <w:webHidden/>
          </w:rPr>
        </w:r>
        <w:r w:rsidR="00C40BBC">
          <w:rPr>
            <w:webHidden/>
          </w:rPr>
          <w:fldChar w:fldCharType="separate"/>
        </w:r>
        <w:r w:rsidR="00C40BBC">
          <w:rPr>
            <w:webHidden/>
          </w:rPr>
          <w:t>23</w:t>
        </w:r>
        <w:r w:rsidR="00C40BBC">
          <w:rPr>
            <w:webHidden/>
          </w:rPr>
          <w:fldChar w:fldCharType="end"/>
        </w:r>
      </w:hyperlink>
    </w:p>
    <w:p w14:paraId="2A45D72F" w14:textId="4F094E94" w:rsidR="00C40BBC" w:rsidRDefault="00872D77">
      <w:pPr>
        <w:pStyle w:val="TM2"/>
        <w:rPr>
          <w:rFonts w:eastAsiaTheme="minorEastAsia"/>
          <w:b w:val="0"/>
          <w:szCs w:val="22"/>
          <w:lang w:eastAsia="fr-FR"/>
        </w:rPr>
      </w:pPr>
      <w:hyperlink w:anchor="_Toc52873216" w:history="1">
        <w:r w:rsidR="00C40BBC" w:rsidRPr="00853243">
          <w:rPr>
            <w:rStyle w:val="Lienhypertexte"/>
            <w:rFonts w:ascii="Times New Roman" w:hAnsi="Times New Roman" w:cs="Times New Roman"/>
          </w:rPr>
          <w:t>1.</w:t>
        </w:r>
        <w:r w:rsidR="00C40BBC">
          <w:rPr>
            <w:rFonts w:eastAsiaTheme="minorEastAsia"/>
            <w:b w:val="0"/>
            <w:szCs w:val="22"/>
            <w:lang w:eastAsia="fr-FR"/>
          </w:rPr>
          <w:tab/>
        </w:r>
        <w:r w:rsidR="00C40BBC" w:rsidRPr="00853243">
          <w:rPr>
            <w:rStyle w:val="Lienhypertexte"/>
            <w:rFonts w:ascii="Times New Roman" w:hAnsi="Times New Roman" w:cs="Times New Roman"/>
          </w:rPr>
          <w:t>Analyse des attentes</w:t>
        </w:r>
        <w:r w:rsidR="00C40BBC">
          <w:rPr>
            <w:webHidden/>
          </w:rPr>
          <w:tab/>
        </w:r>
        <w:r w:rsidR="00C40BBC">
          <w:rPr>
            <w:webHidden/>
          </w:rPr>
          <w:fldChar w:fldCharType="begin"/>
        </w:r>
        <w:r w:rsidR="00C40BBC">
          <w:rPr>
            <w:webHidden/>
          </w:rPr>
          <w:instrText xml:space="preserve"> PAGEREF _Toc52873216 \h </w:instrText>
        </w:r>
        <w:r w:rsidR="00C40BBC">
          <w:rPr>
            <w:webHidden/>
          </w:rPr>
        </w:r>
        <w:r w:rsidR="00C40BBC">
          <w:rPr>
            <w:webHidden/>
          </w:rPr>
          <w:fldChar w:fldCharType="separate"/>
        </w:r>
        <w:r w:rsidR="00C40BBC">
          <w:rPr>
            <w:webHidden/>
          </w:rPr>
          <w:t>23</w:t>
        </w:r>
        <w:r w:rsidR="00C40BBC">
          <w:rPr>
            <w:webHidden/>
          </w:rPr>
          <w:fldChar w:fldCharType="end"/>
        </w:r>
      </w:hyperlink>
    </w:p>
    <w:p w14:paraId="545CE204" w14:textId="73B9BD81" w:rsidR="00C40BBC" w:rsidRDefault="00872D77">
      <w:pPr>
        <w:pStyle w:val="TM3"/>
        <w:rPr>
          <w:rFonts w:eastAsiaTheme="minorEastAsia"/>
          <w:b w:val="0"/>
          <w:bCs w:val="0"/>
          <w:lang w:eastAsia="fr-FR"/>
        </w:rPr>
      </w:pPr>
      <w:hyperlink w:anchor="_Toc52873217" w:history="1">
        <w:r w:rsidR="00C40BBC" w:rsidRPr="00853243">
          <w:rPr>
            <w:rStyle w:val="Lienhypertexte"/>
            <w:rFonts w:ascii="Times New Roman" w:hAnsi="Times New Roman" w:cs="Times New Roman"/>
          </w:rPr>
          <w:t>1.1</w:t>
        </w:r>
        <w:r w:rsidR="00C40BBC">
          <w:rPr>
            <w:rFonts w:eastAsiaTheme="minorEastAsia"/>
            <w:b w:val="0"/>
            <w:bCs w:val="0"/>
            <w:lang w:eastAsia="fr-FR"/>
          </w:rPr>
          <w:tab/>
        </w:r>
        <w:r w:rsidR="00C40BBC" w:rsidRPr="00853243">
          <w:rPr>
            <w:rStyle w:val="Lienhypertexte"/>
            <w:rFonts w:ascii="Times New Roman" w:hAnsi="Times New Roman" w:cs="Times New Roman"/>
          </w:rPr>
          <w:t>Analyse des attentes des employeurs par rapports aux compétences</w:t>
        </w:r>
        <w:r w:rsidR="00C40BBC">
          <w:rPr>
            <w:webHidden/>
          </w:rPr>
          <w:tab/>
        </w:r>
        <w:r w:rsidR="00C40BBC">
          <w:rPr>
            <w:webHidden/>
          </w:rPr>
          <w:fldChar w:fldCharType="begin"/>
        </w:r>
        <w:r w:rsidR="00C40BBC">
          <w:rPr>
            <w:webHidden/>
          </w:rPr>
          <w:instrText xml:space="preserve"> PAGEREF _Toc52873217 \h </w:instrText>
        </w:r>
        <w:r w:rsidR="00C40BBC">
          <w:rPr>
            <w:webHidden/>
          </w:rPr>
        </w:r>
        <w:r w:rsidR="00C40BBC">
          <w:rPr>
            <w:webHidden/>
          </w:rPr>
          <w:fldChar w:fldCharType="separate"/>
        </w:r>
        <w:r w:rsidR="00C40BBC">
          <w:rPr>
            <w:webHidden/>
          </w:rPr>
          <w:t>23</w:t>
        </w:r>
        <w:r w:rsidR="00C40BBC">
          <w:rPr>
            <w:webHidden/>
          </w:rPr>
          <w:fldChar w:fldCharType="end"/>
        </w:r>
      </w:hyperlink>
    </w:p>
    <w:p w14:paraId="0A579949" w14:textId="49AA608C" w:rsidR="00C40BBC" w:rsidRDefault="00872D77">
      <w:pPr>
        <w:pStyle w:val="TM3"/>
        <w:rPr>
          <w:rFonts w:eastAsiaTheme="minorEastAsia"/>
          <w:b w:val="0"/>
          <w:bCs w:val="0"/>
          <w:lang w:eastAsia="fr-FR"/>
        </w:rPr>
      </w:pPr>
      <w:hyperlink w:anchor="_Toc52873218" w:history="1">
        <w:r w:rsidR="00C40BBC" w:rsidRPr="00853243">
          <w:rPr>
            <w:rStyle w:val="Lienhypertexte"/>
            <w:rFonts w:ascii="Times New Roman" w:hAnsi="Times New Roman" w:cs="Times New Roman"/>
          </w:rPr>
          <w:t>1.2</w:t>
        </w:r>
        <w:r w:rsidR="00C40BBC">
          <w:rPr>
            <w:rFonts w:eastAsiaTheme="minorEastAsia"/>
            <w:b w:val="0"/>
            <w:bCs w:val="0"/>
            <w:lang w:eastAsia="fr-FR"/>
          </w:rPr>
          <w:tab/>
        </w:r>
        <w:r w:rsidR="00C40BBC" w:rsidRPr="00853243">
          <w:rPr>
            <w:rStyle w:val="Lienhypertexte"/>
            <w:rFonts w:ascii="Times New Roman" w:hAnsi="Times New Roman" w:cs="Times New Roman"/>
          </w:rPr>
          <w:t>Analyse des attentes des employeurs selon les secteurs économiques</w:t>
        </w:r>
        <w:r w:rsidR="00C40BBC">
          <w:rPr>
            <w:webHidden/>
          </w:rPr>
          <w:tab/>
        </w:r>
        <w:r w:rsidR="00C40BBC">
          <w:rPr>
            <w:webHidden/>
          </w:rPr>
          <w:fldChar w:fldCharType="begin"/>
        </w:r>
        <w:r w:rsidR="00C40BBC">
          <w:rPr>
            <w:webHidden/>
          </w:rPr>
          <w:instrText xml:space="preserve"> PAGEREF _Toc52873218 \h </w:instrText>
        </w:r>
        <w:r w:rsidR="00C40BBC">
          <w:rPr>
            <w:webHidden/>
          </w:rPr>
        </w:r>
        <w:r w:rsidR="00C40BBC">
          <w:rPr>
            <w:webHidden/>
          </w:rPr>
          <w:fldChar w:fldCharType="separate"/>
        </w:r>
        <w:r w:rsidR="00C40BBC">
          <w:rPr>
            <w:webHidden/>
          </w:rPr>
          <w:t>26</w:t>
        </w:r>
        <w:r w:rsidR="00C40BBC">
          <w:rPr>
            <w:webHidden/>
          </w:rPr>
          <w:fldChar w:fldCharType="end"/>
        </w:r>
      </w:hyperlink>
    </w:p>
    <w:p w14:paraId="5DA03339" w14:textId="732E4085" w:rsidR="00C40BBC" w:rsidRDefault="00872D77">
      <w:pPr>
        <w:pStyle w:val="TM3"/>
        <w:rPr>
          <w:rFonts w:eastAsiaTheme="minorEastAsia"/>
          <w:b w:val="0"/>
          <w:bCs w:val="0"/>
          <w:lang w:eastAsia="fr-FR"/>
        </w:rPr>
      </w:pPr>
      <w:hyperlink w:anchor="_Toc52873219" w:history="1">
        <w:r w:rsidR="00C40BBC" w:rsidRPr="00853243">
          <w:rPr>
            <w:rStyle w:val="Lienhypertexte"/>
            <w:rFonts w:ascii="Times New Roman" w:hAnsi="Times New Roman" w:cs="Times New Roman"/>
          </w:rPr>
          <w:t>1.3</w:t>
        </w:r>
        <w:r w:rsidR="00C40BBC">
          <w:rPr>
            <w:rFonts w:eastAsiaTheme="minorEastAsia"/>
            <w:b w:val="0"/>
            <w:bCs w:val="0"/>
            <w:lang w:eastAsia="fr-FR"/>
          </w:rPr>
          <w:tab/>
        </w:r>
        <w:r w:rsidR="00C40BBC" w:rsidRPr="00853243">
          <w:rPr>
            <w:rStyle w:val="Lienhypertexte"/>
            <w:rFonts w:ascii="Times New Roman" w:hAnsi="Times New Roman" w:cs="Times New Roman"/>
          </w:rPr>
          <w:t>Analyse des attentes des employeurs selon la taille de l’entreprise</w:t>
        </w:r>
        <w:r w:rsidR="00C40BBC">
          <w:rPr>
            <w:webHidden/>
          </w:rPr>
          <w:tab/>
        </w:r>
        <w:r w:rsidR="00C40BBC">
          <w:rPr>
            <w:webHidden/>
          </w:rPr>
          <w:fldChar w:fldCharType="begin"/>
        </w:r>
        <w:r w:rsidR="00C40BBC">
          <w:rPr>
            <w:webHidden/>
          </w:rPr>
          <w:instrText xml:space="preserve"> PAGEREF _Toc52873219 \h </w:instrText>
        </w:r>
        <w:r w:rsidR="00C40BBC">
          <w:rPr>
            <w:webHidden/>
          </w:rPr>
        </w:r>
        <w:r w:rsidR="00C40BBC">
          <w:rPr>
            <w:webHidden/>
          </w:rPr>
          <w:fldChar w:fldCharType="separate"/>
        </w:r>
        <w:r w:rsidR="00C40BBC">
          <w:rPr>
            <w:webHidden/>
          </w:rPr>
          <w:t>27</w:t>
        </w:r>
        <w:r w:rsidR="00C40BBC">
          <w:rPr>
            <w:webHidden/>
          </w:rPr>
          <w:fldChar w:fldCharType="end"/>
        </w:r>
      </w:hyperlink>
    </w:p>
    <w:p w14:paraId="65DA0A44" w14:textId="586F99DF" w:rsidR="00C40BBC" w:rsidRDefault="00872D77">
      <w:pPr>
        <w:pStyle w:val="TM2"/>
        <w:rPr>
          <w:rFonts w:eastAsiaTheme="minorEastAsia"/>
          <w:b w:val="0"/>
          <w:szCs w:val="22"/>
          <w:lang w:eastAsia="fr-FR"/>
        </w:rPr>
      </w:pPr>
      <w:hyperlink w:anchor="_Toc52873220" w:history="1">
        <w:r w:rsidR="00C40BBC" w:rsidRPr="00853243">
          <w:rPr>
            <w:rStyle w:val="Lienhypertexte"/>
            <w:rFonts w:ascii="Times New Roman" w:hAnsi="Times New Roman" w:cs="Times New Roman"/>
          </w:rPr>
          <w:t>2.</w:t>
        </w:r>
        <w:r w:rsidR="00C40BBC">
          <w:rPr>
            <w:rFonts w:eastAsiaTheme="minorEastAsia"/>
            <w:b w:val="0"/>
            <w:szCs w:val="22"/>
            <w:lang w:eastAsia="fr-FR"/>
          </w:rPr>
          <w:tab/>
        </w:r>
        <w:r w:rsidR="00C40BBC" w:rsidRPr="00853243">
          <w:rPr>
            <w:rStyle w:val="Lienhypertexte"/>
            <w:rFonts w:ascii="Times New Roman" w:hAnsi="Times New Roman" w:cs="Times New Roman"/>
          </w:rPr>
          <w:t>Analyse de la satisfaction des employeurs</w:t>
        </w:r>
        <w:r w:rsidR="00C40BBC">
          <w:rPr>
            <w:webHidden/>
          </w:rPr>
          <w:tab/>
        </w:r>
        <w:r w:rsidR="00C40BBC">
          <w:rPr>
            <w:webHidden/>
          </w:rPr>
          <w:fldChar w:fldCharType="begin"/>
        </w:r>
        <w:r w:rsidR="00C40BBC">
          <w:rPr>
            <w:webHidden/>
          </w:rPr>
          <w:instrText xml:space="preserve"> PAGEREF _Toc52873220 \h </w:instrText>
        </w:r>
        <w:r w:rsidR="00C40BBC">
          <w:rPr>
            <w:webHidden/>
          </w:rPr>
        </w:r>
        <w:r w:rsidR="00C40BBC">
          <w:rPr>
            <w:webHidden/>
          </w:rPr>
          <w:fldChar w:fldCharType="separate"/>
        </w:r>
        <w:r w:rsidR="00C40BBC">
          <w:rPr>
            <w:webHidden/>
          </w:rPr>
          <w:t>28</w:t>
        </w:r>
        <w:r w:rsidR="00C40BBC">
          <w:rPr>
            <w:webHidden/>
          </w:rPr>
          <w:fldChar w:fldCharType="end"/>
        </w:r>
      </w:hyperlink>
    </w:p>
    <w:p w14:paraId="78C8B681" w14:textId="3D4BB30E" w:rsidR="00C40BBC" w:rsidRDefault="00872D77">
      <w:pPr>
        <w:pStyle w:val="TM3"/>
        <w:rPr>
          <w:rFonts w:eastAsiaTheme="minorEastAsia"/>
          <w:b w:val="0"/>
          <w:bCs w:val="0"/>
          <w:lang w:eastAsia="fr-FR"/>
        </w:rPr>
      </w:pPr>
      <w:hyperlink w:anchor="_Toc52873221" w:history="1">
        <w:r w:rsidR="00C40BBC" w:rsidRPr="00853243">
          <w:rPr>
            <w:rStyle w:val="Lienhypertexte"/>
            <w:rFonts w:ascii="Times New Roman" w:eastAsia="Times New Roman" w:hAnsi="Times New Roman" w:cs="Times New Roman"/>
            <w:lang w:eastAsia="fr-FR"/>
          </w:rPr>
          <w:t>2.1</w:t>
        </w:r>
        <w:r w:rsidR="00C40BBC">
          <w:rPr>
            <w:rFonts w:eastAsiaTheme="minorEastAsia"/>
            <w:b w:val="0"/>
            <w:bCs w:val="0"/>
            <w:lang w:eastAsia="fr-FR"/>
          </w:rPr>
          <w:tab/>
        </w:r>
        <w:r w:rsidR="00C40BBC" w:rsidRPr="00853243">
          <w:rPr>
            <w:rStyle w:val="Lienhypertexte"/>
            <w:rFonts w:ascii="Times New Roman" w:eastAsia="Times New Roman" w:hAnsi="Times New Roman" w:cs="Times New Roman"/>
            <w:lang w:eastAsia="fr-FR"/>
          </w:rPr>
          <w:t>Analyse globale de la satisfaction des employeurs</w:t>
        </w:r>
        <w:r w:rsidR="00C40BBC">
          <w:rPr>
            <w:webHidden/>
          </w:rPr>
          <w:tab/>
        </w:r>
        <w:r w:rsidR="00C40BBC">
          <w:rPr>
            <w:webHidden/>
          </w:rPr>
          <w:fldChar w:fldCharType="begin"/>
        </w:r>
        <w:r w:rsidR="00C40BBC">
          <w:rPr>
            <w:webHidden/>
          </w:rPr>
          <w:instrText xml:space="preserve"> PAGEREF _Toc52873221 \h </w:instrText>
        </w:r>
        <w:r w:rsidR="00C40BBC">
          <w:rPr>
            <w:webHidden/>
          </w:rPr>
        </w:r>
        <w:r w:rsidR="00C40BBC">
          <w:rPr>
            <w:webHidden/>
          </w:rPr>
          <w:fldChar w:fldCharType="separate"/>
        </w:r>
        <w:r w:rsidR="00C40BBC">
          <w:rPr>
            <w:webHidden/>
          </w:rPr>
          <w:t>28</w:t>
        </w:r>
        <w:r w:rsidR="00C40BBC">
          <w:rPr>
            <w:webHidden/>
          </w:rPr>
          <w:fldChar w:fldCharType="end"/>
        </w:r>
      </w:hyperlink>
    </w:p>
    <w:p w14:paraId="470E70F8" w14:textId="6F42F4FF" w:rsidR="00C40BBC" w:rsidRDefault="00872D77">
      <w:pPr>
        <w:pStyle w:val="TM3"/>
        <w:rPr>
          <w:rFonts w:eastAsiaTheme="minorEastAsia"/>
          <w:b w:val="0"/>
          <w:bCs w:val="0"/>
          <w:lang w:eastAsia="fr-FR"/>
        </w:rPr>
      </w:pPr>
      <w:hyperlink w:anchor="_Toc52873222" w:history="1">
        <w:r w:rsidR="00C40BBC" w:rsidRPr="00853243">
          <w:rPr>
            <w:rStyle w:val="Lienhypertexte"/>
            <w:rFonts w:ascii="Times New Roman" w:eastAsia="Times New Roman" w:hAnsi="Times New Roman" w:cs="Times New Roman"/>
            <w:lang w:eastAsia="fr-FR"/>
          </w:rPr>
          <w:t>2.2</w:t>
        </w:r>
        <w:r w:rsidR="00C40BBC">
          <w:rPr>
            <w:rFonts w:eastAsiaTheme="minorEastAsia"/>
            <w:b w:val="0"/>
            <w:bCs w:val="0"/>
            <w:lang w:eastAsia="fr-FR"/>
          </w:rPr>
          <w:tab/>
        </w:r>
        <w:r w:rsidR="00C40BBC" w:rsidRPr="00853243">
          <w:rPr>
            <w:rStyle w:val="Lienhypertexte"/>
            <w:rFonts w:ascii="Times New Roman" w:eastAsia="Times New Roman" w:hAnsi="Times New Roman" w:cs="Times New Roman"/>
            <w:lang w:eastAsia="fr-FR"/>
          </w:rPr>
          <w:t>Analyse détaillée de la satisfaction des employeurs par domaine de compétences</w:t>
        </w:r>
        <w:r w:rsidR="00C40BBC">
          <w:rPr>
            <w:webHidden/>
          </w:rPr>
          <w:tab/>
        </w:r>
        <w:r w:rsidR="00C40BBC">
          <w:rPr>
            <w:webHidden/>
          </w:rPr>
          <w:fldChar w:fldCharType="begin"/>
        </w:r>
        <w:r w:rsidR="00C40BBC">
          <w:rPr>
            <w:webHidden/>
          </w:rPr>
          <w:instrText xml:space="preserve"> PAGEREF _Toc52873222 \h </w:instrText>
        </w:r>
        <w:r w:rsidR="00C40BBC">
          <w:rPr>
            <w:webHidden/>
          </w:rPr>
        </w:r>
        <w:r w:rsidR="00C40BBC">
          <w:rPr>
            <w:webHidden/>
          </w:rPr>
          <w:fldChar w:fldCharType="separate"/>
        </w:r>
        <w:r w:rsidR="00C40BBC">
          <w:rPr>
            <w:webHidden/>
          </w:rPr>
          <w:t>30</w:t>
        </w:r>
        <w:r w:rsidR="00C40BBC">
          <w:rPr>
            <w:webHidden/>
          </w:rPr>
          <w:fldChar w:fldCharType="end"/>
        </w:r>
      </w:hyperlink>
    </w:p>
    <w:p w14:paraId="1010A88C" w14:textId="1EC596FA" w:rsidR="00C40BBC" w:rsidRDefault="00872D77">
      <w:pPr>
        <w:pStyle w:val="TM3"/>
        <w:rPr>
          <w:rFonts w:eastAsiaTheme="minorEastAsia"/>
          <w:b w:val="0"/>
          <w:bCs w:val="0"/>
          <w:lang w:eastAsia="fr-FR"/>
        </w:rPr>
      </w:pPr>
      <w:hyperlink w:anchor="_Toc52873223" w:history="1">
        <w:r w:rsidR="00C40BBC" w:rsidRPr="00853243">
          <w:rPr>
            <w:rStyle w:val="Lienhypertexte"/>
            <w:rFonts w:ascii="Times New Roman" w:eastAsia="Times New Roman" w:hAnsi="Times New Roman" w:cs="Times New Roman"/>
            <w:lang w:eastAsia="fr-FR"/>
          </w:rPr>
          <w:t>2.3</w:t>
        </w:r>
        <w:r w:rsidR="00C40BBC">
          <w:rPr>
            <w:rFonts w:eastAsiaTheme="minorEastAsia"/>
            <w:b w:val="0"/>
            <w:bCs w:val="0"/>
            <w:lang w:eastAsia="fr-FR"/>
          </w:rPr>
          <w:tab/>
        </w:r>
        <w:r w:rsidR="00C40BBC" w:rsidRPr="00853243">
          <w:rPr>
            <w:rStyle w:val="Lienhypertexte"/>
            <w:rFonts w:ascii="Times New Roman" w:eastAsia="Times New Roman" w:hAnsi="Times New Roman" w:cs="Times New Roman"/>
            <w:lang w:eastAsia="fr-FR"/>
          </w:rPr>
          <w:t>Analyse de la satisfaction des employeurs par secteurs économiques</w:t>
        </w:r>
        <w:r w:rsidR="00C40BBC">
          <w:rPr>
            <w:webHidden/>
          </w:rPr>
          <w:tab/>
        </w:r>
        <w:r w:rsidR="00C40BBC">
          <w:rPr>
            <w:webHidden/>
          </w:rPr>
          <w:fldChar w:fldCharType="begin"/>
        </w:r>
        <w:r w:rsidR="00C40BBC">
          <w:rPr>
            <w:webHidden/>
          </w:rPr>
          <w:instrText xml:space="preserve"> PAGEREF _Toc52873223 \h </w:instrText>
        </w:r>
        <w:r w:rsidR="00C40BBC">
          <w:rPr>
            <w:webHidden/>
          </w:rPr>
        </w:r>
        <w:r w:rsidR="00C40BBC">
          <w:rPr>
            <w:webHidden/>
          </w:rPr>
          <w:fldChar w:fldCharType="separate"/>
        </w:r>
        <w:r w:rsidR="00C40BBC">
          <w:rPr>
            <w:webHidden/>
          </w:rPr>
          <w:t>33</w:t>
        </w:r>
        <w:r w:rsidR="00C40BBC">
          <w:rPr>
            <w:webHidden/>
          </w:rPr>
          <w:fldChar w:fldCharType="end"/>
        </w:r>
      </w:hyperlink>
    </w:p>
    <w:p w14:paraId="6A1EBD27" w14:textId="442B1164" w:rsidR="00C40BBC" w:rsidRDefault="00872D77">
      <w:pPr>
        <w:pStyle w:val="TM1"/>
        <w:rPr>
          <w:rFonts w:asciiTheme="minorHAnsi" w:eastAsiaTheme="minorEastAsia" w:hAnsiTheme="minorHAnsi"/>
          <w:b w:val="0"/>
          <w:caps w:val="0"/>
          <w:lang w:eastAsia="fr-FR"/>
        </w:rPr>
      </w:pPr>
      <w:hyperlink w:anchor="_Toc52873224" w:history="1">
        <w:r w:rsidR="00C40BBC" w:rsidRPr="00853243">
          <w:rPr>
            <w:rStyle w:val="Lienhypertexte"/>
          </w:rPr>
          <w:t>CONCLUSION</w:t>
        </w:r>
        <w:r w:rsidR="00C40BBC">
          <w:rPr>
            <w:webHidden/>
          </w:rPr>
          <w:tab/>
        </w:r>
        <w:r w:rsidR="00C40BBC">
          <w:rPr>
            <w:webHidden/>
          </w:rPr>
          <w:fldChar w:fldCharType="begin"/>
        </w:r>
        <w:r w:rsidR="00C40BBC">
          <w:rPr>
            <w:webHidden/>
          </w:rPr>
          <w:instrText xml:space="preserve"> PAGEREF _Toc52873224 \h </w:instrText>
        </w:r>
        <w:r w:rsidR="00C40BBC">
          <w:rPr>
            <w:webHidden/>
          </w:rPr>
        </w:r>
        <w:r w:rsidR="00C40BBC">
          <w:rPr>
            <w:webHidden/>
          </w:rPr>
          <w:fldChar w:fldCharType="separate"/>
        </w:r>
        <w:r w:rsidR="00C40BBC">
          <w:rPr>
            <w:webHidden/>
          </w:rPr>
          <w:t>38</w:t>
        </w:r>
        <w:r w:rsidR="00C40BBC">
          <w:rPr>
            <w:webHidden/>
          </w:rPr>
          <w:fldChar w:fldCharType="end"/>
        </w:r>
      </w:hyperlink>
    </w:p>
    <w:p w14:paraId="384B6725" w14:textId="59FBBC25" w:rsidR="00C40BBC" w:rsidRDefault="00872D77">
      <w:pPr>
        <w:pStyle w:val="TM1"/>
        <w:rPr>
          <w:rFonts w:asciiTheme="minorHAnsi" w:eastAsiaTheme="minorEastAsia" w:hAnsiTheme="minorHAnsi"/>
          <w:b w:val="0"/>
          <w:caps w:val="0"/>
          <w:lang w:eastAsia="fr-FR"/>
        </w:rPr>
      </w:pPr>
      <w:hyperlink w:anchor="_Toc52873225" w:history="1">
        <w:r w:rsidR="00C40BBC" w:rsidRPr="00853243">
          <w:rPr>
            <w:rStyle w:val="Lienhypertexte"/>
          </w:rPr>
          <w:t>RECOMMANDATIONS</w:t>
        </w:r>
        <w:r w:rsidR="00C40BBC">
          <w:rPr>
            <w:webHidden/>
          </w:rPr>
          <w:tab/>
        </w:r>
        <w:r w:rsidR="00C40BBC">
          <w:rPr>
            <w:webHidden/>
          </w:rPr>
          <w:fldChar w:fldCharType="begin"/>
        </w:r>
        <w:r w:rsidR="00C40BBC">
          <w:rPr>
            <w:webHidden/>
          </w:rPr>
          <w:instrText xml:space="preserve"> PAGEREF _Toc52873225 \h </w:instrText>
        </w:r>
        <w:r w:rsidR="00C40BBC">
          <w:rPr>
            <w:webHidden/>
          </w:rPr>
        </w:r>
        <w:r w:rsidR="00C40BBC">
          <w:rPr>
            <w:webHidden/>
          </w:rPr>
          <w:fldChar w:fldCharType="separate"/>
        </w:r>
        <w:r w:rsidR="00C40BBC">
          <w:rPr>
            <w:webHidden/>
          </w:rPr>
          <w:t>40</w:t>
        </w:r>
        <w:r w:rsidR="00C40BBC">
          <w:rPr>
            <w:webHidden/>
          </w:rPr>
          <w:fldChar w:fldCharType="end"/>
        </w:r>
      </w:hyperlink>
    </w:p>
    <w:p w14:paraId="3FC0D873" w14:textId="5D22D2E3" w:rsidR="00C40BBC" w:rsidRDefault="00872D77">
      <w:pPr>
        <w:pStyle w:val="TM1"/>
        <w:rPr>
          <w:rFonts w:asciiTheme="minorHAnsi" w:eastAsiaTheme="minorEastAsia" w:hAnsiTheme="minorHAnsi"/>
          <w:b w:val="0"/>
          <w:caps w:val="0"/>
          <w:lang w:eastAsia="fr-FR"/>
        </w:rPr>
      </w:pPr>
      <w:hyperlink w:anchor="_Toc52873226" w:history="1">
        <w:r w:rsidR="00C40BBC" w:rsidRPr="00853243">
          <w:rPr>
            <w:rStyle w:val="Lienhypertexte"/>
          </w:rPr>
          <w:t>ANNEXES</w:t>
        </w:r>
        <w:r w:rsidR="00C40BBC">
          <w:rPr>
            <w:webHidden/>
          </w:rPr>
          <w:tab/>
        </w:r>
        <w:r w:rsidR="00C40BBC">
          <w:rPr>
            <w:webHidden/>
          </w:rPr>
          <w:fldChar w:fldCharType="begin"/>
        </w:r>
        <w:r w:rsidR="00C40BBC">
          <w:rPr>
            <w:webHidden/>
          </w:rPr>
          <w:instrText xml:space="preserve"> PAGEREF _Toc52873226 \h </w:instrText>
        </w:r>
        <w:r w:rsidR="00C40BBC">
          <w:rPr>
            <w:webHidden/>
          </w:rPr>
        </w:r>
        <w:r w:rsidR="00C40BBC">
          <w:rPr>
            <w:webHidden/>
          </w:rPr>
          <w:fldChar w:fldCharType="separate"/>
        </w:r>
        <w:r w:rsidR="00C40BBC">
          <w:rPr>
            <w:webHidden/>
          </w:rPr>
          <w:t>41</w:t>
        </w:r>
        <w:r w:rsidR="00C40BBC">
          <w:rPr>
            <w:webHidden/>
          </w:rPr>
          <w:fldChar w:fldCharType="end"/>
        </w:r>
      </w:hyperlink>
    </w:p>
    <w:p w14:paraId="7BE1040B" w14:textId="643C7DBB" w:rsidR="00912EC0" w:rsidRPr="00147149" w:rsidRDefault="00912EC0" w:rsidP="00B06070">
      <w:pPr>
        <w:spacing w:line="276" w:lineRule="auto"/>
        <w:rPr>
          <w:rFonts w:ascii="Times New Roman" w:hAnsi="Times New Roman" w:cs="Times New Roman"/>
          <w:highlight w:val="yellow"/>
        </w:rPr>
        <w:sectPr w:rsidR="00912EC0" w:rsidRPr="00147149" w:rsidSect="00356F06">
          <w:pgSz w:w="11905" w:h="16837"/>
          <w:pgMar w:top="720" w:right="765" w:bottom="720" w:left="765" w:header="567" w:footer="720" w:gutter="0"/>
          <w:pgBorders w:display="firstPage" w:offsetFrom="page">
            <w:top w:val="waveline" w:sz="20" w:space="18" w:color="538135" w:themeColor="accent6" w:themeShade="BF"/>
            <w:left w:val="waveline" w:sz="20" w:space="18" w:color="538135" w:themeColor="accent6" w:themeShade="BF"/>
            <w:bottom w:val="waveline" w:sz="20" w:space="18" w:color="538135" w:themeColor="accent6" w:themeShade="BF"/>
            <w:right w:val="waveline" w:sz="20" w:space="18" w:color="538135" w:themeColor="accent6" w:themeShade="BF"/>
          </w:pgBorders>
          <w:pgNumType w:start="0"/>
          <w:cols w:space="708"/>
          <w:noEndnote/>
          <w:titlePg/>
          <w:docGrid w:linePitch="326"/>
        </w:sectPr>
      </w:pPr>
      <w:r w:rsidRPr="00B06070">
        <w:rPr>
          <w:rFonts w:ascii="Times New Roman" w:hAnsi="Times New Roman" w:cs="Times New Roman"/>
        </w:rPr>
        <w:fldChar w:fldCharType="end"/>
      </w:r>
    </w:p>
    <w:p w14:paraId="2CEBAA3D" w14:textId="6A231B41" w:rsidR="00166963" w:rsidRDefault="00FC038B" w:rsidP="00FC038B">
      <w:pPr>
        <w:pStyle w:val="Titre1"/>
      </w:pPr>
      <w:bookmarkStart w:id="2" w:name="_Toc52873194"/>
      <w:r w:rsidRPr="00166963">
        <w:lastRenderedPageBreak/>
        <w:t>LISTE DES GRAPHIQUES</w:t>
      </w:r>
      <w:bookmarkEnd w:id="2"/>
    </w:p>
    <w:p w14:paraId="0E667A7C" w14:textId="01AF3405" w:rsidR="00DA30AA" w:rsidRDefault="006E1FF5">
      <w:pPr>
        <w:pStyle w:val="Tabledesillustrations"/>
        <w:tabs>
          <w:tab w:val="right" w:leader="dot" w:pos="10365"/>
        </w:tabs>
        <w:rPr>
          <w:rFonts w:asciiTheme="minorHAnsi" w:eastAsiaTheme="minorEastAsia" w:hAnsiTheme="minorHAnsi"/>
          <w:noProof/>
          <w:sz w:val="22"/>
          <w:lang w:eastAsia="fr-FR"/>
        </w:rPr>
      </w:pPr>
      <w:r>
        <w:rPr>
          <w:sz w:val="24"/>
        </w:rPr>
        <w:fldChar w:fldCharType="begin"/>
      </w:r>
      <w:r>
        <w:rPr>
          <w:sz w:val="24"/>
        </w:rPr>
        <w:instrText xml:space="preserve"> TOC \h \z \c "Graphique" </w:instrText>
      </w:r>
      <w:r>
        <w:rPr>
          <w:sz w:val="24"/>
        </w:rPr>
        <w:fldChar w:fldCharType="separate"/>
      </w:r>
      <w:hyperlink w:anchor="_Toc52875006" w:history="1">
        <w:r w:rsidR="00DA30AA" w:rsidRPr="00FE478F">
          <w:rPr>
            <w:rStyle w:val="Lienhypertexte"/>
            <w:rFonts w:cs="Times New Roman"/>
            <w:i/>
            <w:iCs/>
            <w:noProof/>
          </w:rPr>
          <w:t>Graphique 1 : Taille des entreprises (%)</w:t>
        </w:r>
        <w:r w:rsidR="00DA30AA">
          <w:rPr>
            <w:noProof/>
            <w:webHidden/>
          </w:rPr>
          <w:tab/>
        </w:r>
        <w:r w:rsidR="00DA30AA">
          <w:rPr>
            <w:noProof/>
            <w:webHidden/>
          </w:rPr>
          <w:fldChar w:fldCharType="begin"/>
        </w:r>
        <w:r w:rsidR="00DA30AA">
          <w:rPr>
            <w:noProof/>
            <w:webHidden/>
          </w:rPr>
          <w:instrText xml:space="preserve"> PAGEREF _Toc52875006 \h </w:instrText>
        </w:r>
        <w:r w:rsidR="00DA30AA">
          <w:rPr>
            <w:noProof/>
            <w:webHidden/>
          </w:rPr>
        </w:r>
        <w:r w:rsidR="00DA30AA">
          <w:rPr>
            <w:noProof/>
            <w:webHidden/>
          </w:rPr>
          <w:fldChar w:fldCharType="separate"/>
        </w:r>
        <w:r w:rsidR="00DA30AA">
          <w:rPr>
            <w:noProof/>
            <w:webHidden/>
          </w:rPr>
          <w:t>9</w:t>
        </w:r>
        <w:r w:rsidR="00DA30AA">
          <w:rPr>
            <w:noProof/>
            <w:webHidden/>
          </w:rPr>
          <w:fldChar w:fldCharType="end"/>
        </w:r>
      </w:hyperlink>
    </w:p>
    <w:p w14:paraId="0C75A89D" w14:textId="72F501CE"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07" w:history="1">
        <w:r w:rsidR="00DA30AA" w:rsidRPr="00FE478F">
          <w:rPr>
            <w:rStyle w:val="Lienhypertexte"/>
            <w:rFonts w:cs="Times New Roman"/>
            <w:i/>
            <w:iCs/>
            <w:noProof/>
          </w:rPr>
          <w:t>Graphique 2 : Taille des entreprises selon le sexe du chef d’entreprise (%)</w:t>
        </w:r>
        <w:r w:rsidR="00DA30AA">
          <w:rPr>
            <w:noProof/>
            <w:webHidden/>
          </w:rPr>
          <w:tab/>
        </w:r>
        <w:r w:rsidR="00DA30AA">
          <w:rPr>
            <w:noProof/>
            <w:webHidden/>
          </w:rPr>
          <w:fldChar w:fldCharType="begin"/>
        </w:r>
        <w:r w:rsidR="00DA30AA">
          <w:rPr>
            <w:noProof/>
            <w:webHidden/>
          </w:rPr>
          <w:instrText xml:space="preserve"> PAGEREF _Toc52875007 \h </w:instrText>
        </w:r>
        <w:r w:rsidR="00DA30AA">
          <w:rPr>
            <w:noProof/>
            <w:webHidden/>
          </w:rPr>
        </w:r>
        <w:r w:rsidR="00DA30AA">
          <w:rPr>
            <w:noProof/>
            <w:webHidden/>
          </w:rPr>
          <w:fldChar w:fldCharType="separate"/>
        </w:r>
        <w:r w:rsidR="00DA30AA">
          <w:rPr>
            <w:noProof/>
            <w:webHidden/>
          </w:rPr>
          <w:t>10</w:t>
        </w:r>
        <w:r w:rsidR="00DA30AA">
          <w:rPr>
            <w:noProof/>
            <w:webHidden/>
          </w:rPr>
          <w:fldChar w:fldCharType="end"/>
        </w:r>
      </w:hyperlink>
    </w:p>
    <w:p w14:paraId="18D2400A" w14:textId="238F8EE1"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08" w:history="1">
        <w:r w:rsidR="00DA30AA" w:rsidRPr="00FE478F">
          <w:rPr>
            <w:rStyle w:val="Lienhypertexte"/>
            <w:rFonts w:cs="Times New Roman"/>
            <w:i/>
            <w:iCs/>
            <w:noProof/>
          </w:rPr>
          <w:t>Graphique 3 : Répartition des entreprises selon le secteur économique</w:t>
        </w:r>
        <w:r w:rsidR="00DA30AA">
          <w:rPr>
            <w:noProof/>
            <w:webHidden/>
          </w:rPr>
          <w:tab/>
        </w:r>
        <w:r w:rsidR="00DA30AA">
          <w:rPr>
            <w:noProof/>
            <w:webHidden/>
          </w:rPr>
          <w:fldChar w:fldCharType="begin"/>
        </w:r>
        <w:r w:rsidR="00DA30AA">
          <w:rPr>
            <w:noProof/>
            <w:webHidden/>
          </w:rPr>
          <w:instrText xml:space="preserve"> PAGEREF _Toc52875008 \h </w:instrText>
        </w:r>
        <w:r w:rsidR="00DA30AA">
          <w:rPr>
            <w:noProof/>
            <w:webHidden/>
          </w:rPr>
        </w:r>
        <w:r w:rsidR="00DA30AA">
          <w:rPr>
            <w:noProof/>
            <w:webHidden/>
          </w:rPr>
          <w:fldChar w:fldCharType="separate"/>
        </w:r>
        <w:r w:rsidR="00DA30AA">
          <w:rPr>
            <w:noProof/>
            <w:webHidden/>
          </w:rPr>
          <w:t>11</w:t>
        </w:r>
        <w:r w:rsidR="00DA30AA">
          <w:rPr>
            <w:noProof/>
            <w:webHidden/>
          </w:rPr>
          <w:fldChar w:fldCharType="end"/>
        </w:r>
      </w:hyperlink>
    </w:p>
    <w:p w14:paraId="54EF9187" w14:textId="3F6492BC"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09" w:history="1">
        <w:r w:rsidR="00DA30AA" w:rsidRPr="00FE478F">
          <w:rPr>
            <w:rStyle w:val="Lienhypertexte"/>
            <w:rFonts w:cs="Times New Roman"/>
            <w:i/>
            <w:iCs/>
            <w:noProof/>
          </w:rPr>
          <w:t>Graphique 4 : Répartition des entreprises selon le secteur économique et la taille</w:t>
        </w:r>
        <w:r w:rsidR="00DA30AA">
          <w:rPr>
            <w:noProof/>
            <w:webHidden/>
          </w:rPr>
          <w:tab/>
        </w:r>
        <w:r w:rsidR="00DA30AA">
          <w:rPr>
            <w:noProof/>
            <w:webHidden/>
          </w:rPr>
          <w:fldChar w:fldCharType="begin"/>
        </w:r>
        <w:r w:rsidR="00DA30AA">
          <w:rPr>
            <w:noProof/>
            <w:webHidden/>
          </w:rPr>
          <w:instrText xml:space="preserve"> PAGEREF _Toc52875009 \h </w:instrText>
        </w:r>
        <w:r w:rsidR="00DA30AA">
          <w:rPr>
            <w:noProof/>
            <w:webHidden/>
          </w:rPr>
        </w:r>
        <w:r w:rsidR="00DA30AA">
          <w:rPr>
            <w:noProof/>
            <w:webHidden/>
          </w:rPr>
          <w:fldChar w:fldCharType="separate"/>
        </w:r>
        <w:r w:rsidR="00DA30AA">
          <w:rPr>
            <w:noProof/>
            <w:webHidden/>
          </w:rPr>
          <w:t>11</w:t>
        </w:r>
        <w:r w:rsidR="00DA30AA">
          <w:rPr>
            <w:noProof/>
            <w:webHidden/>
          </w:rPr>
          <w:fldChar w:fldCharType="end"/>
        </w:r>
      </w:hyperlink>
    </w:p>
    <w:p w14:paraId="05AED657" w14:textId="22FD705D"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10" w:history="1">
        <w:r w:rsidR="00DA30AA" w:rsidRPr="00FE478F">
          <w:rPr>
            <w:rStyle w:val="Lienhypertexte"/>
            <w:rFonts w:cs="Times New Roman"/>
            <w:i/>
            <w:iCs/>
            <w:noProof/>
          </w:rPr>
          <w:t>Graphique 5 : Répartition des entreprises selon sa localité</w:t>
        </w:r>
        <w:r w:rsidR="00DA30AA">
          <w:rPr>
            <w:noProof/>
            <w:webHidden/>
          </w:rPr>
          <w:tab/>
        </w:r>
        <w:r w:rsidR="00DA30AA">
          <w:rPr>
            <w:noProof/>
            <w:webHidden/>
          </w:rPr>
          <w:fldChar w:fldCharType="begin"/>
        </w:r>
        <w:r w:rsidR="00DA30AA">
          <w:rPr>
            <w:noProof/>
            <w:webHidden/>
          </w:rPr>
          <w:instrText xml:space="preserve"> PAGEREF _Toc52875010 \h </w:instrText>
        </w:r>
        <w:r w:rsidR="00DA30AA">
          <w:rPr>
            <w:noProof/>
            <w:webHidden/>
          </w:rPr>
        </w:r>
        <w:r w:rsidR="00DA30AA">
          <w:rPr>
            <w:noProof/>
            <w:webHidden/>
          </w:rPr>
          <w:fldChar w:fldCharType="separate"/>
        </w:r>
        <w:r w:rsidR="00DA30AA">
          <w:rPr>
            <w:noProof/>
            <w:webHidden/>
          </w:rPr>
          <w:t>12</w:t>
        </w:r>
        <w:r w:rsidR="00DA30AA">
          <w:rPr>
            <w:noProof/>
            <w:webHidden/>
          </w:rPr>
          <w:fldChar w:fldCharType="end"/>
        </w:r>
      </w:hyperlink>
    </w:p>
    <w:p w14:paraId="1F618978" w14:textId="5529CFEB"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11" w:history="1">
        <w:r w:rsidR="00DA30AA" w:rsidRPr="00FE478F">
          <w:rPr>
            <w:rStyle w:val="Lienhypertexte"/>
            <w:rFonts w:cs="Times New Roman"/>
            <w:i/>
            <w:iCs/>
            <w:noProof/>
          </w:rPr>
          <w:t>Graphique 6 : Répartition des entreprises selon la localité et la taille de l’entreprise</w:t>
        </w:r>
        <w:r w:rsidR="00DA30AA">
          <w:rPr>
            <w:noProof/>
            <w:webHidden/>
          </w:rPr>
          <w:tab/>
        </w:r>
        <w:r w:rsidR="00DA30AA">
          <w:rPr>
            <w:noProof/>
            <w:webHidden/>
          </w:rPr>
          <w:fldChar w:fldCharType="begin"/>
        </w:r>
        <w:r w:rsidR="00DA30AA">
          <w:rPr>
            <w:noProof/>
            <w:webHidden/>
          </w:rPr>
          <w:instrText xml:space="preserve"> PAGEREF _Toc52875011 \h </w:instrText>
        </w:r>
        <w:r w:rsidR="00DA30AA">
          <w:rPr>
            <w:noProof/>
            <w:webHidden/>
          </w:rPr>
        </w:r>
        <w:r w:rsidR="00DA30AA">
          <w:rPr>
            <w:noProof/>
            <w:webHidden/>
          </w:rPr>
          <w:fldChar w:fldCharType="separate"/>
        </w:r>
        <w:r w:rsidR="00DA30AA">
          <w:rPr>
            <w:noProof/>
            <w:webHidden/>
          </w:rPr>
          <w:t>13</w:t>
        </w:r>
        <w:r w:rsidR="00DA30AA">
          <w:rPr>
            <w:noProof/>
            <w:webHidden/>
          </w:rPr>
          <w:fldChar w:fldCharType="end"/>
        </w:r>
      </w:hyperlink>
    </w:p>
    <w:p w14:paraId="7BE38D78" w14:textId="2EA7A4EA"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12" w:history="1">
        <w:r w:rsidR="00DA30AA" w:rsidRPr="00FE478F">
          <w:rPr>
            <w:rStyle w:val="Lienhypertexte"/>
            <w:rFonts w:cs="Times New Roman"/>
            <w:i/>
            <w:iCs/>
            <w:noProof/>
          </w:rPr>
          <w:t>Graphique 7 : Répartition des entreprises selon la localité et le secteur économique</w:t>
        </w:r>
        <w:r w:rsidR="00DA30AA">
          <w:rPr>
            <w:noProof/>
            <w:webHidden/>
          </w:rPr>
          <w:tab/>
        </w:r>
        <w:r w:rsidR="00DA30AA">
          <w:rPr>
            <w:noProof/>
            <w:webHidden/>
          </w:rPr>
          <w:fldChar w:fldCharType="begin"/>
        </w:r>
        <w:r w:rsidR="00DA30AA">
          <w:rPr>
            <w:noProof/>
            <w:webHidden/>
          </w:rPr>
          <w:instrText xml:space="preserve"> PAGEREF _Toc52875012 \h </w:instrText>
        </w:r>
        <w:r w:rsidR="00DA30AA">
          <w:rPr>
            <w:noProof/>
            <w:webHidden/>
          </w:rPr>
        </w:r>
        <w:r w:rsidR="00DA30AA">
          <w:rPr>
            <w:noProof/>
            <w:webHidden/>
          </w:rPr>
          <w:fldChar w:fldCharType="separate"/>
        </w:r>
        <w:r w:rsidR="00DA30AA">
          <w:rPr>
            <w:noProof/>
            <w:webHidden/>
          </w:rPr>
          <w:t>14</w:t>
        </w:r>
        <w:r w:rsidR="00DA30AA">
          <w:rPr>
            <w:noProof/>
            <w:webHidden/>
          </w:rPr>
          <w:fldChar w:fldCharType="end"/>
        </w:r>
      </w:hyperlink>
    </w:p>
    <w:p w14:paraId="63B71C5E" w14:textId="35814101"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13" w:history="1">
        <w:r w:rsidR="00DA30AA" w:rsidRPr="00FE478F">
          <w:rPr>
            <w:rStyle w:val="Lienhypertexte"/>
            <w:rFonts w:cs="Times New Roman"/>
            <w:i/>
            <w:iCs/>
            <w:noProof/>
          </w:rPr>
          <w:t>Graphique 8 : Importance des critères de recrutement</w:t>
        </w:r>
        <w:r w:rsidR="00DA30AA">
          <w:rPr>
            <w:noProof/>
            <w:webHidden/>
          </w:rPr>
          <w:tab/>
        </w:r>
        <w:r w:rsidR="00DA30AA">
          <w:rPr>
            <w:noProof/>
            <w:webHidden/>
          </w:rPr>
          <w:fldChar w:fldCharType="begin"/>
        </w:r>
        <w:r w:rsidR="00DA30AA">
          <w:rPr>
            <w:noProof/>
            <w:webHidden/>
          </w:rPr>
          <w:instrText xml:space="preserve"> PAGEREF _Toc52875013 \h </w:instrText>
        </w:r>
        <w:r w:rsidR="00DA30AA">
          <w:rPr>
            <w:noProof/>
            <w:webHidden/>
          </w:rPr>
        </w:r>
        <w:r w:rsidR="00DA30AA">
          <w:rPr>
            <w:noProof/>
            <w:webHidden/>
          </w:rPr>
          <w:fldChar w:fldCharType="separate"/>
        </w:r>
        <w:r w:rsidR="00DA30AA">
          <w:rPr>
            <w:noProof/>
            <w:webHidden/>
          </w:rPr>
          <w:t>15</w:t>
        </w:r>
        <w:r w:rsidR="00DA30AA">
          <w:rPr>
            <w:noProof/>
            <w:webHidden/>
          </w:rPr>
          <w:fldChar w:fldCharType="end"/>
        </w:r>
      </w:hyperlink>
    </w:p>
    <w:p w14:paraId="02C83205" w14:textId="2C5EEBA4"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14" w:history="1">
        <w:r w:rsidR="00DA30AA" w:rsidRPr="00FE478F">
          <w:rPr>
            <w:rStyle w:val="Lienhypertexte"/>
            <w:rFonts w:cs="Times New Roman"/>
            <w:i/>
            <w:iCs/>
            <w:noProof/>
          </w:rPr>
          <w:t>Graphique 9 : Importance des critères de recrutement selon le secteur économique</w:t>
        </w:r>
        <w:r w:rsidR="00DA30AA">
          <w:rPr>
            <w:noProof/>
            <w:webHidden/>
          </w:rPr>
          <w:tab/>
        </w:r>
        <w:r w:rsidR="00DA30AA">
          <w:rPr>
            <w:noProof/>
            <w:webHidden/>
          </w:rPr>
          <w:fldChar w:fldCharType="begin"/>
        </w:r>
        <w:r w:rsidR="00DA30AA">
          <w:rPr>
            <w:noProof/>
            <w:webHidden/>
          </w:rPr>
          <w:instrText xml:space="preserve"> PAGEREF _Toc52875014 \h </w:instrText>
        </w:r>
        <w:r w:rsidR="00DA30AA">
          <w:rPr>
            <w:noProof/>
            <w:webHidden/>
          </w:rPr>
        </w:r>
        <w:r w:rsidR="00DA30AA">
          <w:rPr>
            <w:noProof/>
            <w:webHidden/>
          </w:rPr>
          <w:fldChar w:fldCharType="separate"/>
        </w:r>
        <w:r w:rsidR="00DA30AA">
          <w:rPr>
            <w:noProof/>
            <w:webHidden/>
          </w:rPr>
          <w:t>16</w:t>
        </w:r>
        <w:r w:rsidR="00DA30AA">
          <w:rPr>
            <w:noProof/>
            <w:webHidden/>
          </w:rPr>
          <w:fldChar w:fldCharType="end"/>
        </w:r>
      </w:hyperlink>
    </w:p>
    <w:p w14:paraId="5533A48F" w14:textId="4C485600"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15" w:history="1">
        <w:r w:rsidR="00DA30AA" w:rsidRPr="00FE478F">
          <w:rPr>
            <w:rStyle w:val="Lienhypertexte"/>
            <w:rFonts w:cs="Times New Roman"/>
            <w:i/>
            <w:iCs/>
            <w:noProof/>
          </w:rPr>
          <w:t>Graphique 10 : Importance des critères de recrutement selon la taille de l’entreprise</w:t>
        </w:r>
        <w:r w:rsidR="00DA30AA">
          <w:rPr>
            <w:noProof/>
            <w:webHidden/>
          </w:rPr>
          <w:tab/>
        </w:r>
        <w:r w:rsidR="00DA30AA">
          <w:rPr>
            <w:noProof/>
            <w:webHidden/>
          </w:rPr>
          <w:fldChar w:fldCharType="begin"/>
        </w:r>
        <w:r w:rsidR="00DA30AA">
          <w:rPr>
            <w:noProof/>
            <w:webHidden/>
          </w:rPr>
          <w:instrText xml:space="preserve"> PAGEREF _Toc52875015 \h </w:instrText>
        </w:r>
        <w:r w:rsidR="00DA30AA">
          <w:rPr>
            <w:noProof/>
            <w:webHidden/>
          </w:rPr>
        </w:r>
        <w:r w:rsidR="00DA30AA">
          <w:rPr>
            <w:noProof/>
            <w:webHidden/>
          </w:rPr>
          <w:fldChar w:fldCharType="separate"/>
        </w:r>
        <w:r w:rsidR="00DA30AA">
          <w:rPr>
            <w:noProof/>
            <w:webHidden/>
          </w:rPr>
          <w:t>16</w:t>
        </w:r>
        <w:r w:rsidR="00DA30AA">
          <w:rPr>
            <w:noProof/>
            <w:webHidden/>
          </w:rPr>
          <w:fldChar w:fldCharType="end"/>
        </w:r>
      </w:hyperlink>
    </w:p>
    <w:p w14:paraId="393CEB60" w14:textId="4EF656EC"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16" w:history="1">
        <w:r w:rsidR="00DA30AA" w:rsidRPr="00FE478F">
          <w:rPr>
            <w:rStyle w:val="Lienhypertexte"/>
            <w:rFonts w:cs="Times New Roman"/>
            <w:i/>
            <w:iCs/>
            <w:noProof/>
          </w:rPr>
          <w:t>Graphique 11 : Evolutions des recrutements au cours des trois dernières années</w:t>
        </w:r>
        <w:r w:rsidR="00DA30AA">
          <w:rPr>
            <w:noProof/>
            <w:webHidden/>
          </w:rPr>
          <w:tab/>
        </w:r>
        <w:r w:rsidR="00DA30AA">
          <w:rPr>
            <w:noProof/>
            <w:webHidden/>
          </w:rPr>
          <w:fldChar w:fldCharType="begin"/>
        </w:r>
        <w:r w:rsidR="00DA30AA">
          <w:rPr>
            <w:noProof/>
            <w:webHidden/>
          </w:rPr>
          <w:instrText xml:space="preserve"> PAGEREF _Toc52875016 \h </w:instrText>
        </w:r>
        <w:r w:rsidR="00DA30AA">
          <w:rPr>
            <w:noProof/>
            <w:webHidden/>
          </w:rPr>
        </w:r>
        <w:r w:rsidR="00DA30AA">
          <w:rPr>
            <w:noProof/>
            <w:webHidden/>
          </w:rPr>
          <w:fldChar w:fldCharType="separate"/>
        </w:r>
        <w:r w:rsidR="00DA30AA">
          <w:rPr>
            <w:noProof/>
            <w:webHidden/>
          </w:rPr>
          <w:t>17</w:t>
        </w:r>
        <w:r w:rsidR="00DA30AA">
          <w:rPr>
            <w:noProof/>
            <w:webHidden/>
          </w:rPr>
          <w:fldChar w:fldCharType="end"/>
        </w:r>
      </w:hyperlink>
    </w:p>
    <w:p w14:paraId="711EA228" w14:textId="788BE260"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17" w:history="1">
        <w:r w:rsidR="00DA30AA" w:rsidRPr="00FE478F">
          <w:rPr>
            <w:rStyle w:val="Lienhypertexte"/>
            <w:rFonts w:cs="Times New Roman"/>
            <w:i/>
            <w:iCs/>
            <w:noProof/>
          </w:rPr>
          <w:t>Graphique 12 : Recrutement des sortants des DFP au cours des trois dernières années par secteur économique</w:t>
        </w:r>
        <w:r w:rsidR="00DA30AA">
          <w:rPr>
            <w:noProof/>
            <w:webHidden/>
          </w:rPr>
          <w:tab/>
        </w:r>
        <w:r w:rsidR="00DA30AA">
          <w:rPr>
            <w:noProof/>
            <w:webHidden/>
          </w:rPr>
          <w:fldChar w:fldCharType="begin"/>
        </w:r>
        <w:r w:rsidR="00DA30AA">
          <w:rPr>
            <w:noProof/>
            <w:webHidden/>
          </w:rPr>
          <w:instrText xml:space="preserve"> PAGEREF _Toc52875017 \h </w:instrText>
        </w:r>
        <w:r w:rsidR="00DA30AA">
          <w:rPr>
            <w:noProof/>
            <w:webHidden/>
          </w:rPr>
        </w:r>
        <w:r w:rsidR="00DA30AA">
          <w:rPr>
            <w:noProof/>
            <w:webHidden/>
          </w:rPr>
          <w:fldChar w:fldCharType="separate"/>
        </w:r>
        <w:r w:rsidR="00DA30AA">
          <w:rPr>
            <w:noProof/>
            <w:webHidden/>
          </w:rPr>
          <w:t>18</w:t>
        </w:r>
        <w:r w:rsidR="00DA30AA">
          <w:rPr>
            <w:noProof/>
            <w:webHidden/>
          </w:rPr>
          <w:fldChar w:fldCharType="end"/>
        </w:r>
      </w:hyperlink>
    </w:p>
    <w:p w14:paraId="3F3FC208" w14:textId="4373489F"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18" w:history="1">
        <w:r w:rsidR="00DA30AA" w:rsidRPr="00FE478F">
          <w:rPr>
            <w:rStyle w:val="Lienhypertexte"/>
            <w:rFonts w:cs="Times New Roman"/>
            <w:i/>
            <w:iCs/>
            <w:noProof/>
          </w:rPr>
          <w:t>Graphique 13 : Recrutement des sortants des DFP au cours des trois dernières années par taille d’entreprise</w:t>
        </w:r>
        <w:r w:rsidR="00DA30AA">
          <w:rPr>
            <w:noProof/>
            <w:webHidden/>
          </w:rPr>
          <w:tab/>
        </w:r>
        <w:r w:rsidR="00DA30AA">
          <w:rPr>
            <w:noProof/>
            <w:webHidden/>
          </w:rPr>
          <w:fldChar w:fldCharType="begin"/>
        </w:r>
        <w:r w:rsidR="00DA30AA">
          <w:rPr>
            <w:noProof/>
            <w:webHidden/>
          </w:rPr>
          <w:instrText xml:space="preserve"> PAGEREF _Toc52875018 \h </w:instrText>
        </w:r>
        <w:r w:rsidR="00DA30AA">
          <w:rPr>
            <w:noProof/>
            <w:webHidden/>
          </w:rPr>
        </w:r>
        <w:r w:rsidR="00DA30AA">
          <w:rPr>
            <w:noProof/>
            <w:webHidden/>
          </w:rPr>
          <w:fldChar w:fldCharType="separate"/>
        </w:r>
        <w:r w:rsidR="00DA30AA">
          <w:rPr>
            <w:noProof/>
            <w:webHidden/>
          </w:rPr>
          <w:t>19</w:t>
        </w:r>
        <w:r w:rsidR="00DA30AA">
          <w:rPr>
            <w:noProof/>
            <w:webHidden/>
          </w:rPr>
          <w:fldChar w:fldCharType="end"/>
        </w:r>
      </w:hyperlink>
    </w:p>
    <w:p w14:paraId="0C037D28" w14:textId="77888B7F"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19" w:history="1">
        <w:r w:rsidR="00DA30AA" w:rsidRPr="00FE478F">
          <w:rPr>
            <w:rStyle w:val="Lienhypertexte"/>
            <w:rFonts w:cs="Times New Roman"/>
            <w:i/>
            <w:iCs/>
            <w:noProof/>
          </w:rPr>
          <w:t>Graphique 14 : Recrutement des sortants des DFP au cours des trois dernières années par localités</w:t>
        </w:r>
        <w:r w:rsidR="00DA30AA">
          <w:rPr>
            <w:noProof/>
            <w:webHidden/>
          </w:rPr>
          <w:tab/>
        </w:r>
        <w:r w:rsidR="00DA30AA">
          <w:rPr>
            <w:noProof/>
            <w:webHidden/>
          </w:rPr>
          <w:fldChar w:fldCharType="begin"/>
        </w:r>
        <w:r w:rsidR="00DA30AA">
          <w:rPr>
            <w:noProof/>
            <w:webHidden/>
          </w:rPr>
          <w:instrText xml:space="preserve"> PAGEREF _Toc52875019 \h </w:instrText>
        </w:r>
        <w:r w:rsidR="00DA30AA">
          <w:rPr>
            <w:noProof/>
            <w:webHidden/>
          </w:rPr>
        </w:r>
        <w:r w:rsidR="00DA30AA">
          <w:rPr>
            <w:noProof/>
            <w:webHidden/>
          </w:rPr>
          <w:fldChar w:fldCharType="separate"/>
        </w:r>
        <w:r w:rsidR="00DA30AA">
          <w:rPr>
            <w:noProof/>
            <w:webHidden/>
          </w:rPr>
          <w:t>19</w:t>
        </w:r>
        <w:r w:rsidR="00DA30AA">
          <w:rPr>
            <w:noProof/>
            <w:webHidden/>
          </w:rPr>
          <w:fldChar w:fldCharType="end"/>
        </w:r>
      </w:hyperlink>
    </w:p>
    <w:p w14:paraId="7CE52F9C" w14:textId="25569C4E"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20" w:history="1">
        <w:r w:rsidR="00DA30AA" w:rsidRPr="00FE478F">
          <w:rPr>
            <w:rStyle w:val="Lienhypertexte"/>
            <w:rFonts w:cs="Times New Roman"/>
            <w:i/>
            <w:iCs/>
            <w:noProof/>
          </w:rPr>
          <w:t>Graphique 15 : Satisfaction des employeurs par rapport au rendement des employés</w:t>
        </w:r>
        <w:r w:rsidR="00DA30AA">
          <w:rPr>
            <w:noProof/>
            <w:webHidden/>
          </w:rPr>
          <w:tab/>
        </w:r>
        <w:r w:rsidR="00DA30AA">
          <w:rPr>
            <w:noProof/>
            <w:webHidden/>
          </w:rPr>
          <w:fldChar w:fldCharType="begin"/>
        </w:r>
        <w:r w:rsidR="00DA30AA">
          <w:rPr>
            <w:noProof/>
            <w:webHidden/>
          </w:rPr>
          <w:instrText xml:space="preserve"> PAGEREF _Toc52875020 \h </w:instrText>
        </w:r>
        <w:r w:rsidR="00DA30AA">
          <w:rPr>
            <w:noProof/>
            <w:webHidden/>
          </w:rPr>
        </w:r>
        <w:r w:rsidR="00DA30AA">
          <w:rPr>
            <w:noProof/>
            <w:webHidden/>
          </w:rPr>
          <w:fldChar w:fldCharType="separate"/>
        </w:r>
        <w:r w:rsidR="00DA30AA">
          <w:rPr>
            <w:noProof/>
            <w:webHidden/>
          </w:rPr>
          <w:t>20</w:t>
        </w:r>
        <w:r w:rsidR="00DA30AA">
          <w:rPr>
            <w:noProof/>
            <w:webHidden/>
          </w:rPr>
          <w:fldChar w:fldCharType="end"/>
        </w:r>
      </w:hyperlink>
    </w:p>
    <w:p w14:paraId="7F6069D5" w14:textId="424D0966"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21" w:history="1">
        <w:r w:rsidR="00DA30AA" w:rsidRPr="00FE478F">
          <w:rPr>
            <w:rStyle w:val="Lienhypertexte"/>
            <w:rFonts w:cs="Times New Roman"/>
            <w:i/>
            <w:iCs/>
            <w:noProof/>
          </w:rPr>
          <w:t>Graphique 16 : Satisfaction des employeurs par rapport au rendement des employés selon leurs secteurs économiques</w:t>
        </w:r>
        <w:r w:rsidR="00DA30AA">
          <w:rPr>
            <w:noProof/>
            <w:webHidden/>
          </w:rPr>
          <w:tab/>
        </w:r>
        <w:r w:rsidR="00DA30AA">
          <w:rPr>
            <w:noProof/>
            <w:webHidden/>
          </w:rPr>
          <w:fldChar w:fldCharType="begin"/>
        </w:r>
        <w:r w:rsidR="00DA30AA">
          <w:rPr>
            <w:noProof/>
            <w:webHidden/>
          </w:rPr>
          <w:instrText xml:space="preserve"> PAGEREF _Toc52875021 \h </w:instrText>
        </w:r>
        <w:r w:rsidR="00DA30AA">
          <w:rPr>
            <w:noProof/>
            <w:webHidden/>
          </w:rPr>
        </w:r>
        <w:r w:rsidR="00DA30AA">
          <w:rPr>
            <w:noProof/>
            <w:webHidden/>
          </w:rPr>
          <w:fldChar w:fldCharType="separate"/>
        </w:r>
        <w:r w:rsidR="00DA30AA">
          <w:rPr>
            <w:noProof/>
            <w:webHidden/>
          </w:rPr>
          <w:t>21</w:t>
        </w:r>
        <w:r w:rsidR="00DA30AA">
          <w:rPr>
            <w:noProof/>
            <w:webHidden/>
          </w:rPr>
          <w:fldChar w:fldCharType="end"/>
        </w:r>
      </w:hyperlink>
    </w:p>
    <w:p w14:paraId="30C8FB74" w14:textId="4F0DB495"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22" w:history="1">
        <w:r w:rsidR="00DA30AA" w:rsidRPr="00FE478F">
          <w:rPr>
            <w:rStyle w:val="Lienhypertexte"/>
            <w:rFonts w:cs="Times New Roman"/>
            <w:bCs/>
            <w:i/>
            <w:iCs/>
            <w:noProof/>
          </w:rPr>
          <w:t>Graphique 17 : Fréquence de supervision des employés</w:t>
        </w:r>
        <w:r w:rsidR="00DA30AA">
          <w:rPr>
            <w:noProof/>
            <w:webHidden/>
          </w:rPr>
          <w:tab/>
        </w:r>
        <w:r w:rsidR="00DA30AA">
          <w:rPr>
            <w:noProof/>
            <w:webHidden/>
          </w:rPr>
          <w:fldChar w:fldCharType="begin"/>
        </w:r>
        <w:r w:rsidR="00DA30AA">
          <w:rPr>
            <w:noProof/>
            <w:webHidden/>
          </w:rPr>
          <w:instrText xml:space="preserve"> PAGEREF _Toc52875022 \h </w:instrText>
        </w:r>
        <w:r w:rsidR="00DA30AA">
          <w:rPr>
            <w:noProof/>
            <w:webHidden/>
          </w:rPr>
        </w:r>
        <w:r w:rsidR="00DA30AA">
          <w:rPr>
            <w:noProof/>
            <w:webHidden/>
          </w:rPr>
          <w:fldChar w:fldCharType="separate"/>
        </w:r>
        <w:r w:rsidR="00DA30AA">
          <w:rPr>
            <w:noProof/>
            <w:webHidden/>
          </w:rPr>
          <w:t>21</w:t>
        </w:r>
        <w:r w:rsidR="00DA30AA">
          <w:rPr>
            <w:noProof/>
            <w:webHidden/>
          </w:rPr>
          <w:fldChar w:fldCharType="end"/>
        </w:r>
      </w:hyperlink>
    </w:p>
    <w:p w14:paraId="29635A59" w14:textId="0BFDB455"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23" w:history="1">
        <w:r w:rsidR="00DA30AA" w:rsidRPr="00FE478F">
          <w:rPr>
            <w:rStyle w:val="Lienhypertexte"/>
            <w:rFonts w:cs="Times New Roman"/>
            <w:i/>
            <w:iCs/>
            <w:noProof/>
          </w:rPr>
          <w:t>Graphique 18 : Fréquence de supervision des employés selon leurs secteurs économiques</w:t>
        </w:r>
        <w:r w:rsidR="00DA30AA">
          <w:rPr>
            <w:noProof/>
            <w:webHidden/>
          </w:rPr>
          <w:tab/>
        </w:r>
        <w:r w:rsidR="00DA30AA">
          <w:rPr>
            <w:noProof/>
            <w:webHidden/>
          </w:rPr>
          <w:fldChar w:fldCharType="begin"/>
        </w:r>
        <w:r w:rsidR="00DA30AA">
          <w:rPr>
            <w:noProof/>
            <w:webHidden/>
          </w:rPr>
          <w:instrText xml:space="preserve"> PAGEREF _Toc52875023 \h </w:instrText>
        </w:r>
        <w:r w:rsidR="00DA30AA">
          <w:rPr>
            <w:noProof/>
            <w:webHidden/>
          </w:rPr>
        </w:r>
        <w:r w:rsidR="00DA30AA">
          <w:rPr>
            <w:noProof/>
            <w:webHidden/>
          </w:rPr>
          <w:fldChar w:fldCharType="separate"/>
        </w:r>
        <w:r w:rsidR="00DA30AA">
          <w:rPr>
            <w:noProof/>
            <w:webHidden/>
          </w:rPr>
          <w:t>22</w:t>
        </w:r>
        <w:r w:rsidR="00DA30AA">
          <w:rPr>
            <w:noProof/>
            <w:webHidden/>
          </w:rPr>
          <w:fldChar w:fldCharType="end"/>
        </w:r>
      </w:hyperlink>
    </w:p>
    <w:p w14:paraId="638DCD90" w14:textId="05DE215D"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24" w:history="1">
        <w:r w:rsidR="00DA30AA" w:rsidRPr="00FE478F">
          <w:rPr>
            <w:rStyle w:val="Lienhypertexte"/>
            <w:rFonts w:cs="Times New Roman"/>
            <w:i/>
            <w:iCs/>
            <w:noProof/>
          </w:rPr>
          <w:t>Graphique 19 : Attentes globales des employeurs par rapport aux trois domaines de compétences</w:t>
        </w:r>
        <w:r w:rsidR="00DA30AA">
          <w:rPr>
            <w:noProof/>
            <w:webHidden/>
          </w:rPr>
          <w:tab/>
        </w:r>
        <w:r w:rsidR="00DA30AA">
          <w:rPr>
            <w:noProof/>
            <w:webHidden/>
          </w:rPr>
          <w:fldChar w:fldCharType="begin"/>
        </w:r>
        <w:r w:rsidR="00DA30AA">
          <w:rPr>
            <w:noProof/>
            <w:webHidden/>
          </w:rPr>
          <w:instrText xml:space="preserve"> PAGEREF _Toc52875024 \h </w:instrText>
        </w:r>
        <w:r w:rsidR="00DA30AA">
          <w:rPr>
            <w:noProof/>
            <w:webHidden/>
          </w:rPr>
        </w:r>
        <w:r w:rsidR="00DA30AA">
          <w:rPr>
            <w:noProof/>
            <w:webHidden/>
          </w:rPr>
          <w:fldChar w:fldCharType="separate"/>
        </w:r>
        <w:r w:rsidR="00DA30AA">
          <w:rPr>
            <w:noProof/>
            <w:webHidden/>
          </w:rPr>
          <w:t>23</w:t>
        </w:r>
        <w:r w:rsidR="00DA30AA">
          <w:rPr>
            <w:noProof/>
            <w:webHidden/>
          </w:rPr>
          <w:fldChar w:fldCharType="end"/>
        </w:r>
      </w:hyperlink>
    </w:p>
    <w:p w14:paraId="52140738" w14:textId="202FD996"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25" w:history="1">
        <w:r w:rsidR="00DA30AA" w:rsidRPr="00FE478F">
          <w:rPr>
            <w:rStyle w:val="Lienhypertexte"/>
            <w:rFonts w:cs="Times New Roman"/>
            <w:i/>
            <w:iCs/>
            <w:noProof/>
          </w:rPr>
          <w:t>Graphique 20 : Attentes fortes et moyennes des employeurs par rapport aux compétences des sortants pour le savoir ou les connaissances</w:t>
        </w:r>
        <w:r w:rsidR="00DA30AA">
          <w:rPr>
            <w:noProof/>
            <w:webHidden/>
          </w:rPr>
          <w:tab/>
        </w:r>
        <w:r w:rsidR="00DA30AA">
          <w:rPr>
            <w:noProof/>
            <w:webHidden/>
          </w:rPr>
          <w:fldChar w:fldCharType="begin"/>
        </w:r>
        <w:r w:rsidR="00DA30AA">
          <w:rPr>
            <w:noProof/>
            <w:webHidden/>
          </w:rPr>
          <w:instrText xml:space="preserve"> PAGEREF _Toc52875025 \h </w:instrText>
        </w:r>
        <w:r w:rsidR="00DA30AA">
          <w:rPr>
            <w:noProof/>
            <w:webHidden/>
          </w:rPr>
        </w:r>
        <w:r w:rsidR="00DA30AA">
          <w:rPr>
            <w:noProof/>
            <w:webHidden/>
          </w:rPr>
          <w:fldChar w:fldCharType="separate"/>
        </w:r>
        <w:r w:rsidR="00DA30AA">
          <w:rPr>
            <w:noProof/>
            <w:webHidden/>
          </w:rPr>
          <w:t>24</w:t>
        </w:r>
        <w:r w:rsidR="00DA30AA">
          <w:rPr>
            <w:noProof/>
            <w:webHidden/>
          </w:rPr>
          <w:fldChar w:fldCharType="end"/>
        </w:r>
      </w:hyperlink>
    </w:p>
    <w:p w14:paraId="6565DD7D" w14:textId="3E44E630"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26" w:history="1">
        <w:r w:rsidR="00DA30AA" w:rsidRPr="00FE478F">
          <w:rPr>
            <w:rStyle w:val="Lienhypertexte"/>
            <w:rFonts w:cs="Times New Roman"/>
            <w:i/>
            <w:iCs/>
            <w:noProof/>
          </w:rPr>
          <w:t>Graphique 21 : Attentes fortes et moyennes des employeurs par rapport aux compétences des sortants pour le savoir-être</w:t>
        </w:r>
        <w:r w:rsidR="00DA30AA">
          <w:rPr>
            <w:noProof/>
            <w:webHidden/>
          </w:rPr>
          <w:tab/>
        </w:r>
        <w:r w:rsidR="00DA30AA">
          <w:rPr>
            <w:noProof/>
            <w:webHidden/>
          </w:rPr>
          <w:fldChar w:fldCharType="begin"/>
        </w:r>
        <w:r w:rsidR="00DA30AA">
          <w:rPr>
            <w:noProof/>
            <w:webHidden/>
          </w:rPr>
          <w:instrText xml:space="preserve"> PAGEREF _Toc52875026 \h </w:instrText>
        </w:r>
        <w:r w:rsidR="00DA30AA">
          <w:rPr>
            <w:noProof/>
            <w:webHidden/>
          </w:rPr>
        </w:r>
        <w:r w:rsidR="00DA30AA">
          <w:rPr>
            <w:noProof/>
            <w:webHidden/>
          </w:rPr>
          <w:fldChar w:fldCharType="separate"/>
        </w:r>
        <w:r w:rsidR="00DA30AA">
          <w:rPr>
            <w:noProof/>
            <w:webHidden/>
          </w:rPr>
          <w:t>25</w:t>
        </w:r>
        <w:r w:rsidR="00DA30AA">
          <w:rPr>
            <w:noProof/>
            <w:webHidden/>
          </w:rPr>
          <w:fldChar w:fldCharType="end"/>
        </w:r>
      </w:hyperlink>
    </w:p>
    <w:p w14:paraId="0FEEDEB4" w14:textId="0331A525"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27" w:history="1">
        <w:r w:rsidR="00DA30AA" w:rsidRPr="00FE478F">
          <w:rPr>
            <w:rStyle w:val="Lienhypertexte"/>
            <w:rFonts w:cs="Times New Roman"/>
            <w:i/>
            <w:iCs/>
            <w:noProof/>
          </w:rPr>
          <w:t>Graphique 22 : Attentes fortes et moyennes des employeurs par rapport aux compétences des sortants pour le savoir-faire</w:t>
        </w:r>
        <w:r w:rsidR="00DA30AA">
          <w:rPr>
            <w:noProof/>
            <w:webHidden/>
          </w:rPr>
          <w:tab/>
        </w:r>
        <w:r w:rsidR="00DA30AA">
          <w:rPr>
            <w:noProof/>
            <w:webHidden/>
          </w:rPr>
          <w:fldChar w:fldCharType="begin"/>
        </w:r>
        <w:r w:rsidR="00DA30AA">
          <w:rPr>
            <w:noProof/>
            <w:webHidden/>
          </w:rPr>
          <w:instrText xml:space="preserve"> PAGEREF _Toc52875027 \h </w:instrText>
        </w:r>
        <w:r w:rsidR="00DA30AA">
          <w:rPr>
            <w:noProof/>
            <w:webHidden/>
          </w:rPr>
        </w:r>
        <w:r w:rsidR="00DA30AA">
          <w:rPr>
            <w:noProof/>
            <w:webHidden/>
          </w:rPr>
          <w:fldChar w:fldCharType="separate"/>
        </w:r>
        <w:r w:rsidR="00DA30AA">
          <w:rPr>
            <w:noProof/>
            <w:webHidden/>
          </w:rPr>
          <w:t>26</w:t>
        </w:r>
        <w:r w:rsidR="00DA30AA">
          <w:rPr>
            <w:noProof/>
            <w:webHidden/>
          </w:rPr>
          <w:fldChar w:fldCharType="end"/>
        </w:r>
      </w:hyperlink>
    </w:p>
    <w:p w14:paraId="59E24E25" w14:textId="55805476"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28" w:history="1">
        <w:r w:rsidR="00DA30AA" w:rsidRPr="00FE478F">
          <w:rPr>
            <w:rStyle w:val="Lienhypertexte"/>
            <w:rFonts w:cs="Times New Roman"/>
            <w:i/>
            <w:iCs/>
            <w:noProof/>
          </w:rPr>
          <w:t>Graphique 23 : Attentes fortes des employeurs selon le secteur économique de l'entreprise</w:t>
        </w:r>
        <w:r w:rsidR="00DA30AA">
          <w:rPr>
            <w:noProof/>
            <w:webHidden/>
          </w:rPr>
          <w:tab/>
        </w:r>
        <w:r w:rsidR="00DA30AA">
          <w:rPr>
            <w:noProof/>
            <w:webHidden/>
          </w:rPr>
          <w:fldChar w:fldCharType="begin"/>
        </w:r>
        <w:r w:rsidR="00DA30AA">
          <w:rPr>
            <w:noProof/>
            <w:webHidden/>
          </w:rPr>
          <w:instrText xml:space="preserve"> PAGEREF _Toc52875028 \h </w:instrText>
        </w:r>
        <w:r w:rsidR="00DA30AA">
          <w:rPr>
            <w:noProof/>
            <w:webHidden/>
          </w:rPr>
        </w:r>
        <w:r w:rsidR="00DA30AA">
          <w:rPr>
            <w:noProof/>
            <w:webHidden/>
          </w:rPr>
          <w:fldChar w:fldCharType="separate"/>
        </w:r>
        <w:r w:rsidR="00DA30AA">
          <w:rPr>
            <w:noProof/>
            <w:webHidden/>
          </w:rPr>
          <w:t>27</w:t>
        </w:r>
        <w:r w:rsidR="00DA30AA">
          <w:rPr>
            <w:noProof/>
            <w:webHidden/>
          </w:rPr>
          <w:fldChar w:fldCharType="end"/>
        </w:r>
      </w:hyperlink>
    </w:p>
    <w:p w14:paraId="59DCC877" w14:textId="6CF2D3B7"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29" w:history="1">
        <w:r w:rsidR="00DA30AA" w:rsidRPr="00FE478F">
          <w:rPr>
            <w:rStyle w:val="Lienhypertexte"/>
            <w:rFonts w:cs="Times New Roman"/>
            <w:i/>
            <w:iCs/>
            <w:noProof/>
          </w:rPr>
          <w:t>Graphique 24 : Attentes fortes des employeurs selon la taille de l’entreprise</w:t>
        </w:r>
        <w:r w:rsidR="00DA30AA">
          <w:rPr>
            <w:noProof/>
            <w:webHidden/>
          </w:rPr>
          <w:tab/>
        </w:r>
        <w:r w:rsidR="00DA30AA">
          <w:rPr>
            <w:noProof/>
            <w:webHidden/>
          </w:rPr>
          <w:fldChar w:fldCharType="begin"/>
        </w:r>
        <w:r w:rsidR="00DA30AA">
          <w:rPr>
            <w:noProof/>
            <w:webHidden/>
          </w:rPr>
          <w:instrText xml:space="preserve"> PAGEREF _Toc52875029 \h </w:instrText>
        </w:r>
        <w:r w:rsidR="00DA30AA">
          <w:rPr>
            <w:noProof/>
            <w:webHidden/>
          </w:rPr>
        </w:r>
        <w:r w:rsidR="00DA30AA">
          <w:rPr>
            <w:noProof/>
            <w:webHidden/>
          </w:rPr>
          <w:fldChar w:fldCharType="separate"/>
        </w:r>
        <w:r w:rsidR="00DA30AA">
          <w:rPr>
            <w:noProof/>
            <w:webHidden/>
          </w:rPr>
          <w:t>28</w:t>
        </w:r>
        <w:r w:rsidR="00DA30AA">
          <w:rPr>
            <w:noProof/>
            <w:webHidden/>
          </w:rPr>
          <w:fldChar w:fldCharType="end"/>
        </w:r>
      </w:hyperlink>
    </w:p>
    <w:p w14:paraId="06037412" w14:textId="07BDAFE9"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30" w:history="1">
        <w:r w:rsidR="00DA30AA" w:rsidRPr="00FE478F">
          <w:rPr>
            <w:rStyle w:val="Lienhypertexte"/>
            <w:rFonts w:cs="Times New Roman"/>
            <w:i/>
            <w:iCs/>
            <w:noProof/>
          </w:rPr>
          <w:t>Graphique 25 : Taux basiques et synthétiques de satisfaction des employeurs</w:t>
        </w:r>
        <w:r w:rsidR="00DA30AA">
          <w:rPr>
            <w:noProof/>
            <w:webHidden/>
          </w:rPr>
          <w:tab/>
        </w:r>
        <w:r w:rsidR="00DA30AA">
          <w:rPr>
            <w:noProof/>
            <w:webHidden/>
          </w:rPr>
          <w:fldChar w:fldCharType="begin"/>
        </w:r>
        <w:r w:rsidR="00DA30AA">
          <w:rPr>
            <w:noProof/>
            <w:webHidden/>
          </w:rPr>
          <w:instrText xml:space="preserve"> PAGEREF _Toc52875030 \h </w:instrText>
        </w:r>
        <w:r w:rsidR="00DA30AA">
          <w:rPr>
            <w:noProof/>
            <w:webHidden/>
          </w:rPr>
        </w:r>
        <w:r w:rsidR="00DA30AA">
          <w:rPr>
            <w:noProof/>
            <w:webHidden/>
          </w:rPr>
          <w:fldChar w:fldCharType="separate"/>
        </w:r>
        <w:r w:rsidR="00DA30AA">
          <w:rPr>
            <w:noProof/>
            <w:webHidden/>
          </w:rPr>
          <w:t>29</w:t>
        </w:r>
        <w:r w:rsidR="00DA30AA">
          <w:rPr>
            <w:noProof/>
            <w:webHidden/>
          </w:rPr>
          <w:fldChar w:fldCharType="end"/>
        </w:r>
      </w:hyperlink>
    </w:p>
    <w:p w14:paraId="4D888D29" w14:textId="3F47A9AB"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31" w:history="1">
        <w:r w:rsidR="00DA30AA" w:rsidRPr="00FE478F">
          <w:rPr>
            <w:rStyle w:val="Lienhypertexte"/>
            <w:rFonts w:cs="Times New Roman"/>
            <w:i/>
            <w:iCs/>
            <w:noProof/>
          </w:rPr>
          <w:t>Graphique 26 : Satisfaction des employeurs par rapport aux savoirs ou connaissances de l’employé</w:t>
        </w:r>
        <w:r w:rsidR="00DA30AA">
          <w:rPr>
            <w:noProof/>
            <w:webHidden/>
          </w:rPr>
          <w:tab/>
        </w:r>
        <w:r w:rsidR="00DA30AA">
          <w:rPr>
            <w:noProof/>
            <w:webHidden/>
          </w:rPr>
          <w:fldChar w:fldCharType="begin"/>
        </w:r>
        <w:r w:rsidR="00DA30AA">
          <w:rPr>
            <w:noProof/>
            <w:webHidden/>
          </w:rPr>
          <w:instrText xml:space="preserve"> PAGEREF _Toc52875031 \h </w:instrText>
        </w:r>
        <w:r w:rsidR="00DA30AA">
          <w:rPr>
            <w:noProof/>
            <w:webHidden/>
          </w:rPr>
        </w:r>
        <w:r w:rsidR="00DA30AA">
          <w:rPr>
            <w:noProof/>
            <w:webHidden/>
          </w:rPr>
          <w:fldChar w:fldCharType="separate"/>
        </w:r>
        <w:r w:rsidR="00DA30AA">
          <w:rPr>
            <w:noProof/>
            <w:webHidden/>
          </w:rPr>
          <w:t>30</w:t>
        </w:r>
        <w:r w:rsidR="00DA30AA">
          <w:rPr>
            <w:noProof/>
            <w:webHidden/>
          </w:rPr>
          <w:fldChar w:fldCharType="end"/>
        </w:r>
      </w:hyperlink>
    </w:p>
    <w:p w14:paraId="0A9C47B2" w14:textId="41F38B5F"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32" w:history="1">
        <w:r w:rsidR="00DA30AA" w:rsidRPr="00FE478F">
          <w:rPr>
            <w:rStyle w:val="Lienhypertexte"/>
            <w:rFonts w:cs="Times New Roman"/>
            <w:i/>
            <w:iCs/>
            <w:noProof/>
          </w:rPr>
          <w:t>Graphique 27 : Satisfaction des employeurs par rapport au savoir-être de l’employé</w:t>
        </w:r>
        <w:r w:rsidR="00DA30AA">
          <w:rPr>
            <w:noProof/>
            <w:webHidden/>
          </w:rPr>
          <w:tab/>
        </w:r>
        <w:r w:rsidR="00DA30AA">
          <w:rPr>
            <w:noProof/>
            <w:webHidden/>
          </w:rPr>
          <w:fldChar w:fldCharType="begin"/>
        </w:r>
        <w:r w:rsidR="00DA30AA">
          <w:rPr>
            <w:noProof/>
            <w:webHidden/>
          </w:rPr>
          <w:instrText xml:space="preserve"> PAGEREF _Toc52875032 \h </w:instrText>
        </w:r>
        <w:r w:rsidR="00DA30AA">
          <w:rPr>
            <w:noProof/>
            <w:webHidden/>
          </w:rPr>
        </w:r>
        <w:r w:rsidR="00DA30AA">
          <w:rPr>
            <w:noProof/>
            <w:webHidden/>
          </w:rPr>
          <w:fldChar w:fldCharType="separate"/>
        </w:r>
        <w:r w:rsidR="00DA30AA">
          <w:rPr>
            <w:noProof/>
            <w:webHidden/>
          </w:rPr>
          <w:t>31</w:t>
        </w:r>
        <w:r w:rsidR="00DA30AA">
          <w:rPr>
            <w:noProof/>
            <w:webHidden/>
          </w:rPr>
          <w:fldChar w:fldCharType="end"/>
        </w:r>
      </w:hyperlink>
    </w:p>
    <w:p w14:paraId="28773D6D" w14:textId="37C24E0A"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33" w:history="1">
        <w:r w:rsidR="00DA30AA" w:rsidRPr="00FE478F">
          <w:rPr>
            <w:rStyle w:val="Lienhypertexte"/>
            <w:rFonts w:cs="Times New Roman"/>
            <w:i/>
            <w:iCs/>
            <w:noProof/>
          </w:rPr>
          <w:t>Graphique 28 : Satisfaction des employeurs par rapport au savoir-faire de l’employé</w:t>
        </w:r>
        <w:r w:rsidR="00DA30AA">
          <w:rPr>
            <w:noProof/>
            <w:webHidden/>
          </w:rPr>
          <w:tab/>
        </w:r>
        <w:r w:rsidR="00DA30AA">
          <w:rPr>
            <w:noProof/>
            <w:webHidden/>
          </w:rPr>
          <w:fldChar w:fldCharType="begin"/>
        </w:r>
        <w:r w:rsidR="00DA30AA">
          <w:rPr>
            <w:noProof/>
            <w:webHidden/>
          </w:rPr>
          <w:instrText xml:space="preserve"> PAGEREF _Toc52875033 \h </w:instrText>
        </w:r>
        <w:r w:rsidR="00DA30AA">
          <w:rPr>
            <w:noProof/>
            <w:webHidden/>
          </w:rPr>
        </w:r>
        <w:r w:rsidR="00DA30AA">
          <w:rPr>
            <w:noProof/>
            <w:webHidden/>
          </w:rPr>
          <w:fldChar w:fldCharType="separate"/>
        </w:r>
        <w:r w:rsidR="00DA30AA">
          <w:rPr>
            <w:noProof/>
            <w:webHidden/>
          </w:rPr>
          <w:t>32</w:t>
        </w:r>
        <w:r w:rsidR="00DA30AA">
          <w:rPr>
            <w:noProof/>
            <w:webHidden/>
          </w:rPr>
          <w:fldChar w:fldCharType="end"/>
        </w:r>
      </w:hyperlink>
    </w:p>
    <w:p w14:paraId="017C3633" w14:textId="592DAD29"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34" w:history="1">
        <w:r w:rsidR="00DA30AA" w:rsidRPr="00FE478F">
          <w:rPr>
            <w:rStyle w:val="Lienhypertexte"/>
            <w:rFonts w:cs="Times New Roman"/>
            <w:i/>
            <w:iCs/>
            <w:noProof/>
          </w:rPr>
          <w:t>Graphique 29 : Taux de satisfaction des employeurs par secteurs économiques</w:t>
        </w:r>
        <w:r w:rsidR="00DA30AA">
          <w:rPr>
            <w:noProof/>
            <w:webHidden/>
          </w:rPr>
          <w:tab/>
        </w:r>
        <w:r w:rsidR="00DA30AA">
          <w:rPr>
            <w:noProof/>
            <w:webHidden/>
          </w:rPr>
          <w:fldChar w:fldCharType="begin"/>
        </w:r>
        <w:r w:rsidR="00DA30AA">
          <w:rPr>
            <w:noProof/>
            <w:webHidden/>
          </w:rPr>
          <w:instrText xml:space="preserve"> PAGEREF _Toc52875034 \h </w:instrText>
        </w:r>
        <w:r w:rsidR="00DA30AA">
          <w:rPr>
            <w:noProof/>
            <w:webHidden/>
          </w:rPr>
        </w:r>
        <w:r w:rsidR="00DA30AA">
          <w:rPr>
            <w:noProof/>
            <w:webHidden/>
          </w:rPr>
          <w:fldChar w:fldCharType="separate"/>
        </w:r>
        <w:r w:rsidR="00DA30AA">
          <w:rPr>
            <w:noProof/>
            <w:webHidden/>
          </w:rPr>
          <w:t>33</w:t>
        </w:r>
        <w:r w:rsidR="00DA30AA">
          <w:rPr>
            <w:noProof/>
            <w:webHidden/>
          </w:rPr>
          <w:fldChar w:fldCharType="end"/>
        </w:r>
      </w:hyperlink>
    </w:p>
    <w:p w14:paraId="1537ED77" w14:textId="2934AA7B"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35" w:history="1">
        <w:r w:rsidR="00DA30AA" w:rsidRPr="00FE478F">
          <w:rPr>
            <w:rStyle w:val="Lienhypertexte"/>
            <w:rFonts w:cs="Times New Roman"/>
            <w:i/>
            <w:iCs/>
            <w:noProof/>
          </w:rPr>
          <w:t>Graphique 30 : Satisfaction des employeurs par rapport aux compétences relatives au savoir des sortants</w:t>
        </w:r>
        <w:r w:rsidR="00DA30AA">
          <w:rPr>
            <w:noProof/>
            <w:webHidden/>
          </w:rPr>
          <w:tab/>
        </w:r>
        <w:r w:rsidR="00DA30AA">
          <w:rPr>
            <w:noProof/>
            <w:webHidden/>
          </w:rPr>
          <w:fldChar w:fldCharType="begin"/>
        </w:r>
        <w:r w:rsidR="00DA30AA">
          <w:rPr>
            <w:noProof/>
            <w:webHidden/>
          </w:rPr>
          <w:instrText xml:space="preserve"> PAGEREF _Toc52875035 \h </w:instrText>
        </w:r>
        <w:r w:rsidR="00DA30AA">
          <w:rPr>
            <w:noProof/>
            <w:webHidden/>
          </w:rPr>
        </w:r>
        <w:r w:rsidR="00DA30AA">
          <w:rPr>
            <w:noProof/>
            <w:webHidden/>
          </w:rPr>
          <w:fldChar w:fldCharType="separate"/>
        </w:r>
        <w:r w:rsidR="00DA30AA">
          <w:rPr>
            <w:noProof/>
            <w:webHidden/>
          </w:rPr>
          <w:t>34</w:t>
        </w:r>
        <w:r w:rsidR="00DA30AA">
          <w:rPr>
            <w:noProof/>
            <w:webHidden/>
          </w:rPr>
          <w:fldChar w:fldCharType="end"/>
        </w:r>
      </w:hyperlink>
    </w:p>
    <w:p w14:paraId="1D9DA4C8" w14:textId="15729686"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36" w:history="1">
        <w:r w:rsidR="00DA30AA" w:rsidRPr="00FE478F">
          <w:rPr>
            <w:rStyle w:val="Lienhypertexte"/>
            <w:rFonts w:cs="Times New Roman"/>
            <w:bCs/>
            <w:i/>
            <w:iCs/>
            <w:noProof/>
          </w:rPr>
          <w:t>Graphique 31 : Satisfaction des employeurs par rapport aux compétences relatives au savoir-être des sortants</w:t>
        </w:r>
        <w:r w:rsidR="00DA30AA">
          <w:rPr>
            <w:noProof/>
            <w:webHidden/>
          </w:rPr>
          <w:tab/>
        </w:r>
        <w:r w:rsidR="00DA30AA">
          <w:rPr>
            <w:noProof/>
            <w:webHidden/>
          </w:rPr>
          <w:fldChar w:fldCharType="begin"/>
        </w:r>
        <w:r w:rsidR="00DA30AA">
          <w:rPr>
            <w:noProof/>
            <w:webHidden/>
          </w:rPr>
          <w:instrText xml:space="preserve"> PAGEREF _Toc52875036 \h </w:instrText>
        </w:r>
        <w:r w:rsidR="00DA30AA">
          <w:rPr>
            <w:noProof/>
            <w:webHidden/>
          </w:rPr>
        </w:r>
        <w:r w:rsidR="00DA30AA">
          <w:rPr>
            <w:noProof/>
            <w:webHidden/>
          </w:rPr>
          <w:fldChar w:fldCharType="separate"/>
        </w:r>
        <w:r w:rsidR="00DA30AA">
          <w:rPr>
            <w:noProof/>
            <w:webHidden/>
          </w:rPr>
          <w:t>35</w:t>
        </w:r>
        <w:r w:rsidR="00DA30AA">
          <w:rPr>
            <w:noProof/>
            <w:webHidden/>
          </w:rPr>
          <w:fldChar w:fldCharType="end"/>
        </w:r>
      </w:hyperlink>
    </w:p>
    <w:p w14:paraId="43C754A0" w14:textId="286D40E9"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37" w:history="1">
        <w:r w:rsidR="00DA30AA" w:rsidRPr="00FE478F">
          <w:rPr>
            <w:rStyle w:val="Lienhypertexte"/>
            <w:rFonts w:cs="Times New Roman"/>
            <w:i/>
            <w:iCs/>
            <w:noProof/>
          </w:rPr>
          <w:t>Graphique 32 : Evaluation de la satisfaction des employeurs selon la compétence savoir-faire et le secteur économique</w:t>
        </w:r>
        <w:r w:rsidR="00DA30AA">
          <w:rPr>
            <w:noProof/>
            <w:webHidden/>
          </w:rPr>
          <w:tab/>
        </w:r>
        <w:r w:rsidR="00DA30AA">
          <w:rPr>
            <w:noProof/>
            <w:webHidden/>
          </w:rPr>
          <w:fldChar w:fldCharType="begin"/>
        </w:r>
        <w:r w:rsidR="00DA30AA">
          <w:rPr>
            <w:noProof/>
            <w:webHidden/>
          </w:rPr>
          <w:instrText xml:space="preserve"> PAGEREF _Toc52875037 \h </w:instrText>
        </w:r>
        <w:r w:rsidR="00DA30AA">
          <w:rPr>
            <w:noProof/>
            <w:webHidden/>
          </w:rPr>
        </w:r>
        <w:r w:rsidR="00DA30AA">
          <w:rPr>
            <w:noProof/>
            <w:webHidden/>
          </w:rPr>
          <w:fldChar w:fldCharType="separate"/>
        </w:r>
        <w:r w:rsidR="00DA30AA">
          <w:rPr>
            <w:noProof/>
            <w:webHidden/>
          </w:rPr>
          <w:t>37</w:t>
        </w:r>
        <w:r w:rsidR="00DA30AA">
          <w:rPr>
            <w:noProof/>
            <w:webHidden/>
          </w:rPr>
          <w:fldChar w:fldCharType="end"/>
        </w:r>
      </w:hyperlink>
    </w:p>
    <w:p w14:paraId="240111B2" w14:textId="510656A7" w:rsidR="007F6933" w:rsidRDefault="006E1FF5" w:rsidP="007F6933">
      <w:pPr>
        <w:spacing w:line="276" w:lineRule="auto"/>
        <w:rPr>
          <w:rFonts w:ascii="Times New Roman" w:hAnsi="Times New Roman"/>
          <w:sz w:val="24"/>
        </w:rPr>
      </w:pPr>
      <w:r>
        <w:rPr>
          <w:rFonts w:ascii="Times New Roman" w:hAnsi="Times New Roman"/>
          <w:sz w:val="24"/>
        </w:rPr>
        <w:fldChar w:fldCharType="end"/>
      </w:r>
    </w:p>
    <w:p w14:paraId="48C23B58" w14:textId="77777777" w:rsidR="007F6933" w:rsidRDefault="007F6933">
      <w:pPr>
        <w:spacing w:before="100" w:after="200" w:line="276" w:lineRule="auto"/>
        <w:rPr>
          <w:rFonts w:ascii="Times New Roman" w:hAnsi="Times New Roman"/>
          <w:sz w:val="24"/>
        </w:rPr>
      </w:pPr>
      <w:r>
        <w:rPr>
          <w:rFonts w:ascii="Times New Roman" w:hAnsi="Times New Roman"/>
          <w:sz w:val="24"/>
        </w:rPr>
        <w:br w:type="page"/>
      </w:r>
    </w:p>
    <w:p w14:paraId="1B6BCA8C" w14:textId="77777777" w:rsidR="00480985" w:rsidRPr="00480985" w:rsidRDefault="00480985" w:rsidP="007F6933">
      <w:pPr>
        <w:spacing w:line="276" w:lineRule="auto"/>
      </w:pPr>
    </w:p>
    <w:p w14:paraId="3931C39F" w14:textId="6A0471DB" w:rsidR="00C0650D" w:rsidRDefault="00FC038B" w:rsidP="00FC038B">
      <w:pPr>
        <w:pStyle w:val="Titre1"/>
      </w:pPr>
      <w:bookmarkStart w:id="3" w:name="_Toc52873195"/>
      <w:r w:rsidRPr="00166963">
        <w:t xml:space="preserve">LISTE DES </w:t>
      </w:r>
      <w:r>
        <w:t>ANNEXES</w:t>
      </w:r>
      <w:bookmarkEnd w:id="3"/>
    </w:p>
    <w:p w14:paraId="6B3F4E19" w14:textId="5E3B144E" w:rsidR="00DA30AA" w:rsidRDefault="00480985">
      <w:pPr>
        <w:pStyle w:val="Tabledesillustrations"/>
        <w:tabs>
          <w:tab w:val="right" w:leader="dot" w:pos="10365"/>
        </w:tabs>
        <w:rPr>
          <w:rFonts w:asciiTheme="minorHAnsi" w:eastAsiaTheme="minorEastAsia" w:hAnsiTheme="minorHAnsi"/>
          <w:noProof/>
          <w:sz w:val="22"/>
          <w:lang w:eastAsia="fr-FR"/>
        </w:rPr>
      </w:pPr>
      <w:r>
        <w:fldChar w:fldCharType="begin"/>
      </w:r>
      <w:r>
        <w:instrText xml:space="preserve"> TOC \h \z \c "Annexe" </w:instrText>
      </w:r>
      <w:r>
        <w:fldChar w:fldCharType="separate"/>
      </w:r>
      <w:hyperlink w:anchor="_Toc52875041" w:history="1">
        <w:r w:rsidR="00DA30AA" w:rsidRPr="00B440DF">
          <w:rPr>
            <w:rStyle w:val="Lienhypertexte"/>
            <w:rFonts w:cs="Times New Roman"/>
            <w:i/>
            <w:iCs/>
            <w:noProof/>
          </w:rPr>
          <w:t>Annexe 1 : Attentes des employeurs par rapport aux compétences du savoir des sortants (%)</w:t>
        </w:r>
        <w:r w:rsidR="00DA30AA">
          <w:rPr>
            <w:noProof/>
            <w:webHidden/>
          </w:rPr>
          <w:tab/>
        </w:r>
        <w:r w:rsidR="00DA30AA">
          <w:rPr>
            <w:noProof/>
            <w:webHidden/>
          </w:rPr>
          <w:fldChar w:fldCharType="begin"/>
        </w:r>
        <w:r w:rsidR="00DA30AA">
          <w:rPr>
            <w:noProof/>
            <w:webHidden/>
          </w:rPr>
          <w:instrText xml:space="preserve"> PAGEREF _Toc52875041 \h </w:instrText>
        </w:r>
        <w:r w:rsidR="00DA30AA">
          <w:rPr>
            <w:noProof/>
            <w:webHidden/>
          </w:rPr>
        </w:r>
        <w:r w:rsidR="00DA30AA">
          <w:rPr>
            <w:noProof/>
            <w:webHidden/>
          </w:rPr>
          <w:fldChar w:fldCharType="separate"/>
        </w:r>
        <w:r w:rsidR="00DA30AA">
          <w:rPr>
            <w:noProof/>
            <w:webHidden/>
          </w:rPr>
          <w:t>41</w:t>
        </w:r>
        <w:r w:rsidR="00DA30AA">
          <w:rPr>
            <w:noProof/>
            <w:webHidden/>
          </w:rPr>
          <w:fldChar w:fldCharType="end"/>
        </w:r>
      </w:hyperlink>
    </w:p>
    <w:p w14:paraId="76A40300" w14:textId="73986331"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42" w:history="1">
        <w:r w:rsidR="00DA30AA" w:rsidRPr="00B440DF">
          <w:rPr>
            <w:rStyle w:val="Lienhypertexte"/>
            <w:rFonts w:cs="Times New Roman"/>
            <w:i/>
            <w:iCs/>
            <w:noProof/>
          </w:rPr>
          <w:t>Annexe 2 : Attentes des employeurs par rapport aux compétences du savoir-être des sortants (%)</w:t>
        </w:r>
        <w:r w:rsidR="00DA30AA">
          <w:rPr>
            <w:noProof/>
            <w:webHidden/>
          </w:rPr>
          <w:tab/>
        </w:r>
        <w:r w:rsidR="00DA30AA">
          <w:rPr>
            <w:noProof/>
            <w:webHidden/>
          </w:rPr>
          <w:fldChar w:fldCharType="begin"/>
        </w:r>
        <w:r w:rsidR="00DA30AA">
          <w:rPr>
            <w:noProof/>
            <w:webHidden/>
          </w:rPr>
          <w:instrText xml:space="preserve"> PAGEREF _Toc52875042 \h </w:instrText>
        </w:r>
        <w:r w:rsidR="00DA30AA">
          <w:rPr>
            <w:noProof/>
            <w:webHidden/>
          </w:rPr>
        </w:r>
        <w:r w:rsidR="00DA30AA">
          <w:rPr>
            <w:noProof/>
            <w:webHidden/>
          </w:rPr>
          <w:fldChar w:fldCharType="separate"/>
        </w:r>
        <w:r w:rsidR="00DA30AA">
          <w:rPr>
            <w:noProof/>
            <w:webHidden/>
          </w:rPr>
          <w:t>41</w:t>
        </w:r>
        <w:r w:rsidR="00DA30AA">
          <w:rPr>
            <w:noProof/>
            <w:webHidden/>
          </w:rPr>
          <w:fldChar w:fldCharType="end"/>
        </w:r>
      </w:hyperlink>
    </w:p>
    <w:p w14:paraId="0D1402D3" w14:textId="4CFB4C12"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43" w:history="1">
        <w:r w:rsidR="00DA30AA" w:rsidRPr="00B440DF">
          <w:rPr>
            <w:rStyle w:val="Lienhypertexte"/>
            <w:rFonts w:cs="Times New Roman"/>
            <w:i/>
            <w:iCs/>
            <w:noProof/>
          </w:rPr>
          <w:t>Annexe 3 : Attentes des employeurs par rapport aux compétences du savoir-faire des sortants (%)</w:t>
        </w:r>
        <w:r w:rsidR="00DA30AA">
          <w:rPr>
            <w:noProof/>
            <w:webHidden/>
          </w:rPr>
          <w:tab/>
        </w:r>
        <w:r w:rsidR="00DA30AA">
          <w:rPr>
            <w:noProof/>
            <w:webHidden/>
          </w:rPr>
          <w:fldChar w:fldCharType="begin"/>
        </w:r>
        <w:r w:rsidR="00DA30AA">
          <w:rPr>
            <w:noProof/>
            <w:webHidden/>
          </w:rPr>
          <w:instrText xml:space="preserve"> PAGEREF _Toc52875043 \h </w:instrText>
        </w:r>
        <w:r w:rsidR="00DA30AA">
          <w:rPr>
            <w:noProof/>
            <w:webHidden/>
          </w:rPr>
        </w:r>
        <w:r w:rsidR="00DA30AA">
          <w:rPr>
            <w:noProof/>
            <w:webHidden/>
          </w:rPr>
          <w:fldChar w:fldCharType="separate"/>
        </w:r>
        <w:r w:rsidR="00DA30AA">
          <w:rPr>
            <w:noProof/>
            <w:webHidden/>
          </w:rPr>
          <w:t>41</w:t>
        </w:r>
        <w:r w:rsidR="00DA30AA">
          <w:rPr>
            <w:noProof/>
            <w:webHidden/>
          </w:rPr>
          <w:fldChar w:fldCharType="end"/>
        </w:r>
      </w:hyperlink>
    </w:p>
    <w:p w14:paraId="53BD1AD0" w14:textId="16234531"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44" w:history="1">
        <w:r w:rsidR="00DA30AA" w:rsidRPr="00B440DF">
          <w:rPr>
            <w:rStyle w:val="Lienhypertexte"/>
            <w:rFonts w:cs="Times New Roman"/>
            <w:i/>
            <w:iCs/>
            <w:noProof/>
          </w:rPr>
          <w:t>Annexe 4 : classification des secteurs économiques adoptée par l’ONEF dans le cadre de l’étude de satisfaction des employeurs des sortants des centres de formation professionnel</w:t>
        </w:r>
        <w:r w:rsidR="00DA30AA">
          <w:rPr>
            <w:noProof/>
            <w:webHidden/>
          </w:rPr>
          <w:tab/>
        </w:r>
        <w:r w:rsidR="00DA30AA">
          <w:rPr>
            <w:noProof/>
            <w:webHidden/>
          </w:rPr>
          <w:fldChar w:fldCharType="begin"/>
        </w:r>
        <w:r w:rsidR="00DA30AA">
          <w:rPr>
            <w:noProof/>
            <w:webHidden/>
          </w:rPr>
          <w:instrText xml:space="preserve"> PAGEREF _Toc52875044 \h </w:instrText>
        </w:r>
        <w:r w:rsidR="00DA30AA">
          <w:rPr>
            <w:noProof/>
            <w:webHidden/>
          </w:rPr>
        </w:r>
        <w:r w:rsidR="00DA30AA">
          <w:rPr>
            <w:noProof/>
            <w:webHidden/>
          </w:rPr>
          <w:fldChar w:fldCharType="separate"/>
        </w:r>
        <w:r w:rsidR="00DA30AA">
          <w:rPr>
            <w:noProof/>
            <w:webHidden/>
          </w:rPr>
          <w:t>42</w:t>
        </w:r>
        <w:r w:rsidR="00DA30AA">
          <w:rPr>
            <w:noProof/>
            <w:webHidden/>
          </w:rPr>
          <w:fldChar w:fldCharType="end"/>
        </w:r>
      </w:hyperlink>
    </w:p>
    <w:p w14:paraId="18BA8651" w14:textId="6F92F9E6"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45" w:history="1">
        <w:r w:rsidR="00DA30AA" w:rsidRPr="00B440DF">
          <w:rPr>
            <w:rStyle w:val="Lienhypertexte"/>
            <w:rFonts w:cs="Times New Roman"/>
            <w:i/>
            <w:iCs/>
            <w:noProof/>
          </w:rPr>
          <w:t>Annexe 5 : Satisfaction des employeurs par rapport à la compétence savoir des sortants (%)</w:t>
        </w:r>
        <w:r w:rsidR="00DA30AA">
          <w:rPr>
            <w:noProof/>
            <w:webHidden/>
          </w:rPr>
          <w:tab/>
        </w:r>
        <w:r w:rsidR="00DA30AA">
          <w:rPr>
            <w:noProof/>
            <w:webHidden/>
          </w:rPr>
          <w:fldChar w:fldCharType="begin"/>
        </w:r>
        <w:r w:rsidR="00DA30AA">
          <w:rPr>
            <w:noProof/>
            <w:webHidden/>
          </w:rPr>
          <w:instrText xml:space="preserve"> PAGEREF _Toc52875045 \h </w:instrText>
        </w:r>
        <w:r w:rsidR="00DA30AA">
          <w:rPr>
            <w:noProof/>
            <w:webHidden/>
          </w:rPr>
        </w:r>
        <w:r w:rsidR="00DA30AA">
          <w:rPr>
            <w:noProof/>
            <w:webHidden/>
          </w:rPr>
          <w:fldChar w:fldCharType="separate"/>
        </w:r>
        <w:r w:rsidR="00DA30AA">
          <w:rPr>
            <w:noProof/>
            <w:webHidden/>
          </w:rPr>
          <w:t>42</w:t>
        </w:r>
        <w:r w:rsidR="00DA30AA">
          <w:rPr>
            <w:noProof/>
            <w:webHidden/>
          </w:rPr>
          <w:fldChar w:fldCharType="end"/>
        </w:r>
      </w:hyperlink>
    </w:p>
    <w:p w14:paraId="46BF825B" w14:textId="68022565"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46" w:history="1">
        <w:r w:rsidR="00DA30AA" w:rsidRPr="00B440DF">
          <w:rPr>
            <w:rStyle w:val="Lienhypertexte"/>
            <w:rFonts w:cs="Times New Roman"/>
            <w:i/>
            <w:iCs/>
            <w:noProof/>
          </w:rPr>
          <w:t>Annexe 6 : Satisfaction des employeurs par rapport à la compétence savoir-être des sortants (%)</w:t>
        </w:r>
        <w:r w:rsidR="00DA30AA">
          <w:rPr>
            <w:noProof/>
            <w:webHidden/>
          </w:rPr>
          <w:tab/>
        </w:r>
        <w:r w:rsidR="00DA30AA">
          <w:rPr>
            <w:noProof/>
            <w:webHidden/>
          </w:rPr>
          <w:fldChar w:fldCharType="begin"/>
        </w:r>
        <w:r w:rsidR="00DA30AA">
          <w:rPr>
            <w:noProof/>
            <w:webHidden/>
          </w:rPr>
          <w:instrText xml:space="preserve"> PAGEREF _Toc52875046 \h </w:instrText>
        </w:r>
        <w:r w:rsidR="00DA30AA">
          <w:rPr>
            <w:noProof/>
            <w:webHidden/>
          </w:rPr>
        </w:r>
        <w:r w:rsidR="00DA30AA">
          <w:rPr>
            <w:noProof/>
            <w:webHidden/>
          </w:rPr>
          <w:fldChar w:fldCharType="separate"/>
        </w:r>
        <w:r w:rsidR="00DA30AA">
          <w:rPr>
            <w:noProof/>
            <w:webHidden/>
          </w:rPr>
          <w:t>43</w:t>
        </w:r>
        <w:r w:rsidR="00DA30AA">
          <w:rPr>
            <w:noProof/>
            <w:webHidden/>
          </w:rPr>
          <w:fldChar w:fldCharType="end"/>
        </w:r>
      </w:hyperlink>
    </w:p>
    <w:p w14:paraId="3BF8A7FD" w14:textId="3C078375"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47" w:history="1">
        <w:r w:rsidR="00DA30AA" w:rsidRPr="00B440DF">
          <w:rPr>
            <w:rStyle w:val="Lienhypertexte"/>
            <w:rFonts w:cs="Times New Roman"/>
            <w:i/>
            <w:iCs/>
            <w:noProof/>
          </w:rPr>
          <w:t>Annexe 7 : Satisfaction des employeurs par rapport à la compétence savoir-faire des sortants (%)</w:t>
        </w:r>
        <w:r w:rsidR="00DA30AA">
          <w:rPr>
            <w:noProof/>
            <w:webHidden/>
          </w:rPr>
          <w:tab/>
        </w:r>
        <w:r w:rsidR="00DA30AA">
          <w:rPr>
            <w:noProof/>
            <w:webHidden/>
          </w:rPr>
          <w:fldChar w:fldCharType="begin"/>
        </w:r>
        <w:r w:rsidR="00DA30AA">
          <w:rPr>
            <w:noProof/>
            <w:webHidden/>
          </w:rPr>
          <w:instrText xml:space="preserve"> PAGEREF _Toc52875047 \h </w:instrText>
        </w:r>
        <w:r w:rsidR="00DA30AA">
          <w:rPr>
            <w:noProof/>
            <w:webHidden/>
          </w:rPr>
        </w:r>
        <w:r w:rsidR="00DA30AA">
          <w:rPr>
            <w:noProof/>
            <w:webHidden/>
          </w:rPr>
          <w:fldChar w:fldCharType="separate"/>
        </w:r>
        <w:r w:rsidR="00DA30AA">
          <w:rPr>
            <w:noProof/>
            <w:webHidden/>
          </w:rPr>
          <w:t>43</w:t>
        </w:r>
        <w:r w:rsidR="00DA30AA">
          <w:rPr>
            <w:noProof/>
            <w:webHidden/>
          </w:rPr>
          <w:fldChar w:fldCharType="end"/>
        </w:r>
      </w:hyperlink>
    </w:p>
    <w:p w14:paraId="4D5160F6" w14:textId="12417BA6"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48" w:history="1">
        <w:r w:rsidR="00DA30AA" w:rsidRPr="00B440DF">
          <w:rPr>
            <w:rStyle w:val="Lienhypertexte"/>
            <w:rFonts w:cs="Times New Roman"/>
            <w:i/>
            <w:iCs/>
            <w:noProof/>
          </w:rPr>
          <w:t>Annexe 8 : Evolution de la fréquence de supervision des sortants dans le temps</w:t>
        </w:r>
        <w:r w:rsidR="00DA30AA">
          <w:rPr>
            <w:noProof/>
            <w:webHidden/>
          </w:rPr>
          <w:tab/>
        </w:r>
        <w:r w:rsidR="00DA30AA">
          <w:rPr>
            <w:noProof/>
            <w:webHidden/>
          </w:rPr>
          <w:fldChar w:fldCharType="begin"/>
        </w:r>
        <w:r w:rsidR="00DA30AA">
          <w:rPr>
            <w:noProof/>
            <w:webHidden/>
          </w:rPr>
          <w:instrText xml:space="preserve"> PAGEREF _Toc52875048 \h </w:instrText>
        </w:r>
        <w:r w:rsidR="00DA30AA">
          <w:rPr>
            <w:noProof/>
            <w:webHidden/>
          </w:rPr>
        </w:r>
        <w:r w:rsidR="00DA30AA">
          <w:rPr>
            <w:noProof/>
            <w:webHidden/>
          </w:rPr>
          <w:fldChar w:fldCharType="separate"/>
        </w:r>
        <w:r w:rsidR="00DA30AA">
          <w:rPr>
            <w:noProof/>
            <w:webHidden/>
          </w:rPr>
          <w:t>43</w:t>
        </w:r>
        <w:r w:rsidR="00DA30AA">
          <w:rPr>
            <w:noProof/>
            <w:webHidden/>
          </w:rPr>
          <w:fldChar w:fldCharType="end"/>
        </w:r>
      </w:hyperlink>
    </w:p>
    <w:p w14:paraId="4601A538" w14:textId="3AD9D286"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49" w:history="1">
        <w:r w:rsidR="00DA30AA" w:rsidRPr="00B440DF">
          <w:rPr>
            <w:rStyle w:val="Lienhypertexte"/>
            <w:rFonts w:cs="Times New Roman"/>
            <w:i/>
            <w:iCs/>
            <w:noProof/>
          </w:rPr>
          <w:t>Annexe 9 : Raisons de la supervision des sortants (%)</w:t>
        </w:r>
        <w:r w:rsidR="00DA30AA">
          <w:rPr>
            <w:noProof/>
            <w:webHidden/>
          </w:rPr>
          <w:tab/>
        </w:r>
        <w:r w:rsidR="00DA30AA">
          <w:rPr>
            <w:noProof/>
            <w:webHidden/>
          </w:rPr>
          <w:fldChar w:fldCharType="begin"/>
        </w:r>
        <w:r w:rsidR="00DA30AA">
          <w:rPr>
            <w:noProof/>
            <w:webHidden/>
          </w:rPr>
          <w:instrText xml:space="preserve"> PAGEREF _Toc52875049 \h </w:instrText>
        </w:r>
        <w:r w:rsidR="00DA30AA">
          <w:rPr>
            <w:noProof/>
            <w:webHidden/>
          </w:rPr>
        </w:r>
        <w:r w:rsidR="00DA30AA">
          <w:rPr>
            <w:noProof/>
            <w:webHidden/>
          </w:rPr>
          <w:fldChar w:fldCharType="separate"/>
        </w:r>
        <w:r w:rsidR="00DA30AA">
          <w:rPr>
            <w:noProof/>
            <w:webHidden/>
          </w:rPr>
          <w:t>44</w:t>
        </w:r>
        <w:r w:rsidR="00DA30AA">
          <w:rPr>
            <w:noProof/>
            <w:webHidden/>
          </w:rPr>
          <w:fldChar w:fldCharType="end"/>
        </w:r>
      </w:hyperlink>
    </w:p>
    <w:p w14:paraId="482C25BE" w14:textId="2DCC3F91" w:rsidR="00DA30AA" w:rsidRDefault="00872D77">
      <w:pPr>
        <w:pStyle w:val="Tabledesillustrations"/>
        <w:tabs>
          <w:tab w:val="right" w:leader="dot" w:pos="10365"/>
        </w:tabs>
        <w:rPr>
          <w:rFonts w:asciiTheme="minorHAnsi" w:eastAsiaTheme="minorEastAsia" w:hAnsiTheme="minorHAnsi"/>
          <w:noProof/>
          <w:sz w:val="22"/>
          <w:lang w:eastAsia="fr-FR"/>
        </w:rPr>
      </w:pPr>
      <w:hyperlink w:anchor="_Toc52875050" w:history="1">
        <w:r w:rsidR="00DA30AA" w:rsidRPr="00B440DF">
          <w:rPr>
            <w:rStyle w:val="Lienhypertexte"/>
            <w:rFonts w:cs="Times New Roman"/>
            <w:i/>
            <w:iCs/>
            <w:noProof/>
          </w:rPr>
          <w:t>Annexe 10 : Questionnaire sur la satisfaction des employeurs des sortants des centres de formation professionnelle appuyés par le programme MLI/022 dans sa zone d’intervention.</w:t>
        </w:r>
        <w:r w:rsidR="00DA30AA">
          <w:rPr>
            <w:noProof/>
            <w:webHidden/>
          </w:rPr>
          <w:tab/>
        </w:r>
        <w:r w:rsidR="00DA30AA">
          <w:rPr>
            <w:noProof/>
            <w:webHidden/>
          </w:rPr>
          <w:fldChar w:fldCharType="begin"/>
        </w:r>
        <w:r w:rsidR="00DA30AA">
          <w:rPr>
            <w:noProof/>
            <w:webHidden/>
          </w:rPr>
          <w:instrText xml:space="preserve"> PAGEREF _Toc52875050 \h </w:instrText>
        </w:r>
        <w:r w:rsidR="00DA30AA">
          <w:rPr>
            <w:noProof/>
            <w:webHidden/>
          </w:rPr>
        </w:r>
        <w:r w:rsidR="00DA30AA">
          <w:rPr>
            <w:noProof/>
            <w:webHidden/>
          </w:rPr>
          <w:fldChar w:fldCharType="separate"/>
        </w:r>
        <w:r w:rsidR="00DA30AA">
          <w:rPr>
            <w:noProof/>
            <w:webHidden/>
          </w:rPr>
          <w:t>45</w:t>
        </w:r>
        <w:r w:rsidR="00DA30AA">
          <w:rPr>
            <w:noProof/>
            <w:webHidden/>
          </w:rPr>
          <w:fldChar w:fldCharType="end"/>
        </w:r>
      </w:hyperlink>
    </w:p>
    <w:p w14:paraId="054804B9" w14:textId="60B0C00A" w:rsidR="00E95B89" w:rsidRDefault="00480985" w:rsidP="00B06070">
      <w:pPr>
        <w:spacing w:line="276" w:lineRule="auto"/>
      </w:pPr>
      <w:r>
        <w:fldChar w:fldCharType="end"/>
      </w:r>
    </w:p>
    <w:p w14:paraId="326F2879" w14:textId="77777777" w:rsidR="00D701AB" w:rsidRDefault="00D701AB">
      <w:pPr>
        <w:spacing w:before="100" w:after="200" w:line="276" w:lineRule="auto"/>
        <w:rPr>
          <w:rFonts w:ascii="Times New Roman" w:hAnsi="Times New Roman" w:cs="Times New Roman"/>
          <w:b/>
          <w:sz w:val="36"/>
        </w:rPr>
      </w:pPr>
      <w:bookmarkStart w:id="4" w:name="_Toc16683079"/>
      <w:r>
        <w:rPr>
          <w:rFonts w:ascii="Times New Roman" w:hAnsi="Times New Roman" w:cs="Times New Roman"/>
        </w:rPr>
        <w:br w:type="page"/>
      </w:r>
    </w:p>
    <w:p w14:paraId="36E9E3D5" w14:textId="2C1B67F0" w:rsidR="00E95B89" w:rsidRPr="00911094" w:rsidRDefault="00E95B89" w:rsidP="00FC038B">
      <w:pPr>
        <w:pStyle w:val="Titre1"/>
      </w:pPr>
      <w:bookmarkStart w:id="5" w:name="_Toc52873196"/>
      <w:r w:rsidRPr="00911094">
        <w:lastRenderedPageBreak/>
        <w:t>SIGLES ET ABREVIATION</w:t>
      </w:r>
      <w:bookmarkEnd w:id="4"/>
      <w:bookmarkEnd w:id="5"/>
    </w:p>
    <w:tbl>
      <w:tblPr>
        <w:tblW w:w="5000" w:type="pct"/>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755"/>
        <w:gridCol w:w="8620"/>
      </w:tblGrid>
      <w:tr w:rsidR="005A49FB" w:rsidRPr="005A49FB" w14:paraId="11FCD7DE" w14:textId="77777777" w:rsidTr="001C409F">
        <w:trPr>
          <w:trHeight w:val="170"/>
        </w:trPr>
        <w:tc>
          <w:tcPr>
            <w:tcW w:w="846" w:type="pct"/>
            <w:shd w:val="clear" w:color="auto" w:fill="D9D9D9" w:themeFill="background1" w:themeFillShade="D9"/>
            <w:noWrap/>
            <w:vAlign w:val="bottom"/>
            <w:hideMark/>
          </w:tcPr>
          <w:p w14:paraId="34A4DFD6"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BLEE</w:t>
            </w:r>
          </w:p>
        </w:tc>
        <w:tc>
          <w:tcPr>
            <w:tcW w:w="4154" w:type="pct"/>
            <w:shd w:val="clear" w:color="auto" w:fill="D9D9D9" w:themeFill="background1" w:themeFillShade="D9"/>
            <w:noWrap/>
            <w:vAlign w:val="bottom"/>
            <w:hideMark/>
          </w:tcPr>
          <w:p w14:paraId="342BDE53"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Bureau de Liaison Ecole Entreprise</w:t>
            </w:r>
          </w:p>
        </w:tc>
      </w:tr>
      <w:tr w:rsidR="005A49FB" w:rsidRPr="00872D77" w14:paraId="3AD39E9D" w14:textId="77777777" w:rsidTr="001C409F">
        <w:trPr>
          <w:trHeight w:val="170"/>
        </w:trPr>
        <w:tc>
          <w:tcPr>
            <w:tcW w:w="846" w:type="pct"/>
            <w:shd w:val="clear" w:color="auto" w:fill="D9D9D9" w:themeFill="background1" w:themeFillShade="D9"/>
            <w:noWrap/>
            <w:vAlign w:val="center"/>
            <w:hideMark/>
          </w:tcPr>
          <w:p w14:paraId="0CD48A41"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 xml:space="preserve">CSPRO </w:t>
            </w:r>
          </w:p>
        </w:tc>
        <w:tc>
          <w:tcPr>
            <w:tcW w:w="4154" w:type="pct"/>
            <w:shd w:val="clear" w:color="auto" w:fill="D9D9D9" w:themeFill="background1" w:themeFillShade="D9"/>
            <w:noWrap/>
            <w:vAlign w:val="bottom"/>
            <w:hideMark/>
          </w:tcPr>
          <w:p w14:paraId="50C89A48"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val="en-US" w:eastAsia="fr-FR"/>
              </w:rPr>
            </w:pPr>
            <w:r w:rsidRPr="005A49FB">
              <w:rPr>
                <w:rFonts w:ascii="Times New Roman" w:eastAsia="Times New Roman" w:hAnsi="Times New Roman" w:cs="Times New Roman"/>
                <w:color w:val="000000"/>
                <w:sz w:val="24"/>
                <w:szCs w:val="24"/>
                <w:lang w:val="en-US" w:eastAsia="fr-FR"/>
              </w:rPr>
              <w:t>Census and Survey Processing System</w:t>
            </w:r>
          </w:p>
        </w:tc>
      </w:tr>
      <w:tr w:rsidR="005A49FB" w:rsidRPr="005A49FB" w14:paraId="59F368E6" w14:textId="77777777" w:rsidTr="005A49FB">
        <w:trPr>
          <w:trHeight w:val="170"/>
        </w:trPr>
        <w:tc>
          <w:tcPr>
            <w:tcW w:w="846" w:type="pct"/>
            <w:shd w:val="clear" w:color="auto" w:fill="auto"/>
            <w:noWrap/>
            <w:vAlign w:val="bottom"/>
            <w:hideMark/>
          </w:tcPr>
          <w:p w14:paraId="6378BA6F"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DFP</w:t>
            </w:r>
          </w:p>
        </w:tc>
        <w:tc>
          <w:tcPr>
            <w:tcW w:w="4154" w:type="pct"/>
            <w:shd w:val="clear" w:color="auto" w:fill="auto"/>
            <w:noWrap/>
            <w:vAlign w:val="bottom"/>
            <w:hideMark/>
          </w:tcPr>
          <w:p w14:paraId="29952684" w14:textId="37EA98AF" w:rsidR="005A49FB" w:rsidRPr="005A49FB" w:rsidRDefault="005A49FB" w:rsidP="00872D77">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 xml:space="preserve">Dispositif de </w:t>
            </w:r>
            <w:del w:id="6" w:author="USER" w:date="2021-01-06T09:47:00Z">
              <w:r w:rsidRPr="005A49FB" w:rsidDel="00872D77">
                <w:rPr>
                  <w:rFonts w:ascii="Times New Roman" w:eastAsia="Times New Roman" w:hAnsi="Times New Roman" w:cs="Times New Roman"/>
                  <w:color w:val="000000"/>
                  <w:sz w:val="24"/>
                  <w:szCs w:val="24"/>
                  <w:lang w:eastAsia="fr-FR"/>
                </w:rPr>
                <w:delText>f</w:delText>
              </w:r>
            </w:del>
            <w:ins w:id="7" w:author="USER" w:date="2021-01-06T09:47:00Z">
              <w:r w:rsidR="00872D77">
                <w:rPr>
                  <w:rFonts w:ascii="Times New Roman" w:eastAsia="Times New Roman" w:hAnsi="Times New Roman" w:cs="Times New Roman"/>
                  <w:color w:val="000000"/>
                  <w:sz w:val="24"/>
                  <w:szCs w:val="24"/>
                  <w:lang w:eastAsia="fr-FR"/>
                </w:rPr>
                <w:t>F</w:t>
              </w:r>
            </w:ins>
            <w:r w:rsidRPr="005A49FB">
              <w:rPr>
                <w:rFonts w:ascii="Times New Roman" w:eastAsia="Times New Roman" w:hAnsi="Times New Roman" w:cs="Times New Roman"/>
                <w:color w:val="000000"/>
                <w:sz w:val="24"/>
                <w:szCs w:val="24"/>
                <w:lang w:eastAsia="fr-FR"/>
              </w:rPr>
              <w:t xml:space="preserve">ormation </w:t>
            </w:r>
            <w:del w:id="8" w:author="USER" w:date="2021-01-06T09:47:00Z">
              <w:r w:rsidRPr="005A49FB" w:rsidDel="00872D77">
                <w:rPr>
                  <w:rFonts w:ascii="Times New Roman" w:eastAsia="Times New Roman" w:hAnsi="Times New Roman" w:cs="Times New Roman"/>
                  <w:color w:val="000000"/>
                  <w:sz w:val="24"/>
                  <w:szCs w:val="24"/>
                  <w:lang w:eastAsia="fr-FR"/>
                </w:rPr>
                <w:delText>p</w:delText>
              </w:r>
            </w:del>
            <w:ins w:id="9" w:author="USER" w:date="2021-01-06T09:47:00Z">
              <w:r w:rsidR="00872D77">
                <w:rPr>
                  <w:rFonts w:ascii="Times New Roman" w:eastAsia="Times New Roman" w:hAnsi="Times New Roman" w:cs="Times New Roman"/>
                  <w:color w:val="000000"/>
                  <w:sz w:val="24"/>
                  <w:szCs w:val="24"/>
                  <w:lang w:eastAsia="fr-FR"/>
                </w:rPr>
                <w:t>P</w:t>
              </w:r>
            </w:ins>
            <w:r w:rsidRPr="005A49FB">
              <w:rPr>
                <w:rFonts w:ascii="Times New Roman" w:eastAsia="Times New Roman" w:hAnsi="Times New Roman" w:cs="Times New Roman"/>
                <w:color w:val="000000"/>
                <w:sz w:val="24"/>
                <w:szCs w:val="24"/>
                <w:lang w:eastAsia="fr-FR"/>
              </w:rPr>
              <w:t>rofessionnelle</w:t>
            </w:r>
          </w:p>
        </w:tc>
      </w:tr>
      <w:tr w:rsidR="005A49FB" w:rsidRPr="005A49FB" w14:paraId="5C6FD4DC" w14:textId="77777777" w:rsidTr="005A49FB">
        <w:trPr>
          <w:trHeight w:val="170"/>
        </w:trPr>
        <w:tc>
          <w:tcPr>
            <w:tcW w:w="846" w:type="pct"/>
            <w:shd w:val="clear" w:color="auto" w:fill="auto"/>
            <w:noWrap/>
            <w:vAlign w:val="bottom"/>
            <w:hideMark/>
          </w:tcPr>
          <w:p w14:paraId="071FDA7C"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IIPE</w:t>
            </w:r>
          </w:p>
        </w:tc>
        <w:tc>
          <w:tcPr>
            <w:tcW w:w="4154" w:type="pct"/>
            <w:shd w:val="clear" w:color="auto" w:fill="auto"/>
            <w:noWrap/>
            <w:vAlign w:val="bottom"/>
            <w:hideMark/>
          </w:tcPr>
          <w:p w14:paraId="6C0D7C8B"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Institut International de Planification de l’Education</w:t>
            </w:r>
          </w:p>
        </w:tc>
      </w:tr>
      <w:tr w:rsidR="005A49FB" w:rsidRPr="005A49FB" w14:paraId="4BE8143A" w14:textId="77777777" w:rsidTr="005A49FB">
        <w:trPr>
          <w:trHeight w:val="170"/>
        </w:trPr>
        <w:tc>
          <w:tcPr>
            <w:tcW w:w="846" w:type="pct"/>
            <w:shd w:val="clear" w:color="auto" w:fill="auto"/>
            <w:noWrap/>
            <w:vAlign w:val="bottom"/>
            <w:hideMark/>
          </w:tcPr>
          <w:p w14:paraId="3EFA29BD"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MLI/022 </w:t>
            </w:r>
          </w:p>
        </w:tc>
        <w:tc>
          <w:tcPr>
            <w:tcW w:w="4154" w:type="pct"/>
            <w:shd w:val="clear" w:color="auto" w:fill="auto"/>
            <w:noWrap/>
            <w:vAlign w:val="bottom"/>
            <w:hideMark/>
          </w:tcPr>
          <w:p w14:paraId="1E1FFAE0"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Programme Mali 22</w:t>
            </w:r>
          </w:p>
        </w:tc>
      </w:tr>
      <w:tr w:rsidR="005A49FB" w:rsidRPr="005A49FB" w14:paraId="3DCF06C3" w14:textId="77777777" w:rsidTr="001C409F">
        <w:trPr>
          <w:trHeight w:val="170"/>
        </w:trPr>
        <w:tc>
          <w:tcPr>
            <w:tcW w:w="846" w:type="pct"/>
            <w:shd w:val="clear" w:color="auto" w:fill="D9D9D9" w:themeFill="background1" w:themeFillShade="D9"/>
            <w:noWrap/>
            <w:vAlign w:val="bottom"/>
            <w:hideMark/>
          </w:tcPr>
          <w:p w14:paraId="215CDF65"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ONEF</w:t>
            </w:r>
          </w:p>
        </w:tc>
        <w:tc>
          <w:tcPr>
            <w:tcW w:w="4154" w:type="pct"/>
            <w:shd w:val="clear" w:color="auto" w:fill="D9D9D9" w:themeFill="background1" w:themeFillShade="D9"/>
            <w:noWrap/>
            <w:vAlign w:val="bottom"/>
            <w:hideMark/>
          </w:tcPr>
          <w:p w14:paraId="02F2F5DE"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Observatoire National de l'Emploi et de la Formation</w:t>
            </w:r>
          </w:p>
        </w:tc>
      </w:tr>
      <w:tr w:rsidR="005A49FB" w:rsidRPr="005A49FB" w14:paraId="6EEC966C" w14:textId="77777777" w:rsidTr="005A49FB">
        <w:trPr>
          <w:trHeight w:val="170"/>
        </w:trPr>
        <w:tc>
          <w:tcPr>
            <w:tcW w:w="846" w:type="pct"/>
            <w:shd w:val="clear" w:color="auto" w:fill="auto"/>
            <w:noWrap/>
            <w:vAlign w:val="bottom"/>
            <w:hideMark/>
          </w:tcPr>
          <w:p w14:paraId="4A433AC3"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PIC III</w:t>
            </w:r>
          </w:p>
        </w:tc>
        <w:tc>
          <w:tcPr>
            <w:tcW w:w="4154" w:type="pct"/>
            <w:shd w:val="clear" w:color="auto" w:fill="auto"/>
            <w:noWrap/>
            <w:vAlign w:val="bottom"/>
            <w:hideMark/>
          </w:tcPr>
          <w:p w14:paraId="1032261B" w14:textId="32A71C34"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Programme Indicatif de Coopération 3</w:t>
            </w:r>
          </w:p>
        </w:tc>
      </w:tr>
      <w:tr w:rsidR="005A49FB" w:rsidRPr="005A49FB" w14:paraId="40B63EC4" w14:textId="77777777" w:rsidTr="001C409F">
        <w:trPr>
          <w:trHeight w:val="170"/>
        </w:trPr>
        <w:tc>
          <w:tcPr>
            <w:tcW w:w="846" w:type="pct"/>
            <w:shd w:val="clear" w:color="auto" w:fill="D9D9D9" w:themeFill="background1" w:themeFillShade="D9"/>
            <w:noWrap/>
            <w:vAlign w:val="bottom"/>
            <w:hideMark/>
          </w:tcPr>
          <w:p w14:paraId="0553AB6B"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PRODEFPE</w:t>
            </w:r>
          </w:p>
        </w:tc>
        <w:tc>
          <w:tcPr>
            <w:tcW w:w="4154" w:type="pct"/>
            <w:shd w:val="clear" w:color="auto" w:fill="D9D9D9" w:themeFill="background1" w:themeFillShade="D9"/>
            <w:noWrap/>
            <w:vAlign w:val="bottom"/>
            <w:hideMark/>
          </w:tcPr>
          <w:p w14:paraId="75E3D6D9"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 xml:space="preserve">Programme Décennal de développement de la formation pour l’emploi </w:t>
            </w:r>
          </w:p>
        </w:tc>
      </w:tr>
      <w:tr w:rsidR="005A49FB" w:rsidRPr="00872D77" w14:paraId="4B158B00" w14:textId="77777777" w:rsidTr="005A49FB">
        <w:trPr>
          <w:trHeight w:val="170"/>
        </w:trPr>
        <w:tc>
          <w:tcPr>
            <w:tcW w:w="846" w:type="pct"/>
            <w:shd w:val="clear" w:color="auto" w:fill="auto"/>
            <w:noWrap/>
            <w:vAlign w:val="center"/>
            <w:hideMark/>
          </w:tcPr>
          <w:p w14:paraId="2A92A977"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 xml:space="preserve">SPSS </w:t>
            </w:r>
          </w:p>
        </w:tc>
        <w:tc>
          <w:tcPr>
            <w:tcW w:w="4154" w:type="pct"/>
            <w:shd w:val="clear" w:color="auto" w:fill="auto"/>
            <w:noWrap/>
            <w:vAlign w:val="bottom"/>
            <w:hideMark/>
          </w:tcPr>
          <w:p w14:paraId="577BFFEA"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val="en-US" w:eastAsia="fr-FR"/>
              </w:rPr>
            </w:pPr>
            <w:r w:rsidRPr="005A49FB">
              <w:rPr>
                <w:rFonts w:ascii="Times New Roman" w:eastAsia="Times New Roman" w:hAnsi="Times New Roman" w:cs="Times New Roman"/>
                <w:color w:val="000000"/>
                <w:sz w:val="24"/>
                <w:szCs w:val="24"/>
                <w:lang w:val="en-US" w:eastAsia="fr-FR"/>
              </w:rPr>
              <w:t>Statistical Package for the Social Sciences</w:t>
            </w:r>
          </w:p>
        </w:tc>
      </w:tr>
      <w:tr w:rsidR="005A49FB" w:rsidRPr="005A49FB" w14:paraId="3CF1A122" w14:textId="77777777" w:rsidTr="001C409F">
        <w:trPr>
          <w:trHeight w:val="170"/>
        </w:trPr>
        <w:tc>
          <w:tcPr>
            <w:tcW w:w="846" w:type="pct"/>
            <w:shd w:val="clear" w:color="auto" w:fill="D9D9D9" w:themeFill="background1" w:themeFillShade="D9"/>
            <w:noWrap/>
            <w:vAlign w:val="bottom"/>
            <w:hideMark/>
          </w:tcPr>
          <w:p w14:paraId="1482546C" w14:textId="77777777" w:rsidR="005A49FB" w:rsidRPr="005A49FB" w:rsidRDefault="005A49FB" w:rsidP="005A49FB">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UNESCO</w:t>
            </w:r>
          </w:p>
        </w:tc>
        <w:tc>
          <w:tcPr>
            <w:tcW w:w="4154" w:type="pct"/>
            <w:shd w:val="clear" w:color="auto" w:fill="D9D9D9" w:themeFill="background1" w:themeFillShade="D9"/>
            <w:noWrap/>
            <w:vAlign w:val="bottom"/>
            <w:hideMark/>
          </w:tcPr>
          <w:p w14:paraId="66ED6968" w14:textId="47D3AAA2" w:rsidR="005A49FB" w:rsidRPr="005A49FB" w:rsidRDefault="005A49FB" w:rsidP="00872D77">
            <w:pPr>
              <w:spacing w:after="0" w:line="240" w:lineRule="auto"/>
              <w:rPr>
                <w:rFonts w:ascii="Times New Roman" w:eastAsia="Times New Roman" w:hAnsi="Times New Roman" w:cs="Times New Roman"/>
                <w:color w:val="000000"/>
                <w:sz w:val="24"/>
                <w:szCs w:val="24"/>
                <w:lang w:eastAsia="fr-FR"/>
              </w:rPr>
            </w:pPr>
            <w:r w:rsidRPr="005A49FB">
              <w:rPr>
                <w:rFonts w:ascii="Times New Roman" w:eastAsia="Times New Roman" w:hAnsi="Times New Roman" w:cs="Times New Roman"/>
                <w:color w:val="000000"/>
                <w:sz w:val="24"/>
                <w:szCs w:val="24"/>
                <w:lang w:eastAsia="fr-FR"/>
              </w:rPr>
              <w:t xml:space="preserve">Organisation des Nations </w:t>
            </w:r>
            <w:del w:id="10" w:author="USER" w:date="2021-01-06T09:48:00Z">
              <w:r w:rsidRPr="005A49FB" w:rsidDel="00872D77">
                <w:rPr>
                  <w:rFonts w:ascii="Times New Roman" w:eastAsia="Times New Roman" w:hAnsi="Times New Roman" w:cs="Times New Roman"/>
                  <w:color w:val="000000"/>
                  <w:sz w:val="24"/>
                  <w:szCs w:val="24"/>
                  <w:lang w:eastAsia="fr-FR"/>
                </w:rPr>
                <w:delText>u</w:delText>
              </w:r>
            </w:del>
            <w:ins w:id="11" w:author="USER" w:date="2021-01-06T09:48:00Z">
              <w:r w:rsidR="00872D77">
                <w:rPr>
                  <w:rFonts w:ascii="Times New Roman" w:eastAsia="Times New Roman" w:hAnsi="Times New Roman" w:cs="Times New Roman"/>
                  <w:color w:val="000000"/>
                  <w:sz w:val="24"/>
                  <w:szCs w:val="24"/>
                  <w:lang w:eastAsia="fr-FR"/>
                </w:rPr>
                <w:t>U</w:t>
              </w:r>
            </w:ins>
            <w:r w:rsidRPr="005A49FB">
              <w:rPr>
                <w:rFonts w:ascii="Times New Roman" w:eastAsia="Times New Roman" w:hAnsi="Times New Roman" w:cs="Times New Roman"/>
                <w:color w:val="000000"/>
                <w:sz w:val="24"/>
                <w:szCs w:val="24"/>
                <w:lang w:eastAsia="fr-FR"/>
              </w:rPr>
              <w:t>nies pour l'</w:t>
            </w:r>
            <w:ins w:id="12" w:author="USER" w:date="2021-01-06T09:48:00Z">
              <w:r w:rsidR="00872D77">
                <w:rPr>
                  <w:rFonts w:ascii="Times New Roman" w:eastAsia="Times New Roman" w:hAnsi="Times New Roman" w:cs="Times New Roman"/>
                  <w:color w:val="000000"/>
                  <w:sz w:val="24"/>
                  <w:szCs w:val="24"/>
                  <w:lang w:eastAsia="fr-FR"/>
                </w:rPr>
                <w:t>E</w:t>
              </w:r>
            </w:ins>
            <w:del w:id="13" w:author="USER" w:date="2021-01-06T09:48:00Z">
              <w:r w:rsidRPr="005A49FB" w:rsidDel="00872D77">
                <w:rPr>
                  <w:rFonts w:ascii="Times New Roman" w:eastAsia="Times New Roman" w:hAnsi="Times New Roman" w:cs="Times New Roman"/>
                  <w:color w:val="000000"/>
                  <w:sz w:val="24"/>
                  <w:szCs w:val="24"/>
                  <w:lang w:eastAsia="fr-FR"/>
                </w:rPr>
                <w:delText>é</w:delText>
              </w:r>
            </w:del>
            <w:r w:rsidRPr="005A49FB">
              <w:rPr>
                <w:rFonts w:ascii="Times New Roman" w:eastAsia="Times New Roman" w:hAnsi="Times New Roman" w:cs="Times New Roman"/>
                <w:color w:val="000000"/>
                <w:sz w:val="24"/>
                <w:szCs w:val="24"/>
                <w:lang w:eastAsia="fr-FR"/>
              </w:rPr>
              <w:t xml:space="preserve">ducation, la </w:t>
            </w:r>
            <w:ins w:id="14" w:author="USER" w:date="2021-01-06T09:48:00Z">
              <w:r w:rsidR="00872D77">
                <w:rPr>
                  <w:rFonts w:ascii="Times New Roman" w:eastAsia="Times New Roman" w:hAnsi="Times New Roman" w:cs="Times New Roman"/>
                  <w:color w:val="000000"/>
                  <w:sz w:val="24"/>
                  <w:szCs w:val="24"/>
                  <w:lang w:eastAsia="fr-FR"/>
                </w:rPr>
                <w:t>S</w:t>
              </w:r>
            </w:ins>
            <w:del w:id="15" w:author="USER" w:date="2021-01-06T09:48:00Z">
              <w:r w:rsidRPr="005A49FB" w:rsidDel="00872D77">
                <w:rPr>
                  <w:rFonts w:ascii="Times New Roman" w:eastAsia="Times New Roman" w:hAnsi="Times New Roman" w:cs="Times New Roman"/>
                  <w:color w:val="000000"/>
                  <w:sz w:val="24"/>
                  <w:szCs w:val="24"/>
                  <w:lang w:eastAsia="fr-FR"/>
                </w:rPr>
                <w:delText>s</w:delText>
              </w:r>
            </w:del>
            <w:r w:rsidRPr="005A49FB">
              <w:rPr>
                <w:rFonts w:ascii="Times New Roman" w:eastAsia="Times New Roman" w:hAnsi="Times New Roman" w:cs="Times New Roman"/>
                <w:color w:val="000000"/>
                <w:sz w:val="24"/>
                <w:szCs w:val="24"/>
                <w:lang w:eastAsia="fr-FR"/>
              </w:rPr>
              <w:t xml:space="preserve">cience et la </w:t>
            </w:r>
            <w:ins w:id="16" w:author="USER" w:date="2021-01-06T09:48:00Z">
              <w:r w:rsidR="00872D77">
                <w:rPr>
                  <w:rFonts w:ascii="Times New Roman" w:eastAsia="Times New Roman" w:hAnsi="Times New Roman" w:cs="Times New Roman"/>
                  <w:color w:val="000000"/>
                  <w:sz w:val="24"/>
                  <w:szCs w:val="24"/>
                  <w:lang w:eastAsia="fr-FR"/>
                </w:rPr>
                <w:t>C</w:t>
              </w:r>
            </w:ins>
            <w:del w:id="17" w:author="USER" w:date="2021-01-06T09:48:00Z">
              <w:r w:rsidRPr="005A49FB" w:rsidDel="00872D77">
                <w:rPr>
                  <w:rFonts w:ascii="Times New Roman" w:eastAsia="Times New Roman" w:hAnsi="Times New Roman" w:cs="Times New Roman"/>
                  <w:color w:val="000000"/>
                  <w:sz w:val="24"/>
                  <w:szCs w:val="24"/>
                  <w:lang w:eastAsia="fr-FR"/>
                </w:rPr>
                <w:delText>c</w:delText>
              </w:r>
            </w:del>
            <w:r w:rsidRPr="005A49FB">
              <w:rPr>
                <w:rFonts w:ascii="Times New Roman" w:eastAsia="Times New Roman" w:hAnsi="Times New Roman" w:cs="Times New Roman"/>
                <w:color w:val="000000"/>
                <w:sz w:val="24"/>
                <w:szCs w:val="24"/>
                <w:lang w:eastAsia="fr-FR"/>
              </w:rPr>
              <w:t>ulture</w:t>
            </w:r>
          </w:p>
        </w:tc>
      </w:tr>
      <w:tr w:rsidR="007F312A" w:rsidRPr="005A49FB" w14:paraId="38BFB131" w14:textId="77777777" w:rsidTr="007F312A">
        <w:trPr>
          <w:trHeight w:val="170"/>
        </w:trPr>
        <w:tc>
          <w:tcPr>
            <w:tcW w:w="846" w:type="pct"/>
            <w:shd w:val="clear" w:color="auto" w:fill="auto"/>
            <w:noWrap/>
            <w:vAlign w:val="bottom"/>
          </w:tcPr>
          <w:p w14:paraId="233BCD32" w14:textId="73D242D3" w:rsidR="007F312A" w:rsidRPr="005A49FB" w:rsidRDefault="007F312A" w:rsidP="005A49FB">
            <w:pPr>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ZCO</w:t>
            </w:r>
          </w:p>
        </w:tc>
        <w:tc>
          <w:tcPr>
            <w:tcW w:w="4154" w:type="pct"/>
            <w:shd w:val="clear" w:color="auto" w:fill="auto"/>
            <w:noWrap/>
            <w:vAlign w:val="bottom"/>
          </w:tcPr>
          <w:p w14:paraId="483BC9F6" w14:textId="26B377D6" w:rsidR="007F312A" w:rsidRPr="005A49FB" w:rsidRDefault="007F312A" w:rsidP="005A49FB">
            <w:pPr>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Zone d’Intervention du projet</w:t>
            </w:r>
          </w:p>
        </w:tc>
      </w:tr>
    </w:tbl>
    <w:p w14:paraId="2EC34363" w14:textId="1F22634B" w:rsidR="00166963" w:rsidRPr="00C9328B" w:rsidRDefault="00166963" w:rsidP="00B06070">
      <w:pPr>
        <w:spacing w:line="276" w:lineRule="auto"/>
      </w:pPr>
      <w:r w:rsidRPr="00166963">
        <w:br w:type="page"/>
      </w:r>
    </w:p>
    <w:p w14:paraId="026521EC" w14:textId="6E497C78" w:rsidR="00912EC0" w:rsidRPr="00FC038B" w:rsidRDefault="00E95B89" w:rsidP="00FC038B">
      <w:pPr>
        <w:pStyle w:val="Titre1"/>
      </w:pPr>
      <w:bookmarkStart w:id="18" w:name="_Toc52873197"/>
      <w:r w:rsidRPr="00FC038B">
        <w:lastRenderedPageBreak/>
        <w:t>RESUME EXECUTIF</w:t>
      </w:r>
      <w:bookmarkEnd w:id="18"/>
      <w:r w:rsidRPr="00FC038B">
        <w:t xml:space="preserve"> </w:t>
      </w:r>
    </w:p>
    <w:p w14:paraId="5945CE39" w14:textId="2EAC765C" w:rsidR="006506F2" w:rsidRPr="006506F2" w:rsidRDefault="006506F2" w:rsidP="00A85487">
      <w:pPr>
        <w:spacing w:before="100" w:after="200" w:line="276" w:lineRule="auto"/>
        <w:jc w:val="both"/>
        <w:rPr>
          <w:rFonts w:ascii="Times New Roman" w:hAnsi="Times New Roman" w:cs="Times New Roman"/>
          <w:sz w:val="24"/>
        </w:rPr>
      </w:pPr>
      <w:r w:rsidRPr="006506F2">
        <w:rPr>
          <w:rFonts w:ascii="Times New Roman" w:hAnsi="Times New Roman" w:cs="Times New Roman"/>
          <w:sz w:val="24"/>
        </w:rPr>
        <w:t>La présente étude</w:t>
      </w:r>
      <w:r w:rsidR="00631F85">
        <w:rPr>
          <w:rFonts w:ascii="Times New Roman" w:hAnsi="Times New Roman" w:cs="Times New Roman"/>
          <w:sz w:val="24"/>
        </w:rPr>
        <w:t>, deuxième du genre,</w:t>
      </w:r>
      <w:r w:rsidRPr="006506F2">
        <w:rPr>
          <w:rFonts w:ascii="Times New Roman" w:hAnsi="Times New Roman" w:cs="Times New Roman"/>
          <w:sz w:val="24"/>
        </w:rPr>
        <w:t xml:space="preserve"> a pour objet de déterminer le niveau de satisfaction des employeurs par rapport aux compétences des sortants des centres de formation professionnelles appuyés par le programme MLI022 dans sa zone d’intervention. Pour la réalisation de ce</w:t>
      </w:r>
      <w:r w:rsidR="00631F85">
        <w:rPr>
          <w:rFonts w:ascii="Times New Roman" w:hAnsi="Times New Roman" w:cs="Times New Roman"/>
          <w:sz w:val="24"/>
        </w:rPr>
        <w:t xml:space="preserve">tte </w:t>
      </w:r>
      <w:r w:rsidRPr="006506F2">
        <w:rPr>
          <w:rFonts w:ascii="Times New Roman" w:hAnsi="Times New Roman" w:cs="Times New Roman"/>
          <w:sz w:val="24"/>
        </w:rPr>
        <w:t xml:space="preserve">étude, l’ONEF a déjà bénéficié de l’accompagnement de l’équipe d’appui de l’UNESCO (Institut International de Planification de l’Education (IIPE)-Pôle de Dakar et Bureau régional de l’UNESCO pour l’Afrique de l’Ouest – Sahel à Dakar). </w:t>
      </w:r>
    </w:p>
    <w:p w14:paraId="660535D3" w14:textId="77777777" w:rsidR="006506F2" w:rsidRPr="006506F2" w:rsidRDefault="006506F2" w:rsidP="00A85487">
      <w:pPr>
        <w:spacing w:before="100" w:after="200" w:line="276" w:lineRule="auto"/>
        <w:jc w:val="both"/>
        <w:rPr>
          <w:rFonts w:ascii="Times New Roman" w:hAnsi="Times New Roman" w:cs="Times New Roman"/>
          <w:sz w:val="24"/>
        </w:rPr>
      </w:pPr>
      <w:r w:rsidRPr="006506F2">
        <w:rPr>
          <w:rFonts w:ascii="Times New Roman" w:hAnsi="Times New Roman" w:cs="Times New Roman"/>
          <w:sz w:val="24"/>
        </w:rPr>
        <w:t>Cette étude expose les résultats de l’enquête de satisfaction auprès 319 entreprises où les sortants des centres sont insérés. Elle a d’abord permis de recenser les entreprises qui ont recruté les sortants ainsi que leurs attentes par rapport aux compétences des sortants et ensuite, d’évaluer leur satisfaction. Ce rapport a été traité autour de deux grands chapitres qui sont (i) synopsis des entreprises qui ont recruté les sortants et (ii) les attentes et satisfaction des employeurs.</w:t>
      </w:r>
    </w:p>
    <w:p w14:paraId="70EEC6AD" w14:textId="77777777" w:rsidR="006506F2" w:rsidRPr="006506F2" w:rsidRDefault="006506F2" w:rsidP="00A85487">
      <w:pPr>
        <w:numPr>
          <w:ilvl w:val="0"/>
          <w:numId w:val="38"/>
        </w:numPr>
        <w:spacing w:before="100" w:after="200" w:line="276" w:lineRule="auto"/>
        <w:jc w:val="both"/>
        <w:rPr>
          <w:rFonts w:ascii="Times New Roman" w:hAnsi="Times New Roman" w:cs="Times New Roman"/>
          <w:b/>
          <w:i/>
          <w:sz w:val="24"/>
        </w:rPr>
      </w:pPr>
      <w:r w:rsidRPr="006506F2">
        <w:rPr>
          <w:rFonts w:ascii="Times New Roman" w:hAnsi="Times New Roman" w:cs="Times New Roman"/>
          <w:b/>
          <w:i/>
          <w:sz w:val="24"/>
        </w:rPr>
        <w:t>Synopsis des entreprises qui ont recruté les sortants</w:t>
      </w:r>
    </w:p>
    <w:p w14:paraId="1348D1B0" w14:textId="77AC72B1" w:rsidR="006506F2" w:rsidRPr="006506F2" w:rsidRDefault="006506F2" w:rsidP="00A85487">
      <w:pPr>
        <w:spacing w:before="100" w:after="200" w:line="276" w:lineRule="auto"/>
        <w:jc w:val="both"/>
        <w:rPr>
          <w:rFonts w:ascii="Times New Roman" w:hAnsi="Times New Roman" w:cs="Times New Roman"/>
          <w:bCs/>
          <w:sz w:val="24"/>
        </w:rPr>
      </w:pPr>
      <w:r w:rsidRPr="006506F2">
        <w:rPr>
          <w:rFonts w:ascii="Times New Roman" w:hAnsi="Times New Roman" w:cs="Times New Roman"/>
          <w:sz w:val="24"/>
        </w:rPr>
        <w:t>Les 319 entreprises concernées par l’étude, sont réparties entre sept secteurs économiques. Les secteurs économiques de l’artisanat et du bâtiment constituent plus de 60% des entreprises qui ont recruté les sortants. Comme l’étude de l’année dernière, p</w:t>
      </w:r>
      <w:r w:rsidRPr="006506F2">
        <w:rPr>
          <w:rFonts w:ascii="Times New Roman" w:hAnsi="Times New Roman" w:cs="Times New Roman"/>
          <w:bCs/>
          <w:sz w:val="24"/>
        </w:rPr>
        <w:t>lus de la moitié des entreprises sont des microentreprises et petites entreprises, c’est-à-dire des entreprises avec un nombre d’employés variant de 1 à 10.</w:t>
      </w:r>
    </w:p>
    <w:p w14:paraId="6BA103B5" w14:textId="77777777" w:rsidR="006506F2" w:rsidRPr="006506F2" w:rsidRDefault="006506F2" w:rsidP="00A85487">
      <w:pPr>
        <w:spacing w:before="100" w:after="200" w:line="276" w:lineRule="auto"/>
        <w:jc w:val="both"/>
        <w:rPr>
          <w:rFonts w:ascii="Times New Roman" w:hAnsi="Times New Roman" w:cs="Times New Roman"/>
          <w:sz w:val="24"/>
        </w:rPr>
      </w:pPr>
      <w:r w:rsidRPr="006506F2">
        <w:rPr>
          <w:rFonts w:ascii="Times New Roman" w:hAnsi="Times New Roman" w:cs="Times New Roman"/>
          <w:sz w:val="24"/>
        </w:rPr>
        <w:t xml:space="preserve">Nous constatons que les grandes entreprises sont en grande partie implantées dans la ville de San alors que les petites entreprises sont majoritaires dans les localités de Bla et de Ségou. L’auto-emploi est beaucoup plus développé à Ségou et à Bla. </w:t>
      </w:r>
    </w:p>
    <w:p w14:paraId="1B182E7E" w14:textId="77777777" w:rsidR="006506F2" w:rsidRPr="006506F2" w:rsidRDefault="006506F2" w:rsidP="00A85487">
      <w:pPr>
        <w:spacing w:before="100" w:after="200" w:line="276" w:lineRule="auto"/>
        <w:jc w:val="both"/>
        <w:rPr>
          <w:rFonts w:ascii="Times New Roman" w:hAnsi="Times New Roman" w:cs="Times New Roman"/>
          <w:sz w:val="24"/>
        </w:rPr>
      </w:pPr>
      <w:r w:rsidRPr="006506F2">
        <w:rPr>
          <w:rFonts w:ascii="Times New Roman" w:hAnsi="Times New Roman" w:cs="Times New Roman"/>
          <w:sz w:val="24"/>
        </w:rPr>
        <w:t xml:space="preserve">L’analyse des résultats révèle que parmi les critères de recrutement évoqué par les employeurs des sortants des centres de formation, le savoir-être vient en première position, suivi du savoir-faire et enfin du savoir ou connaissances, avec respectivement des taux 96%, 90% et 88%. </w:t>
      </w:r>
    </w:p>
    <w:p w14:paraId="09BC5571" w14:textId="6C110323" w:rsidR="006506F2" w:rsidRPr="006506F2" w:rsidRDefault="006506F2" w:rsidP="00A85487">
      <w:pPr>
        <w:spacing w:before="100" w:after="200" w:line="276" w:lineRule="auto"/>
        <w:jc w:val="both"/>
        <w:rPr>
          <w:rFonts w:ascii="Times New Roman" w:hAnsi="Times New Roman" w:cs="Times New Roman"/>
          <w:sz w:val="24"/>
        </w:rPr>
      </w:pPr>
      <w:r w:rsidRPr="006506F2">
        <w:rPr>
          <w:rFonts w:ascii="Times New Roman" w:hAnsi="Times New Roman" w:cs="Times New Roman"/>
          <w:sz w:val="24"/>
        </w:rPr>
        <w:t>L’enquête a révélé que de 2017 à 201</w:t>
      </w:r>
      <w:r w:rsidR="00D85E4D">
        <w:rPr>
          <w:rFonts w:ascii="Times New Roman" w:hAnsi="Times New Roman" w:cs="Times New Roman"/>
          <w:sz w:val="24"/>
        </w:rPr>
        <w:t>9</w:t>
      </w:r>
      <w:r w:rsidRPr="006506F2">
        <w:rPr>
          <w:rFonts w:ascii="Times New Roman" w:hAnsi="Times New Roman" w:cs="Times New Roman"/>
          <w:sz w:val="24"/>
        </w:rPr>
        <w:t>, les 319 entreprises ont recruté 4 422 individus répartis comme suit : 1 544 en 2017, 1 752 en 2018 et 1 152 en 2019, soit une moyenne annuelle de 1 474 recrutements.  En effet, sur 4 422 individus recrutés, seulement 35% (1 550) viennent du</w:t>
      </w:r>
      <w:r w:rsidR="007A3148">
        <w:rPr>
          <w:rFonts w:ascii="Times New Roman" w:hAnsi="Times New Roman" w:cs="Times New Roman"/>
          <w:sz w:val="24"/>
        </w:rPr>
        <w:t xml:space="preserve"> Dispositif de Formation Professionnelle (</w:t>
      </w:r>
      <w:r w:rsidRPr="006506F2">
        <w:rPr>
          <w:rFonts w:ascii="Times New Roman" w:hAnsi="Times New Roman" w:cs="Times New Roman"/>
          <w:sz w:val="24"/>
        </w:rPr>
        <w:t>DFP</w:t>
      </w:r>
      <w:r w:rsidR="007A3148">
        <w:rPr>
          <w:rFonts w:ascii="Times New Roman" w:hAnsi="Times New Roman" w:cs="Times New Roman"/>
          <w:sz w:val="24"/>
        </w:rPr>
        <w:t>)</w:t>
      </w:r>
      <w:r w:rsidRPr="006506F2">
        <w:rPr>
          <w:rFonts w:ascii="Times New Roman" w:hAnsi="Times New Roman" w:cs="Times New Roman"/>
          <w:sz w:val="24"/>
        </w:rPr>
        <w:t>.</w:t>
      </w:r>
    </w:p>
    <w:p w14:paraId="19269656" w14:textId="25508790" w:rsidR="006506F2" w:rsidRPr="006506F2" w:rsidRDefault="006506F2" w:rsidP="00A85487">
      <w:pPr>
        <w:spacing w:before="100" w:after="200" w:line="276" w:lineRule="auto"/>
        <w:jc w:val="both"/>
        <w:rPr>
          <w:rFonts w:ascii="Times New Roman" w:hAnsi="Times New Roman" w:cs="Times New Roman"/>
          <w:bCs/>
          <w:sz w:val="24"/>
        </w:rPr>
      </w:pPr>
      <w:r w:rsidRPr="006506F2">
        <w:rPr>
          <w:rFonts w:ascii="Times New Roman" w:hAnsi="Times New Roman" w:cs="Times New Roman"/>
          <w:bCs/>
          <w:sz w:val="24"/>
        </w:rPr>
        <w:t xml:space="preserve">L’analyse du rendement des employés montre qu’après une année de travail, 74,2% des employeurs estiment qu’ils sont satisfaits de la performance de leur employé. Cependant, </w:t>
      </w:r>
      <w:r w:rsidRPr="006506F2">
        <w:rPr>
          <w:rFonts w:ascii="Times New Roman" w:hAnsi="Times New Roman" w:cs="Times New Roman"/>
          <w:sz w:val="24"/>
        </w:rPr>
        <w:t xml:space="preserve">seuls les employeurs du secteur de l’énergie renouvelable sont totalement satisfaits de leur employé après une année de travail. Par contre, même après une année de travail, </w:t>
      </w:r>
      <w:r w:rsidR="007A3148">
        <w:rPr>
          <w:rFonts w:ascii="Times New Roman" w:hAnsi="Times New Roman" w:cs="Times New Roman"/>
          <w:sz w:val="24"/>
        </w:rPr>
        <w:t xml:space="preserve">seulement moins </w:t>
      </w:r>
      <w:r w:rsidRPr="006506F2">
        <w:rPr>
          <w:rFonts w:ascii="Times New Roman" w:hAnsi="Times New Roman" w:cs="Times New Roman"/>
          <w:sz w:val="24"/>
        </w:rPr>
        <w:t xml:space="preserve">de 45% des employeurs de la restauration sont satisfaits de la performance de leur employé. </w:t>
      </w:r>
      <w:r w:rsidRPr="006506F2">
        <w:rPr>
          <w:rFonts w:ascii="Times New Roman" w:hAnsi="Times New Roman" w:cs="Times New Roman"/>
          <w:bCs/>
          <w:sz w:val="24"/>
        </w:rPr>
        <w:t>Par ailleurs, une minorité des employeurs ne supervisent pas leur employé. Ces employeurs font confiance à leurs employés et ils estiment que ces employés maitrisent le métier.</w:t>
      </w:r>
      <w:r w:rsidRPr="006506F2">
        <w:rPr>
          <w:rFonts w:ascii="Times New Roman" w:hAnsi="Times New Roman" w:cs="Times New Roman"/>
          <w:sz w:val="24"/>
        </w:rPr>
        <w:t xml:space="preserve"> En effet, </w:t>
      </w:r>
      <w:r w:rsidRPr="006506F2">
        <w:rPr>
          <w:rFonts w:ascii="Times New Roman" w:hAnsi="Times New Roman" w:cs="Times New Roman"/>
          <w:bCs/>
          <w:sz w:val="24"/>
        </w:rPr>
        <w:t>tous les employeurs des secteurs économiques de la restauration supervisent régulièrement leurs employés</w:t>
      </w:r>
      <w:r w:rsidR="00CB445F">
        <w:rPr>
          <w:rFonts w:ascii="Times New Roman" w:hAnsi="Times New Roman" w:cs="Times New Roman"/>
          <w:bCs/>
          <w:sz w:val="24"/>
        </w:rPr>
        <w:t>.</w:t>
      </w:r>
    </w:p>
    <w:p w14:paraId="78622340" w14:textId="77777777" w:rsidR="006506F2" w:rsidRPr="006506F2" w:rsidRDefault="006506F2" w:rsidP="00A85487">
      <w:pPr>
        <w:numPr>
          <w:ilvl w:val="0"/>
          <w:numId w:val="38"/>
        </w:numPr>
        <w:spacing w:before="100" w:after="200" w:line="276" w:lineRule="auto"/>
        <w:jc w:val="both"/>
        <w:rPr>
          <w:rFonts w:ascii="Times New Roman" w:hAnsi="Times New Roman" w:cs="Times New Roman"/>
          <w:b/>
          <w:i/>
          <w:sz w:val="24"/>
        </w:rPr>
      </w:pPr>
      <w:r w:rsidRPr="006506F2">
        <w:rPr>
          <w:rFonts w:ascii="Times New Roman" w:hAnsi="Times New Roman" w:cs="Times New Roman"/>
          <w:b/>
          <w:i/>
          <w:sz w:val="24"/>
        </w:rPr>
        <w:t>Attentes et satisfaction des employeurs</w:t>
      </w:r>
    </w:p>
    <w:p w14:paraId="67EF4F6D" w14:textId="77777777" w:rsidR="006506F2" w:rsidRPr="006506F2" w:rsidRDefault="006506F2" w:rsidP="00A85487">
      <w:pPr>
        <w:spacing w:before="100" w:after="200" w:line="276" w:lineRule="auto"/>
        <w:jc w:val="both"/>
        <w:rPr>
          <w:rFonts w:ascii="Times New Roman" w:hAnsi="Times New Roman" w:cs="Times New Roman"/>
          <w:sz w:val="24"/>
        </w:rPr>
      </w:pPr>
      <w:r w:rsidRPr="006506F2">
        <w:rPr>
          <w:rFonts w:ascii="Times New Roman" w:hAnsi="Times New Roman" w:cs="Times New Roman"/>
          <w:sz w:val="24"/>
        </w:rPr>
        <w:t>De façon générale, les employeurs accordent une grande importance aux trois domaines de compétences puisqu’ils ont exprimé majoritairement (</w:t>
      </w:r>
      <w:r w:rsidRPr="006506F2">
        <w:rPr>
          <w:rFonts w:ascii="Times New Roman" w:hAnsi="Times New Roman" w:cs="Times New Roman"/>
          <w:bCs/>
          <w:sz w:val="24"/>
        </w:rPr>
        <w:t>74,6% en moyenne</w:t>
      </w:r>
      <w:r w:rsidRPr="006506F2">
        <w:rPr>
          <w:rFonts w:ascii="Times New Roman" w:hAnsi="Times New Roman" w:cs="Times New Roman"/>
          <w:sz w:val="24"/>
        </w:rPr>
        <w:t>) des attentes fortes par rapport aux savoir, savoir-être et savoir-faire des sortants des centres de formation, avec une exigence plus forte pour le savoir-être (</w:t>
      </w:r>
      <w:r w:rsidRPr="006506F2">
        <w:rPr>
          <w:rFonts w:ascii="Times New Roman" w:hAnsi="Times New Roman" w:cs="Times New Roman"/>
          <w:bCs/>
          <w:sz w:val="24"/>
        </w:rPr>
        <w:t>79,9%</w:t>
      </w:r>
      <w:r w:rsidRPr="006506F2">
        <w:rPr>
          <w:rFonts w:ascii="Times New Roman" w:hAnsi="Times New Roman" w:cs="Times New Roman"/>
          <w:sz w:val="24"/>
        </w:rPr>
        <w:t>).</w:t>
      </w:r>
    </w:p>
    <w:p w14:paraId="62C6E821" w14:textId="4B335762" w:rsidR="006506F2" w:rsidRPr="006506F2" w:rsidRDefault="006506F2" w:rsidP="00A85487">
      <w:pPr>
        <w:spacing w:before="100" w:after="200" w:line="276" w:lineRule="auto"/>
        <w:jc w:val="both"/>
        <w:rPr>
          <w:rFonts w:ascii="Times New Roman" w:hAnsi="Times New Roman" w:cs="Times New Roman"/>
          <w:sz w:val="24"/>
        </w:rPr>
      </w:pPr>
      <w:r w:rsidRPr="006506F2">
        <w:rPr>
          <w:rFonts w:ascii="Times New Roman" w:hAnsi="Times New Roman" w:cs="Times New Roman"/>
          <w:sz w:val="24"/>
        </w:rPr>
        <w:lastRenderedPageBreak/>
        <w:t xml:space="preserve">Les résultats de l’enquête montrent que les compétences relatives au savoir des sortants n’ont pas la même valeur pour les employeurs qui accordent plus d’importance </w:t>
      </w:r>
      <w:r w:rsidRPr="006506F2">
        <w:rPr>
          <w:rFonts w:ascii="Times New Roman" w:hAnsi="Times New Roman" w:cs="Times New Roman"/>
          <w:bCs/>
          <w:sz w:val="24"/>
        </w:rPr>
        <w:t>à la connaissance du rôle et des fonctions des outils/des équipements de travail, à la connaissance des matières premières/matériaux et à la connaissance du métier avec respectivement 78,1%, 77,1% et 77,1%</w:t>
      </w:r>
      <w:r w:rsidRPr="006506F2">
        <w:rPr>
          <w:rFonts w:ascii="Times New Roman" w:hAnsi="Times New Roman" w:cs="Times New Roman"/>
          <w:sz w:val="24"/>
        </w:rPr>
        <w:t xml:space="preserve">. </w:t>
      </w:r>
      <w:r w:rsidRPr="006506F2">
        <w:rPr>
          <w:rFonts w:ascii="Times New Roman" w:hAnsi="Times New Roman" w:cs="Times New Roman"/>
          <w:bCs/>
          <w:sz w:val="24"/>
        </w:rPr>
        <w:t xml:space="preserve">En effet, plus de neuf employeurs sur dix attendent de leurs employés ces compétences </w:t>
      </w:r>
      <w:r w:rsidR="00CB445F">
        <w:rPr>
          <w:rFonts w:ascii="Times New Roman" w:hAnsi="Times New Roman" w:cs="Times New Roman"/>
          <w:bCs/>
          <w:sz w:val="24"/>
        </w:rPr>
        <w:t>relatives aux savoir-être, à savoir</w:t>
      </w:r>
      <w:r w:rsidRPr="006506F2">
        <w:rPr>
          <w:rFonts w:ascii="Times New Roman" w:hAnsi="Times New Roman" w:cs="Times New Roman"/>
          <w:bCs/>
          <w:sz w:val="24"/>
        </w:rPr>
        <w:t> : le respect des règles d’hygiène et de sécurité,</w:t>
      </w:r>
      <w:r w:rsidRPr="006506F2">
        <w:rPr>
          <w:rFonts w:ascii="Times New Roman" w:hAnsi="Times New Roman" w:cs="Times New Roman"/>
          <w:sz w:val="24"/>
        </w:rPr>
        <w:t xml:space="preserve"> l’amour du métier,</w:t>
      </w:r>
      <w:r w:rsidRPr="006506F2">
        <w:rPr>
          <w:rFonts w:ascii="Times New Roman" w:hAnsi="Times New Roman" w:cs="Times New Roman"/>
          <w:bCs/>
          <w:sz w:val="24"/>
        </w:rPr>
        <w:t xml:space="preserve"> la </w:t>
      </w:r>
      <w:r w:rsidRPr="006506F2">
        <w:rPr>
          <w:rFonts w:ascii="Times New Roman" w:hAnsi="Times New Roman" w:cs="Times New Roman"/>
          <w:sz w:val="24"/>
        </w:rPr>
        <w:t xml:space="preserve">disponibilité et la ponctualité. </w:t>
      </w:r>
      <w:r w:rsidRPr="006506F2">
        <w:rPr>
          <w:rFonts w:ascii="Times New Roman" w:hAnsi="Times New Roman" w:cs="Times New Roman"/>
          <w:bCs/>
          <w:sz w:val="24"/>
        </w:rPr>
        <w:t>Les compétences liées au savoir-faire de l’employé sont aussi très attendues par les employeurs car les attentes fortes varient de 74% à 80,6%.</w:t>
      </w:r>
    </w:p>
    <w:p w14:paraId="03C42A89" w14:textId="3B457698" w:rsidR="006506F2" w:rsidRPr="006506F2" w:rsidRDefault="006506F2" w:rsidP="00A85487">
      <w:pPr>
        <w:spacing w:before="100" w:after="200" w:line="276" w:lineRule="auto"/>
        <w:jc w:val="both"/>
        <w:rPr>
          <w:rFonts w:ascii="Times New Roman" w:hAnsi="Times New Roman" w:cs="Times New Roman"/>
          <w:sz w:val="24"/>
        </w:rPr>
      </w:pPr>
      <w:r w:rsidRPr="006506F2">
        <w:rPr>
          <w:rFonts w:ascii="Times New Roman" w:hAnsi="Times New Roman" w:cs="Times New Roman"/>
          <w:sz w:val="24"/>
        </w:rPr>
        <w:t xml:space="preserve">Quant aux secteurs économiques, les attentes des employeurs varient selon les secteurs économiques. Les entreprises des secteurs de l’énergie renouvelable et de l’ébénisterie ont plus d’attentes fortes par rapport au savoir-faire des sortants, avec respectivement 80% et 88,9%. Par contre les secteurs comme l’agriculture/Elevage, l’artisanat, le bâtiment et la restauration, </w:t>
      </w:r>
      <w:r w:rsidR="006867D5">
        <w:rPr>
          <w:rFonts w:ascii="Times New Roman" w:hAnsi="Times New Roman" w:cs="Times New Roman"/>
          <w:sz w:val="24"/>
        </w:rPr>
        <w:t>les employeurs</w:t>
      </w:r>
      <w:r w:rsidRPr="006506F2">
        <w:rPr>
          <w:rFonts w:ascii="Times New Roman" w:hAnsi="Times New Roman" w:cs="Times New Roman"/>
          <w:sz w:val="24"/>
        </w:rPr>
        <w:t xml:space="preserve"> mettent plus l’accent sur le savoir-être. </w:t>
      </w:r>
    </w:p>
    <w:p w14:paraId="17A07681" w14:textId="77777777" w:rsidR="006506F2" w:rsidRPr="006506F2" w:rsidRDefault="006506F2" w:rsidP="00A85487">
      <w:pPr>
        <w:spacing w:before="100" w:after="200" w:line="276" w:lineRule="auto"/>
        <w:jc w:val="both"/>
        <w:rPr>
          <w:rFonts w:ascii="Times New Roman" w:hAnsi="Times New Roman" w:cs="Times New Roman"/>
          <w:sz w:val="24"/>
        </w:rPr>
      </w:pPr>
      <w:r w:rsidRPr="006506F2">
        <w:rPr>
          <w:rFonts w:ascii="Times New Roman" w:hAnsi="Times New Roman" w:cs="Times New Roman"/>
          <w:sz w:val="24"/>
        </w:rPr>
        <w:t>Pour mesurer la satisfaction des employeurs de manière globale, deux types de taux de satisfaction ont été utilisés, à savoir, le taux synthétique et le taux basique.</w:t>
      </w:r>
      <w:r w:rsidRPr="006506F2">
        <w:rPr>
          <w:rFonts w:ascii="Times New Roman" w:hAnsi="Times New Roman" w:cs="Times New Roman"/>
          <w:bCs/>
          <w:sz w:val="24"/>
        </w:rPr>
        <w:t xml:space="preserve"> En effet, le taux de satisfaction synthétique global des employeurs est de 77,2% contre 76,5% pour le taux global basique, soit une différence de 0,7 points de pourcentage.</w:t>
      </w:r>
    </w:p>
    <w:p w14:paraId="01EEF734" w14:textId="335D5E28" w:rsidR="006506F2" w:rsidRPr="006506F2" w:rsidRDefault="006506F2" w:rsidP="00A85487">
      <w:pPr>
        <w:spacing w:before="100" w:after="200" w:line="276" w:lineRule="auto"/>
        <w:jc w:val="both"/>
        <w:rPr>
          <w:rFonts w:ascii="Times New Roman" w:hAnsi="Times New Roman" w:cs="Times New Roman"/>
          <w:sz w:val="24"/>
        </w:rPr>
      </w:pPr>
      <w:r w:rsidRPr="006506F2">
        <w:rPr>
          <w:rFonts w:ascii="Times New Roman" w:hAnsi="Times New Roman" w:cs="Times New Roman"/>
          <w:sz w:val="24"/>
        </w:rPr>
        <w:t xml:space="preserve">Pour le domaine de compétences « savoirs ou connaissances », les employeurs ont exprimé une plus grande satisfaction vis-à-vis des sortants des centres par rapport à certaines compétences, particulièrement pour leurs connaissances des techniques de diagnostiques, du métier, des normes techniques du métier et du rôle et des fonctions des outils /des équipements, avec respectivement </w:t>
      </w:r>
      <w:r w:rsidR="006867D5">
        <w:rPr>
          <w:rFonts w:ascii="Times New Roman" w:hAnsi="Times New Roman" w:cs="Times New Roman"/>
          <w:sz w:val="24"/>
        </w:rPr>
        <w:t>des</w:t>
      </w:r>
      <w:r w:rsidRPr="006506F2">
        <w:rPr>
          <w:rFonts w:ascii="Times New Roman" w:hAnsi="Times New Roman" w:cs="Times New Roman"/>
          <w:sz w:val="24"/>
        </w:rPr>
        <w:t xml:space="preserve"> taux de 77%, 77%, 76 et 76%. Quant au domaine de compétences savoir-être, </w:t>
      </w:r>
      <w:r w:rsidRPr="006506F2">
        <w:rPr>
          <w:rFonts w:ascii="Times New Roman" w:hAnsi="Times New Roman" w:cs="Times New Roman"/>
          <w:bCs/>
          <w:sz w:val="24"/>
        </w:rPr>
        <w:t>plus de huit employeurs sur dix sont satisfaits des compétences comme le respect mutuel, le respect des règles d’hygiène et de sécurité, l’amour du travail, la disponibilité, la ponctualité, la communication et le respect du règlement intérieur de l’entreprise</w:t>
      </w:r>
      <w:r w:rsidRPr="006506F2">
        <w:rPr>
          <w:rFonts w:ascii="Times New Roman" w:hAnsi="Times New Roman" w:cs="Times New Roman"/>
          <w:sz w:val="24"/>
        </w:rPr>
        <w:t>.  Par contre, l’analyse du domaine de compétences savoir-faire, montre qu’au moins 70% des employeurs sont satisfaits, quelle que soit la phase ou la compétence visée des employés.</w:t>
      </w:r>
    </w:p>
    <w:p w14:paraId="484FA728" w14:textId="6AB2F878" w:rsidR="00765F6A" w:rsidRPr="006506F2" w:rsidRDefault="006506F2" w:rsidP="00A85487">
      <w:pPr>
        <w:spacing w:before="100" w:after="200" w:line="276" w:lineRule="auto"/>
        <w:jc w:val="both"/>
        <w:rPr>
          <w:rFonts w:ascii="Times New Roman" w:hAnsi="Times New Roman" w:cs="Times New Roman"/>
          <w:bCs/>
          <w:sz w:val="24"/>
        </w:rPr>
      </w:pPr>
      <w:r w:rsidRPr="006506F2">
        <w:rPr>
          <w:rFonts w:ascii="Times New Roman" w:hAnsi="Times New Roman" w:cs="Times New Roman"/>
          <w:bCs/>
          <w:sz w:val="24"/>
        </w:rPr>
        <w:t>On constate, quelle que soit la compétence, les employeurs du secteur de la restauration sont moins satisfaits de leurs employés. En effet, tous les autres employeurs sont plus satisfaits par rapport à la compétence « savoir-être » que tous les autres domaines de compétences.</w:t>
      </w:r>
      <w:r w:rsidR="00765F6A">
        <w:rPr>
          <w:rFonts w:ascii="Times New Roman" w:hAnsi="Times New Roman" w:cs="Times New Roman"/>
          <w:bCs/>
          <w:sz w:val="24"/>
          <w:szCs w:val="20"/>
        </w:rPr>
        <w:br w:type="page"/>
      </w:r>
    </w:p>
    <w:p w14:paraId="7CD2FB06" w14:textId="328F1C98" w:rsidR="00912EC0" w:rsidRPr="00147149" w:rsidRDefault="000F79F4" w:rsidP="00FC038B">
      <w:pPr>
        <w:pStyle w:val="Titre1"/>
      </w:pPr>
      <w:bookmarkStart w:id="19" w:name="_Toc52873198"/>
      <w:r w:rsidRPr="00147149">
        <w:lastRenderedPageBreak/>
        <w:t>INTRODUCTION</w:t>
      </w:r>
      <w:bookmarkEnd w:id="19"/>
    </w:p>
    <w:p w14:paraId="44F52066" w14:textId="2025BC99" w:rsidR="00912EC0" w:rsidRPr="00FC038B" w:rsidDel="00872D77" w:rsidRDefault="00912EC0" w:rsidP="00B06070">
      <w:pPr>
        <w:pStyle w:val="Titre2"/>
        <w:spacing w:line="276" w:lineRule="auto"/>
        <w:rPr>
          <w:del w:id="20" w:author="USER" w:date="2021-01-06T09:49:00Z"/>
          <w:rFonts w:ascii="Times New Roman" w:hAnsi="Times New Roman" w:cs="Times New Roman"/>
          <w:sz w:val="32"/>
          <w:szCs w:val="22"/>
        </w:rPr>
      </w:pPr>
      <w:bookmarkStart w:id="21" w:name="_Toc52873199"/>
      <w:del w:id="22" w:author="USER" w:date="2021-01-06T09:49:00Z">
        <w:r w:rsidRPr="00FC038B" w:rsidDel="00872D77">
          <w:rPr>
            <w:rFonts w:ascii="Times New Roman" w:hAnsi="Times New Roman" w:cs="Times New Roman"/>
            <w:sz w:val="32"/>
            <w:szCs w:val="22"/>
          </w:rPr>
          <w:delText>Contexte et justification</w:delText>
        </w:r>
        <w:bookmarkEnd w:id="21"/>
      </w:del>
    </w:p>
    <w:p w14:paraId="674F170E" w14:textId="77777777" w:rsidR="00487E74" w:rsidRPr="00487E74" w:rsidRDefault="00487E74" w:rsidP="00487E74">
      <w:pPr>
        <w:jc w:val="both"/>
        <w:rPr>
          <w:rFonts w:ascii="Times New Roman" w:hAnsi="Times New Roman" w:cs="Times New Roman"/>
          <w:sz w:val="24"/>
          <w:szCs w:val="24"/>
        </w:rPr>
      </w:pPr>
      <w:r w:rsidRPr="00487E74">
        <w:rPr>
          <w:rFonts w:ascii="Times New Roman" w:hAnsi="Times New Roman" w:cs="Times New Roman"/>
          <w:sz w:val="24"/>
          <w:szCs w:val="24"/>
        </w:rPr>
        <w:t xml:space="preserve">L’un des objectifs les plus importants d’un centre de formation professionnelle consiste à ce que ses apprenants trouvent un emploi à leur sortie du centre, ou qu’ils créent leur propre emploi. </w:t>
      </w:r>
    </w:p>
    <w:p w14:paraId="51CC4CB3" w14:textId="47CB7CFE" w:rsidR="00487E74" w:rsidRPr="00487E74" w:rsidRDefault="00487E74" w:rsidP="00487E74">
      <w:pPr>
        <w:jc w:val="both"/>
        <w:rPr>
          <w:rFonts w:ascii="Times New Roman" w:hAnsi="Times New Roman" w:cs="Times New Roman"/>
          <w:sz w:val="24"/>
          <w:szCs w:val="24"/>
        </w:rPr>
      </w:pPr>
      <w:r w:rsidRPr="00487E74">
        <w:rPr>
          <w:rFonts w:ascii="Times New Roman" w:hAnsi="Times New Roman" w:cs="Times New Roman"/>
          <w:sz w:val="24"/>
          <w:szCs w:val="24"/>
        </w:rPr>
        <w:t xml:space="preserve">Cet objectif traduit ainsi l’adéquation entre la formation assurée par le centre et les besoins du marché du travail. Un centre qui atteint un taux d’insertion élevé de ses apprenants est donc celui qui répond de façon satisfaisante à la demande, et qui a donc de bonnes performances. </w:t>
      </w:r>
    </w:p>
    <w:p w14:paraId="1F2FEC7A" w14:textId="1B23CF11" w:rsidR="00487E74" w:rsidRPr="00487E74" w:rsidRDefault="00487E74" w:rsidP="00487E74">
      <w:pPr>
        <w:jc w:val="both"/>
        <w:rPr>
          <w:rFonts w:ascii="Times New Roman" w:hAnsi="Times New Roman" w:cs="Times New Roman"/>
          <w:sz w:val="24"/>
          <w:szCs w:val="24"/>
        </w:rPr>
      </w:pPr>
      <w:r w:rsidRPr="00487E74">
        <w:rPr>
          <w:rFonts w:ascii="Times New Roman" w:hAnsi="Times New Roman" w:cs="Times New Roman"/>
          <w:sz w:val="24"/>
          <w:szCs w:val="24"/>
        </w:rPr>
        <w:t>Cette connaissance de l’insertion des apprenants relève de la responsabilité du centre, en premier lieu. En effet, celui-ci ne doit pas former les jeunes en fonction d’un programme adressé par ses autorités de tutelle, sans se préoccuper de la question des débouchés offerts à ses apprenants.</w:t>
      </w:r>
    </w:p>
    <w:p w14:paraId="19AC36DD" w14:textId="723A6BEE" w:rsidR="00487E74" w:rsidRPr="00487E74" w:rsidRDefault="00487E74" w:rsidP="00487E74">
      <w:pPr>
        <w:jc w:val="both"/>
        <w:rPr>
          <w:rFonts w:ascii="Times New Roman" w:hAnsi="Times New Roman" w:cs="Times New Roman"/>
          <w:sz w:val="24"/>
          <w:szCs w:val="24"/>
        </w:rPr>
      </w:pPr>
      <w:r w:rsidRPr="00487E74">
        <w:rPr>
          <w:rFonts w:ascii="Times New Roman" w:hAnsi="Times New Roman" w:cs="Times New Roman"/>
          <w:sz w:val="24"/>
          <w:szCs w:val="24"/>
        </w:rPr>
        <w:t>Pour pallier à ces disfonctionnements, le Mali a convenu avec la Coopération Luxembourgeoise d’un Programme Indicatif de Coopération (PIC III) composé de trois (3) programmes sectoriels dont le programme MLI/022 : Formation et Insertion professionnelle.</w:t>
      </w:r>
    </w:p>
    <w:p w14:paraId="60E326BD" w14:textId="464B7103" w:rsidR="00487E74" w:rsidRPr="00487E74" w:rsidRDefault="00487E74" w:rsidP="00487E74">
      <w:pPr>
        <w:jc w:val="both"/>
        <w:rPr>
          <w:rFonts w:ascii="Times New Roman" w:hAnsi="Times New Roman" w:cs="Times New Roman"/>
          <w:sz w:val="24"/>
          <w:szCs w:val="24"/>
        </w:rPr>
      </w:pPr>
      <w:r w:rsidRPr="00487E74">
        <w:rPr>
          <w:rFonts w:ascii="Times New Roman" w:hAnsi="Times New Roman" w:cs="Times New Roman"/>
          <w:sz w:val="24"/>
          <w:szCs w:val="24"/>
        </w:rPr>
        <w:t>Pour évaluer l'impact du projet, une série d’études a été programmée enfin de renseigner les indicateurs retenus dans les documents de stratégie et de politiques nationales. Parmi ses indicateurs, apparait le taux de satisfaction des employeurs par rapport aux compétences des sortants des centres appuyés par le programme MLI/022. Ces informations sont en effet utiles pour agir sur le processus de formation et pour en améliorer les performances.</w:t>
      </w:r>
    </w:p>
    <w:p w14:paraId="3A39962A" w14:textId="573B5B20" w:rsidR="00487E74" w:rsidRPr="00487E74" w:rsidRDefault="00487E74" w:rsidP="00487E74">
      <w:pPr>
        <w:jc w:val="both"/>
        <w:rPr>
          <w:rFonts w:ascii="Times New Roman" w:hAnsi="Times New Roman" w:cs="Times New Roman"/>
          <w:sz w:val="24"/>
          <w:szCs w:val="24"/>
        </w:rPr>
      </w:pPr>
      <w:r w:rsidRPr="00487E74">
        <w:rPr>
          <w:rFonts w:ascii="Times New Roman" w:hAnsi="Times New Roman" w:cs="Times New Roman"/>
          <w:sz w:val="24"/>
          <w:szCs w:val="24"/>
        </w:rPr>
        <w:t>Afin de renseigner chaque année les indicateurs clés du cadre logique du projet, la Coopération Luxembourgeoise a sollicité l’Observatoire National de l’Emploi et de Formation (ONEF) pour la réalisation d’une seconde étude, qui portera sur la satisfaction des employeurs des sortants insérés.</w:t>
      </w:r>
    </w:p>
    <w:p w14:paraId="4E42A8A4" w14:textId="77777777" w:rsidR="00487E74" w:rsidRPr="00487E74" w:rsidRDefault="00487E74" w:rsidP="00487E74">
      <w:pPr>
        <w:jc w:val="both"/>
        <w:rPr>
          <w:rFonts w:ascii="Times New Roman" w:hAnsi="Times New Roman" w:cs="Times New Roman"/>
          <w:sz w:val="24"/>
          <w:szCs w:val="24"/>
        </w:rPr>
      </w:pPr>
      <w:r w:rsidRPr="00487E74">
        <w:rPr>
          <w:rFonts w:ascii="Times New Roman" w:hAnsi="Times New Roman" w:cs="Times New Roman"/>
          <w:sz w:val="24"/>
          <w:szCs w:val="24"/>
        </w:rPr>
        <w:t>Mais une satisfaction s’exprime par rapport à un besoin ou une attente. La meilleure approche pour connaître la satisfaction des employeurs des sortants insérés est donc de recueillir d’abord leurs attentes pour pouvoir mieux mesurer le degré de leur satisfaction. C’est dans cette logique que l’équipe technique de l’ONEF a animé un atelier avec les employeurs des sortants enfin de recueillir leurs attentes. Les attentes recueillies auprès des employeurs ont permis d’affiner le questionnaire de l’enquête de satisfaction.</w:t>
      </w:r>
    </w:p>
    <w:p w14:paraId="0494F6C8" w14:textId="04194194" w:rsidR="00171ADF" w:rsidRDefault="00A80ECF" w:rsidP="0090654B">
      <w:pPr>
        <w:jc w:val="both"/>
        <w:rPr>
          <w:rFonts w:ascii="Times New Roman" w:hAnsi="Times New Roman" w:cs="Times New Roman"/>
          <w:sz w:val="24"/>
          <w:szCs w:val="24"/>
        </w:rPr>
      </w:pPr>
      <w:r w:rsidRPr="00A80ECF">
        <w:rPr>
          <w:rFonts w:ascii="Times New Roman" w:hAnsi="Times New Roman" w:cs="Times New Roman"/>
          <w:sz w:val="24"/>
          <w:szCs w:val="24"/>
        </w:rPr>
        <w:t xml:space="preserve">Pour rappel, une enquête de satisfaction peut être réalisée de manière périodique (annuellement en général), à différents niveaux (national, régional ou local c’est-à-dire au niveau du centre de formation), soit pour un secteur économique, pour une filière ou un métier. </w:t>
      </w:r>
    </w:p>
    <w:p w14:paraId="08F6EE1B" w14:textId="7D891E41" w:rsidR="00487E74" w:rsidRPr="0090654B" w:rsidRDefault="00171ADF" w:rsidP="00171ADF">
      <w:pPr>
        <w:spacing w:before="100"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96E87E2" w14:textId="04B3C61E" w:rsidR="00912EC0" w:rsidRPr="00FC038B" w:rsidRDefault="00912EC0" w:rsidP="00B06070">
      <w:pPr>
        <w:pStyle w:val="Titre2"/>
        <w:spacing w:line="276" w:lineRule="auto"/>
        <w:rPr>
          <w:rFonts w:ascii="Times New Roman" w:hAnsi="Times New Roman" w:cs="Times New Roman"/>
          <w:sz w:val="32"/>
          <w:szCs w:val="22"/>
        </w:rPr>
      </w:pPr>
      <w:bookmarkStart w:id="23" w:name="_Toc52873200"/>
      <w:r w:rsidRPr="00FC038B">
        <w:rPr>
          <w:rFonts w:ascii="Times New Roman" w:hAnsi="Times New Roman" w:cs="Times New Roman"/>
          <w:sz w:val="32"/>
          <w:szCs w:val="22"/>
        </w:rPr>
        <w:lastRenderedPageBreak/>
        <w:t>Objectif</w:t>
      </w:r>
      <w:bookmarkEnd w:id="23"/>
      <w:r w:rsidRPr="00FC038B">
        <w:rPr>
          <w:rFonts w:ascii="Times New Roman" w:hAnsi="Times New Roman" w:cs="Times New Roman"/>
          <w:sz w:val="32"/>
          <w:szCs w:val="22"/>
        </w:rPr>
        <w:t xml:space="preserve"> </w:t>
      </w:r>
    </w:p>
    <w:p w14:paraId="70E6139C" w14:textId="36D2B2BF" w:rsidR="00171ADF" w:rsidRPr="00171ADF" w:rsidRDefault="00171ADF" w:rsidP="00171ADF">
      <w:pPr>
        <w:spacing w:after="0"/>
        <w:jc w:val="both"/>
        <w:rPr>
          <w:rFonts w:ascii="Times New Roman" w:hAnsi="Times New Roman" w:cs="Times New Roman"/>
          <w:sz w:val="24"/>
          <w:szCs w:val="24"/>
        </w:rPr>
      </w:pPr>
      <w:r w:rsidRPr="00171ADF">
        <w:rPr>
          <w:rFonts w:ascii="Times New Roman" w:hAnsi="Times New Roman" w:cs="Times New Roman"/>
          <w:sz w:val="24"/>
          <w:szCs w:val="24"/>
        </w:rPr>
        <w:t>L'objectif général de cette étude est de déterminer le taux de satisfaction des employeurs par rapport aux compétences des sortants des centres de formation professionnelles appuyés par le programme MLI/022 dans la ZCO.</w:t>
      </w:r>
    </w:p>
    <w:p w14:paraId="458B45B4" w14:textId="77777777" w:rsidR="00171ADF" w:rsidRPr="00171ADF" w:rsidRDefault="00171ADF" w:rsidP="00171ADF">
      <w:pPr>
        <w:spacing w:after="0"/>
        <w:jc w:val="both"/>
        <w:rPr>
          <w:rFonts w:ascii="Times New Roman" w:hAnsi="Times New Roman" w:cs="Times New Roman"/>
          <w:b/>
          <w:sz w:val="24"/>
          <w:szCs w:val="24"/>
        </w:rPr>
      </w:pPr>
      <w:r w:rsidRPr="00171ADF">
        <w:rPr>
          <w:rFonts w:ascii="Times New Roman" w:hAnsi="Times New Roman" w:cs="Times New Roman"/>
          <w:sz w:val="24"/>
          <w:szCs w:val="24"/>
        </w:rPr>
        <w:t>De façon spécifique, l’étude permettra de :</w:t>
      </w:r>
    </w:p>
    <w:p w14:paraId="0AFDD1F3" w14:textId="61D9EEA3" w:rsidR="00171ADF" w:rsidRPr="00171ADF" w:rsidRDefault="00171ADF" w:rsidP="00C65A85">
      <w:pPr>
        <w:numPr>
          <w:ilvl w:val="0"/>
          <w:numId w:val="49"/>
        </w:numPr>
        <w:spacing w:after="0"/>
        <w:jc w:val="both"/>
        <w:rPr>
          <w:rFonts w:ascii="Times New Roman" w:hAnsi="Times New Roman" w:cs="Times New Roman"/>
          <w:sz w:val="24"/>
          <w:szCs w:val="24"/>
        </w:rPr>
      </w:pPr>
      <w:r w:rsidRPr="00171ADF">
        <w:rPr>
          <w:rFonts w:ascii="Times New Roman" w:hAnsi="Times New Roman" w:cs="Times New Roman"/>
          <w:sz w:val="24"/>
          <w:szCs w:val="24"/>
        </w:rPr>
        <w:t>identifier les entreprises des sortants insérés et leurs caractéristiques</w:t>
      </w:r>
      <w:ins w:id="24" w:author="USER" w:date="2021-01-06T09:50:00Z">
        <w:r w:rsidR="00872D77">
          <w:rPr>
            <w:rFonts w:ascii="Times New Roman" w:hAnsi="Times New Roman" w:cs="Times New Roman"/>
            <w:sz w:val="24"/>
            <w:szCs w:val="24"/>
          </w:rPr>
          <w:t xml:space="preserve"> </w:t>
        </w:r>
      </w:ins>
      <w:r w:rsidRPr="00171ADF">
        <w:rPr>
          <w:rFonts w:ascii="Times New Roman" w:hAnsi="Times New Roman" w:cs="Times New Roman"/>
          <w:sz w:val="24"/>
          <w:szCs w:val="24"/>
        </w:rPr>
        <w:t>;</w:t>
      </w:r>
    </w:p>
    <w:p w14:paraId="466C1CA9" w14:textId="64BD6A12" w:rsidR="00171ADF" w:rsidRPr="00171ADF" w:rsidRDefault="00171ADF" w:rsidP="00C65A85">
      <w:pPr>
        <w:numPr>
          <w:ilvl w:val="0"/>
          <w:numId w:val="49"/>
        </w:numPr>
        <w:spacing w:after="0"/>
        <w:jc w:val="both"/>
        <w:rPr>
          <w:rFonts w:ascii="Times New Roman" w:hAnsi="Times New Roman" w:cs="Times New Roman"/>
          <w:sz w:val="24"/>
          <w:szCs w:val="24"/>
        </w:rPr>
      </w:pPr>
      <w:bookmarkStart w:id="25" w:name="_Hlk5609745"/>
      <w:r w:rsidRPr="00171ADF">
        <w:rPr>
          <w:rFonts w:ascii="Times New Roman" w:hAnsi="Times New Roman" w:cs="Times New Roman"/>
          <w:sz w:val="24"/>
          <w:szCs w:val="24"/>
        </w:rPr>
        <w:t xml:space="preserve">analyser les recrutements (critères, évolution dans le temps, etc.) dans les entreprises des sortants des centres concernés ; </w:t>
      </w:r>
      <w:bookmarkEnd w:id="25"/>
    </w:p>
    <w:p w14:paraId="3C9460E0" w14:textId="165FEAB8" w:rsidR="00171ADF" w:rsidRPr="00171ADF" w:rsidRDefault="00171ADF" w:rsidP="00C65A85">
      <w:pPr>
        <w:numPr>
          <w:ilvl w:val="0"/>
          <w:numId w:val="49"/>
        </w:numPr>
        <w:spacing w:after="0"/>
        <w:jc w:val="both"/>
        <w:rPr>
          <w:rFonts w:ascii="Times New Roman" w:hAnsi="Times New Roman" w:cs="Times New Roman"/>
          <w:sz w:val="24"/>
          <w:szCs w:val="24"/>
        </w:rPr>
      </w:pPr>
      <w:r w:rsidRPr="00171ADF">
        <w:rPr>
          <w:rFonts w:ascii="Times New Roman" w:hAnsi="Times New Roman" w:cs="Times New Roman"/>
          <w:sz w:val="24"/>
          <w:szCs w:val="24"/>
        </w:rPr>
        <w:t>étudier le processus d’intégration</w:t>
      </w:r>
      <w:r w:rsidR="00D64D14">
        <w:rPr>
          <w:rFonts w:ascii="Times New Roman" w:hAnsi="Times New Roman" w:cs="Times New Roman"/>
          <w:sz w:val="24"/>
          <w:szCs w:val="24"/>
        </w:rPr>
        <w:t xml:space="preserve"> </w:t>
      </w:r>
      <w:r w:rsidRPr="00171ADF">
        <w:rPr>
          <w:rFonts w:ascii="Times New Roman" w:hAnsi="Times New Roman" w:cs="Times New Roman"/>
          <w:sz w:val="24"/>
          <w:szCs w:val="24"/>
        </w:rPr>
        <w:t>des recrues dans les entreprises ;</w:t>
      </w:r>
    </w:p>
    <w:p w14:paraId="23555748" w14:textId="77777777" w:rsidR="00171ADF" w:rsidRPr="00171ADF" w:rsidRDefault="00171ADF" w:rsidP="00C65A85">
      <w:pPr>
        <w:numPr>
          <w:ilvl w:val="0"/>
          <w:numId w:val="49"/>
        </w:numPr>
        <w:spacing w:after="0"/>
        <w:jc w:val="both"/>
        <w:rPr>
          <w:rFonts w:ascii="Times New Roman" w:hAnsi="Times New Roman" w:cs="Times New Roman"/>
          <w:sz w:val="24"/>
          <w:szCs w:val="24"/>
        </w:rPr>
      </w:pPr>
      <w:r w:rsidRPr="00171ADF">
        <w:rPr>
          <w:rFonts w:ascii="Times New Roman" w:hAnsi="Times New Roman" w:cs="Times New Roman"/>
          <w:sz w:val="24"/>
          <w:szCs w:val="24"/>
        </w:rPr>
        <w:t>déterminer le niveau des attentes et de mesurer le niveau de satisfaction des employeurs des sortants insérés ;</w:t>
      </w:r>
    </w:p>
    <w:p w14:paraId="17A5CE75" w14:textId="0B962FFA" w:rsidR="00171ADF" w:rsidRPr="00D64D14" w:rsidRDefault="00171ADF" w:rsidP="00D64D14">
      <w:pPr>
        <w:numPr>
          <w:ilvl w:val="0"/>
          <w:numId w:val="49"/>
        </w:numPr>
        <w:spacing w:after="0"/>
        <w:jc w:val="both"/>
        <w:rPr>
          <w:rFonts w:ascii="Times New Roman" w:hAnsi="Times New Roman" w:cs="Times New Roman"/>
          <w:sz w:val="24"/>
          <w:szCs w:val="24"/>
        </w:rPr>
      </w:pPr>
      <w:r w:rsidRPr="00171ADF">
        <w:rPr>
          <w:rFonts w:ascii="Times New Roman" w:hAnsi="Times New Roman" w:cs="Times New Roman"/>
          <w:sz w:val="24"/>
          <w:szCs w:val="24"/>
        </w:rPr>
        <w:t>apprécier le niveau de satisfaction des employeurs par rapport aux attentes formulées</w:t>
      </w:r>
    </w:p>
    <w:p w14:paraId="7FC430DB" w14:textId="359E5E95" w:rsidR="0090654B" w:rsidRDefault="00171ADF" w:rsidP="00C65A85">
      <w:pPr>
        <w:numPr>
          <w:ilvl w:val="0"/>
          <w:numId w:val="49"/>
        </w:numPr>
        <w:spacing w:after="0"/>
        <w:jc w:val="both"/>
        <w:rPr>
          <w:rFonts w:ascii="Times New Roman" w:hAnsi="Times New Roman" w:cs="Times New Roman"/>
          <w:sz w:val="24"/>
          <w:szCs w:val="24"/>
        </w:rPr>
      </w:pPr>
      <w:r w:rsidRPr="00171ADF">
        <w:rPr>
          <w:rFonts w:ascii="Times New Roman" w:hAnsi="Times New Roman" w:cs="Times New Roman"/>
          <w:sz w:val="24"/>
          <w:szCs w:val="24"/>
        </w:rPr>
        <w:t>Formuler des recommandations pour juguler les faiblesses et renforcer les résultats positifs.</w:t>
      </w:r>
    </w:p>
    <w:p w14:paraId="179F541F" w14:textId="77777777" w:rsidR="00CC33C4" w:rsidRPr="00CC33C4" w:rsidRDefault="00CC33C4" w:rsidP="00CC33C4">
      <w:pPr>
        <w:spacing w:after="0"/>
        <w:ind w:left="720"/>
        <w:jc w:val="both"/>
        <w:rPr>
          <w:rFonts w:ascii="Times New Roman" w:hAnsi="Times New Roman" w:cs="Times New Roman"/>
          <w:sz w:val="24"/>
          <w:szCs w:val="24"/>
        </w:rPr>
      </w:pPr>
    </w:p>
    <w:p w14:paraId="495F35F9" w14:textId="1D527476" w:rsidR="00912EC0" w:rsidRPr="00FC038B" w:rsidRDefault="00912EC0" w:rsidP="00FC038B">
      <w:pPr>
        <w:pStyle w:val="Titre2"/>
        <w:spacing w:line="276" w:lineRule="auto"/>
        <w:rPr>
          <w:rFonts w:ascii="Times New Roman" w:hAnsi="Times New Roman" w:cs="Times New Roman"/>
          <w:sz w:val="32"/>
          <w:szCs w:val="22"/>
        </w:rPr>
      </w:pPr>
      <w:bookmarkStart w:id="26" w:name="_Toc52873201"/>
      <w:r w:rsidRPr="00FC038B">
        <w:rPr>
          <w:rFonts w:ascii="Times New Roman" w:hAnsi="Times New Roman" w:cs="Times New Roman"/>
          <w:sz w:val="32"/>
          <w:szCs w:val="22"/>
        </w:rPr>
        <w:t>Méthodologi</w:t>
      </w:r>
      <w:r w:rsidR="00407B72" w:rsidRPr="00FC038B">
        <w:rPr>
          <w:rFonts w:ascii="Times New Roman" w:hAnsi="Times New Roman" w:cs="Times New Roman"/>
          <w:sz w:val="32"/>
          <w:szCs w:val="22"/>
        </w:rPr>
        <w:t>e</w:t>
      </w:r>
      <w:bookmarkEnd w:id="26"/>
    </w:p>
    <w:p w14:paraId="7F4A98C6" w14:textId="04E54397" w:rsidR="00AD00BD" w:rsidRPr="00FC038B" w:rsidRDefault="00AD00BD" w:rsidP="00C65A85">
      <w:pPr>
        <w:pStyle w:val="Titre3"/>
        <w:numPr>
          <w:ilvl w:val="0"/>
          <w:numId w:val="48"/>
        </w:numPr>
        <w:rPr>
          <w:rFonts w:ascii="Times New Roman" w:hAnsi="Times New Roman" w:cs="Times New Roman"/>
        </w:rPr>
      </w:pPr>
      <w:bookmarkStart w:id="27" w:name="_Toc52873202"/>
      <w:r w:rsidRPr="00FC038B">
        <w:rPr>
          <w:rFonts w:ascii="Times New Roman" w:hAnsi="Times New Roman" w:cs="Times New Roman"/>
        </w:rPr>
        <w:t>Réalisation de l’enquête</w:t>
      </w:r>
      <w:bookmarkEnd w:id="27"/>
    </w:p>
    <w:p w14:paraId="437C7099" w14:textId="1E5A5D8E" w:rsidR="00AA198C" w:rsidRPr="00AA198C" w:rsidRDefault="00AA198C" w:rsidP="00AA198C">
      <w:pPr>
        <w:jc w:val="both"/>
        <w:rPr>
          <w:rFonts w:ascii="Times New Roman" w:hAnsi="Times New Roman" w:cs="Times New Roman"/>
          <w:sz w:val="24"/>
          <w:szCs w:val="24"/>
        </w:rPr>
      </w:pPr>
      <w:r w:rsidRPr="00AA198C">
        <w:rPr>
          <w:rFonts w:ascii="Times New Roman" w:hAnsi="Times New Roman" w:cs="Times New Roman"/>
          <w:sz w:val="24"/>
          <w:szCs w:val="24"/>
        </w:rPr>
        <w:t>La population cible de l’enquête sur la satisfaction des employeurs des sortants</w:t>
      </w:r>
      <w:r w:rsidRPr="00AA198C">
        <w:rPr>
          <w:rFonts w:ascii="Times New Roman" w:hAnsi="Times New Roman" w:cs="Times New Roman"/>
          <w:sz w:val="24"/>
          <w:szCs w:val="24"/>
          <w:vertAlign w:val="superscript"/>
        </w:rPr>
        <w:footnoteReference w:id="1"/>
      </w:r>
      <w:r w:rsidRPr="00AA198C">
        <w:rPr>
          <w:rFonts w:ascii="Times New Roman" w:hAnsi="Times New Roman" w:cs="Times New Roman"/>
          <w:sz w:val="24"/>
          <w:szCs w:val="24"/>
        </w:rPr>
        <w:t xml:space="preserve"> des centres de formation professionnelle appuyés par </w:t>
      </w:r>
      <w:r w:rsidR="00655967">
        <w:rPr>
          <w:rFonts w:ascii="Times New Roman" w:hAnsi="Times New Roman" w:cs="Times New Roman"/>
          <w:sz w:val="24"/>
          <w:szCs w:val="24"/>
        </w:rPr>
        <w:t xml:space="preserve">programme MLI022 dans sa zone d’intervention </w:t>
      </w:r>
      <w:r w:rsidRPr="00AA198C">
        <w:rPr>
          <w:rFonts w:ascii="Times New Roman" w:hAnsi="Times New Roman" w:cs="Times New Roman"/>
          <w:sz w:val="24"/>
          <w:szCs w:val="24"/>
        </w:rPr>
        <w:t xml:space="preserve">est constituée de l’ensemble des employeurs ayant recruté un ou plusieurs sortants. Donc le champ de l’enquête couvre l’ensemble des entreprises dans lesquelles les sortants des centres travaillent comme salariés ou employeurs d’autres sortants. La liste de ces entreprises a été constituée à partir des résultats de l’enquête sur l’insertion des sortants des centres. Lors de cette première enquête, les entreprises dans lesquelles les sortants travaillaient après leur formation et leur localisation ont été identifiées. Si le sortant a travaillé successivement dans plusieurs entreprises, celle dans laquelle il travaillait au moment de l’enquête insertion a été retenue pour l’enquête de satisfaction. Ainsi, les entreprises identifiées pour l’étude ont été localisées dans les régions de Kayes, Sikasso, Ségou et dans le district de Bamako. </w:t>
      </w:r>
    </w:p>
    <w:p w14:paraId="17F876F9" w14:textId="42A71886" w:rsidR="00AA198C" w:rsidRPr="00AA198C" w:rsidRDefault="00AA198C" w:rsidP="00AA198C">
      <w:pPr>
        <w:jc w:val="both"/>
        <w:rPr>
          <w:rFonts w:ascii="Times New Roman" w:hAnsi="Times New Roman" w:cs="Times New Roman"/>
          <w:sz w:val="24"/>
          <w:szCs w:val="24"/>
        </w:rPr>
      </w:pPr>
      <w:r w:rsidRPr="00AA198C">
        <w:rPr>
          <w:rFonts w:ascii="Times New Roman" w:hAnsi="Times New Roman" w:cs="Times New Roman"/>
          <w:sz w:val="24"/>
          <w:szCs w:val="24"/>
        </w:rPr>
        <w:t xml:space="preserve">Sur la base de la liste des employeurs qui ont été identifiés, un échantillon représentatif des différentes entreprises (domaines d’activité, localisation, sexe des entrepreneurs, etc.) a été construit et leurs responsables ont été invités à un atelier qui s’est tenu à Ségou les </w:t>
      </w:r>
      <w:r w:rsidR="00153663">
        <w:rPr>
          <w:rFonts w:ascii="Times New Roman" w:hAnsi="Times New Roman" w:cs="Times New Roman"/>
          <w:sz w:val="24"/>
          <w:szCs w:val="24"/>
        </w:rPr>
        <w:t>21</w:t>
      </w:r>
      <w:r w:rsidRPr="00AA198C">
        <w:rPr>
          <w:rFonts w:ascii="Times New Roman" w:hAnsi="Times New Roman" w:cs="Times New Roman"/>
          <w:sz w:val="24"/>
          <w:szCs w:val="24"/>
        </w:rPr>
        <w:t xml:space="preserve"> et </w:t>
      </w:r>
      <w:r w:rsidR="00153663">
        <w:rPr>
          <w:rFonts w:ascii="Times New Roman" w:hAnsi="Times New Roman" w:cs="Times New Roman"/>
          <w:sz w:val="24"/>
          <w:szCs w:val="24"/>
        </w:rPr>
        <w:t>22</w:t>
      </w:r>
      <w:r w:rsidRPr="00AA198C">
        <w:rPr>
          <w:rFonts w:ascii="Times New Roman" w:hAnsi="Times New Roman" w:cs="Times New Roman"/>
          <w:sz w:val="24"/>
          <w:szCs w:val="24"/>
        </w:rPr>
        <w:t xml:space="preserve"> </w:t>
      </w:r>
      <w:r w:rsidR="00153663">
        <w:rPr>
          <w:rFonts w:ascii="Times New Roman" w:hAnsi="Times New Roman" w:cs="Times New Roman"/>
          <w:sz w:val="24"/>
          <w:szCs w:val="24"/>
        </w:rPr>
        <w:t>juillet</w:t>
      </w:r>
      <w:r w:rsidRPr="00AA198C">
        <w:rPr>
          <w:rFonts w:ascii="Times New Roman" w:hAnsi="Times New Roman" w:cs="Times New Roman"/>
          <w:sz w:val="24"/>
          <w:szCs w:val="24"/>
        </w:rPr>
        <w:t xml:space="preserve"> 20</w:t>
      </w:r>
      <w:r w:rsidR="00153663">
        <w:rPr>
          <w:rFonts w:ascii="Times New Roman" w:hAnsi="Times New Roman" w:cs="Times New Roman"/>
          <w:sz w:val="24"/>
          <w:szCs w:val="24"/>
        </w:rPr>
        <w:t>20</w:t>
      </w:r>
      <w:r w:rsidRPr="00AA198C">
        <w:rPr>
          <w:rFonts w:ascii="Times New Roman" w:hAnsi="Times New Roman" w:cs="Times New Roman"/>
          <w:sz w:val="24"/>
          <w:szCs w:val="24"/>
        </w:rPr>
        <w:t xml:space="preserve">. Ce </w:t>
      </w:r>
      <w:r w:rsidR="00343391">
        <w:rPr>
          <w:rFonts w:ascii="Times New Roman" w:hAnsi="Times New Roman" w:cs="Times New Roman"/>
          <w:sz w:val="24"/>
          <w:szCs w:val="24"/>
        </w:rPr>
        <w:t xml:space="preserve">nouvel </w:t>
      </w:r>
      <w:r w:rsidRPr="00AA198C">
        <w:rPr>
          <w:rFonts w:ascii="Times New Roman" w:hAnsi="Times New Roman" w:cs="Times New Roman"/>
          <w:sz w:val="24"/>
          <w:szCs w:val="24"/>
        </w:rPr>
        <w:t xml:space="preserve">atelier a permis de </w:t>
      </w:r>
      <w:r w:rsidR="00343391">
        <w:rPr>
          <w:rFonts w:ascii="Times New Roman" w:hAnsi="Times New Roman" w:cs="Times New Roman"/>
          <w:sz w:val="24"/>
          <w:szCs w:val="24"/>
        </w:rPr>
        <w:t xml:space="preserve">revoir certaines attentes et de </w:t>
      </w:r>
      <w:r w:rsidRPr="00AA198C">
        <w:rPr>
          <w:rFonts w:ascii="Times New Roman" w:hAnsi="Times New Roman" w:cs="Times New Roman"/>
          <w:sz w:val="24"/>
          <w:szCs w:val="24"/>
        </w:rPr>
        <w:t xml:space="preserve">recueillir </w:t>
      </w:r>
      <w:r w:rsidR="00343391">
        <w:rPr>
          <w:rFonts w:ascii="Times New Roman" w:hAnsi="Times New Roman" w:cs="Times New Roman"/>
          <w:sz w:val="24"/>
          <w:szCs w:val="24"/>
        </w:rPr>
        <w:t>de nouvelles</w:t>
      </w:r>
      <w:r w:rsidRPr="00AA198C">
        <w:rPr>
          <w:rFonts w:ascii="Times New Roman" w:hAnsi="Times New Roman" w:cs="Times New Roman"/>
          <w:sz w:val="24"/>
          <w:szCs w:val="24"/>
        </w:rPr>
        <w:t xml:space="preserve"> attentes des employeurs en termes de compétences vis-à-vis des sortants des centres de formation. Les attentes exprimées en termes de savoir ou connaissance, de savoir-être ou comportement et de savoir-faire ou habilité ont permis d’affiner et de finaliser le questionnaire de l’enquête. Lors de l’atelier, il a été constaté qu’une bonne partie des employeurs étaient analphabètes ou avaient un niveau très faible en français. Ce constat a été pris en compte dans la finalisation du questionnaire en simplifiant autant que possible les questions pour anticiper leur traduction en langues locales dans le but de faciliter leur compréhension par l’enquêté et, ainsi, garantir la qualité des réponses.  </w:t>
      </w:r>
    </w:p>
    <w:p w14:paraId="31F8FCAF" w14:textId="55E9603A" w:rsidR="00AA198C" w:rsidRPr="00AA198C" w:rsidRDefault="00AA198C" w:rsidP="00AA198C">
      <w:pPr>
        <w:jc w:val="both"/>
        <w:rPr>
          <w:rFonts w:ascii="Times New Roman" w:hAnsi="Times New Roman" w:cs="Times New Roman"/>
          <w:sz w:val="24"/>
          <w:szCs w:val="24"/>
        </w:rPr>
      </w:pPr>
      <w:r w:rsidRPr="00AA198C">
        <w:rPr>
          <w:rFonts w:ascii="Times New Roman" w:hAnsi="Times New Roman" w:cs="Times New Roman"/>
          <w:sz w:val="24"/>
          <w:szCs w:val="24"/>
        </w:rPr>
        <w:t xml:space="preserve">Pour assurer la fiabilité des données collectées, le questionnaire a été administré par des enquêteurs qui ont reçu, au préalable, une formation sur la formulation des questions, notamment en langue </w:t>
      </w:r>
      <w:r w:rsidR="00655967">
        <w:rPr>
          <w:rFonts w:ascii="Times New Roman" w:hAnsi="Times New Roman" w:cs="Times New Roman"/>
          <w:sz w:val="24"/>
          <w:szCs w:val="24"/>
        </w:rPr>
        <w:t>bamanankan</w:t>
      </w:r>
      <w:r w:rsidRPr="00AA198C">
        <w:rPr>
          <w:rFonts w:ascii="Times New Roman" w:hAnsi="Times New Roman" w:cs="Times New Roman"/>
          <w:sz w:val="24"/>
          <w:szCs w:val="24"/>
        </w:rPr>
        <w:t>, sur les concepts utilisés et la façon d’administrer les questions. L’enquête a été réalisée sous forme d’interview en face à face ou par téléphone quand le face-à-face avec l’enquêté n’était pas possible pour diverses raisons. Durant tout le déroulement de l’enquête sur le terrain, les superviseurs</w:t>
      </w:r>
      <w:r w:rsidRPr="00AA198C" w:rsidDel="002A7578">
        <w:rPr>
          <w:rFonts w:ascii="Times New Roman" w:hAnsi="Times New Roman" w:cs="Times New Roman"/>
          <w:sz w:val="24"/>
          <w:szCs w:val="24"/>
        </w:rPr>
        <w:t xml:space="preserve"> </w:t>
      </w:r>
      <w:r w:rsidRPr="00AA198C">
        <w:rPr>
          <w:rFonts w:ascii="Times New Roman" w:hAnsi="Times New Roman" w:cs="Times New Roman"/>
          <w:sz w:val="24"/>
          <w:szCs w:val="24"/>
        </w:rPr>
        <w:t>ont veillé à la fiabilité des données collectées en vérifiant régulièrement les informations collectées par les enquêteurs par des tests auprès des enquêtés tirés au hasard.</w:t>
      </w:r>
    </w:p>
    <w:p w14:paraId="6A1B5CD3" w14:textId="5B3E0F9F" w:rsidR="00CC33C4" w:rsidRDefault="00AA198C" w:rsidP="00AA198C">
      <w:pPr>
        <w:jc w:val="both"/>
        <w:rPr>
          <w:rFonts w:ascii="Times New Roman" w:hAnsi="Times New Roman" w:cs="Times New Roman"/>
          <w:sz w:val="24"/>
          <w:szCs w:val="24"/>
        </w:rPr>
      </w:pPr>
      <w:r w:rsidRPr="00AA198C">
        <w:rPr>
          <w:rFonts w:ascii="Times New Roman" w:hAnsi="Times New Roman" w:cs="Times New Roman"/>
          <w:sz w:val="24"/>
          <w:szCs w:val="24"/>
        </w:rPr>
        <w:t xml:space="preserve">Les données ont </w:t>
      </w:r>
      <w:r>
        <w:rPr>
          <w:rFonts w:ascii="Times New Roman" w:hAnsi="Times New Roman" w:cs="Times New Roman"/>
          <w:sz w:val="24"/>
          <w:szCs w:val="24"/>
        </w:rPr>
        <w:t xml:space="preserve">été </w:t>
      </w:r>
      <w:r w:rsidRPr="00AA198C">
        <w:rPr>
          <w:rFonts w:ascii="Times New Roman" w:hAnsi="Times New Roman" w:cs="Times New Roman"/>
          <w:sz w:val="24"/>
          <w:szCs w:val="24"/>
        </w:rPr>
        <w:t>collectées</w:t>
      </w:r>
      <w:r>
        <w:rPr>
          <w:rFonts w:ascii="Times New Roman" w:hAnsi="Times New Roman" w:cs="Times New Roman"/>
          <w:sz w:val="24"/>
          <w:szCs w:val="24"/>
        </w:rPr>
        <w:t xml:space="preserve"> à partir de la plateforme </w:t>
      </w:r>
      <w:r w:rsidRPr="00AA198C">
        <w:rPr>
          <w:rFonts w:ascii="Times New Roman" w:hAnsi="Times New Roman" w:cs="Times New Roman"/>
          <w:sz w:val="24"/>
          <w:szCs w:val="24"/>
        </w:rPr>
        <w:t>Kobotoolbox et exportées sur le logiciel SPSS pour permettre l’apurement et la production des principaux indicateurs de l’étude.</w:t>
      </w:r>
    </w:p>
    <w:p w14:paraId="0F6D200F" w14:textId="494C456C" w:rsidR="00AD00BD" w:rsidRPr="00FC038B" w:rsidRDefault="00AD00BD" w:rsidP="00FC038B">
      <w:pPr>
        <w:pStyle w:val="Titre3"/>
        <w:numPr>
          <w:ilvl w:val="0"/>
          <w:numId w:val="48"/>
        </w:numPr>
        <w:rPr>
          <w:rFonts w:ascii="Times New Roman" w:hAnsi="Times New Roman" w:cs="Times New Roman"/>
        </w:rPr>
      </w:pPr>
      <w:bookmarkStart w:id="28" w:name="_Toc52873203"/>
      <w:r w:rsidRPr="00FC038B">
        <w:rPr>
          <w:rFonts w:ascii="Times New Roman" w:hAnsi="Times New Roman" w:cs="Times New Roman"/>
        </w:rPr>
        <w:lastRenderedPageBreak/>
        <w:t>Calcul des taux de satisfaction</w:t>
      </w:r>
      <w:bookmarkEnd w:id="28"/>
    </w:p>
    <w:p w14:paraId="6873A129" w14:textId="77777777" w:rsidR="00AD00BD" w:rsidRDefault="00AD00BD" w:rsidP="00AD00BD">
      <w:pPr>
        <w:autoSpaceDE w:val="0"/>
        <w:autoSpaceDN w:val="0"/>
        <w:adjustRightInd w:val="0"/>
        <w:spacing w:after="0" w:line="276" w:lineRule="auto"/>
        <w:jc w:val="both"/>
        <w:rPr>
          <w:rFonts w:ascii="Times New Roman" w:hAnsi="Times New Roman" w:cs="Times New Roman"/>
          <w:sz w:val="24"/>
        </w:rPr>
      </w:pPr>
      <w:r w:rsidRPr="00147149">
        <w:rPr>
          <w:rFonts w:ascii="Times New Roman" w:hAnsi="Times New Roman" w:cs="Times New Roman"/>
          <w:sz w:val="24"/>
        </w:rPr>
        <w:t xml:space="preserve">Le taux de satisfaction est représenté par la proportion des employeurs qui se disent satisfaits de (i) la réactivité des centres de formation pour répondre à leurs besoins en main-d’œuvre qualifiées et de (ii) la compétence des sortants de ces centres. La présente étude traite uniquement </w:t>
      </w:r>
      <w:r>
        <w:rPr>
          <w:rFonts w:ascii="Times New Roman" w:hAnsi="Times New Roman" w:cs="Times New Roman"/>
          <w:sz w:val="24"/>
        </w:rPr>
        <w:t>le</w:t>
      </w:r>
      <w:r w:rsidRPr="00147149">
        <w:rPr>
          <w:rFonts w:ascii="Times New Roman" w:hAnsi="Times New Roman" w:cs="Times New Roman"/>
          <w:sz w:val="24"/>
        </w:rPr>
        <w:t xml:space="preserve"> second point. Ainsi, le taux de satisfaction est représenté par la proportion des employeurs qui se disent satisfaits de leurs employés compte tenu de leurs connaissances, de leurs capacités et de leurs attitudes à l’égard du travail. La satisfaction de l’employeur peut alors être définie comme étant l’opinion que l’employeur a de son employé. Cette opinion résulte de l’écart entre les attentes que l’employeur avait formulées au moment du recrutement de son employé et sa perception des compétences de ce dernier après l’avoir mis à l’épreuve à travers l’exercice de ses fonctions sur une période donnée.</w:t>
      </w:r>
    </w:p>
    <w:p w14:paraId="36FA8733" w14:textId="77777777" w:rsidR="00AD00BD" w:rsidRPr="00147149" w:rsidRDefault="00AD00BD" w:rsidP="00AD00BD">
      <w:pPr>
        <w:autoSpaceDE w:val="0"/>
        <w:autoSpaceDN w:val="0"/>
        <w:adjustRightInd w:val="0"/>
        <w:spacing w:after="0" w:line="276" w:lineRule="auto"/>
        <w:jc w:val="both"/>
        <w:rPr>
          <w:rFonts w:ascii="Times New Roman" w:hAnsi="Times New Roman" w:cs="Times New Roman"/>
          <w:sz w:val="24"/>
        </w:rPr>
      </w:pPr>
    </w:p>
    <w:p w14:paraId="4421792F" w14:textId="77777777" w:rsidR="00AD00BD" w:rsidRPr="00147149" w:rsidRDefault="00AD00BD" w:rsidP="00AD00BD">
      <w:pPr>
        <w:autoSpaceDE w:val="0"/>
        <w:autoSpaceDN w:val="0"/>
        <w:adjustRightInd w:val="0"/>
        <w:spacing w:after="120" w:line="276" w:lineRule="auto"/>
        <w:jc w:val="both"/>
        <w:rPr>
          <w:rFonts w:ascii="Times New Roman" w:hAnsi="Times New Roman" w:cs="Times New Roman"/>
          <w:sz w:val="24"/>
        </w:rPr>
      </w:pPr>
      <w:r w:rsidRPr="00147149">
        <w:rPr>
          <w:rFonts w:ascii="Times New Roman" w:hAnsi="Times New Roman" w:cs="Times New Roman"/>
          <w:b/>
          <w:sz w:val="24"/>
        </w:rPr>
        <w:t>L’employeur est donc satisfait s’il fournit une évaluation très supérieure à ses attentes, plutôt supérieure à ses attentes ou conforme à ses attentes.</w:t>
      </w:r>
      <w:r w:rsidRPr="00147149">
        <w:rPr>
          <w:rFonts w:ascii="Times New Roman" w:hAnsi="Times New Roman" w:cs="Times New Roman"/>
          <w:sz w:val="24"/>
        </w:rPr>
        <w:t xml:space="preserve"> Ainsi, les attentes exprimées sont à la base de l’évaluation de la satisfaction. Dès lors, des employeurs qui n’ont pas d’attentes ou des attentes faibles ne sont pris en compte dans le calcul du taux de satisfaction car ils ne pourront pas objectivement évaluer leur satisfaction par rapport aux compétences des employés. Sur cette base, le choix a été fait, pour le calcul de l’indicateur, de prendre uniquement en compte les employeurs qui avaient des attentes moyennes et fortes d’une part et, d’autre part, uniquement ceux qui ont affirmé être satisfaits et très satisfaits.</w:t>
      </w:r>
    </w:p>
    <w:p w14:paraId="5332C8C1" w14:textId="03AA10E7" w:rsidR="00AD00BD" w:rsidRPr="00147149" w:rsidRDefault="00AD00BD" w:rsidP="00AD00BD">
      <w:pPr>
        <w:spacing w:after="120" w:line="276" w:lineRule="auto"/>
        <w:jc w:val="both"/>
        <w:rPr>
          <w:rFonts w:ascii="Times New Roman" w:hAnsi="Times New Roman" w:cs="Times New Roman"/>
          <w:sz w:val="24"/>
        </w:rPr>
      </w:pPr>
      <w:r w:rsidRPr="00147149">
        <w:rPr>
          <w:rFonts w:ascii="Times New Roman" w:hAnsi="Times New Roman" w:cs="Times New Roman"/>
          <w:sz w:val="24"/>
        </w:rPr>
        <w:t>Pour cette étude, le cas des sortants qui sont en auto-emploi</w:t>
      </w:r>
      <w:r w:rsidR="006A1A2E">
        <w:rPr>
          <w:rFonts w:ascii="Times New Roman" w:hAnsi="Times New Roman" w:cs="Times New Roman"/>
          <w:sz w:val="24"/>
        </w:rPr>
        <w:t xml:space="preserve"> ou indépendant </w:t>
      </w:r>
      <w:r w:rsidRPr="00147149">
        <w:rPr>
          <w:rFonts w:ascii="Times New Roman" w:hAnsi="Times New Roman" w:cs="Times New Roman"/>
          <w:sz w:val="24"/>
        </w:rPr>
        <w:t xml:space="preserve">est assez spécifique. En effet, s’ils peuvent être intégrés dans l’analyse des attentes des employeurs en tant que futurs employeurs, ils sont exclus du calcul du taux de satisfaction car ils n’ont recruté aucun sortant des centres. Il leur est donc difficile d’exprimer une quelconque satisfaction sur la compétence des sortants. </w:t>
      </w:r>
    </w:p>
    <w:p w14:paraId="5E4C754B" w14:textId="77777777" w:rsidR="00AD00BD" w:rsidRPr="00147149" w:rsidRDefault="00AD00BD" w:rsidP="00AD00BD">
      <w:pPr>
        <w:spacing w:after="120" w:line="276" w:lineRule="auto"/>
        <w:jc w:val="both"/>
        <w:rPr>
          <w:rFonts w:ascii="Times New Roman" w:hAnsi="Times New Roman" w:cs="Times New Roman"/>
          <w:sz w:val="24"/>
        </w:rPr>
      </w:pPr>
      <w:r w:rsidRPr="00147149">
        <w:rPr>
          <w:rFonts w:ascii="Times New Roman" w:hAnsi="Times New Roman" w:cs="Times New Roman"/>
          <w:sz w:val="24"/>
        </w:rPr>
        <w:t xml:space="preserve">Pour cette étude, le cas des sortants qui sont en auto-emploi est assez spécifique. En effet, s’ils peuvent être intégrés dans l’analyse des attentes des employeurs en tant que futurs employeurs, ils sont exclus du calcul du taux de satisfaction car ils n’ont recruté aucun sortant des centres. Il leur est donc difficile d’exprimer une quelconque satisfaction sur la compétence des sortants. </w:t>
      </w:r>
    </w:p>
    <w:p w14:paraId="363CAEA4" w14:textId="77777777" w:rsidR="00AD00BD" w:rsidRPr="00147149" w:rsidRDefault="00AD00BD" w:rsidP="00AD00BD">
      <w:pPr>
        <w:spacing w:after="120" w:line="276" w:lineRule="auto"/>
        <w:jc w:val="both"/>
        <w:rPr>
          <w:rFonts w:ascii="Times New Roman" w:hAnsi="Times New Roman" w:cs="Times New Roman"/>
          <w:sz w:val="24"/>
        </w:rPr>
      </w:pPr>
      <w:r w:rsidRPr="00147149">
        <w:rPr>
          <w:rFonts w:ascii="Times New Roman" w:hAnsi="Times New Roman" w:cs="Times New Roman"/>
          <w:sz w:val="24"/>
        </w:rPr>
        <w:t xml:space="preserve">Dans ce rapport, deux types de taux de satisfaction ont été calculés pour pouvoir les comparer : </w:t>
      </w:r>
    </w:p>
    <w:p w14:paraId="51048EBC" w14:textId="6AD628D2" w:rsidR="00AD00BD" w:rsidRPr="00147149" w:rsidRDefault="00AD00BD" w:rsidP="00AD00BD">
      <w:pPr>
        <w:pStyle w:val="Paragraphedeliste"/>
        <w:numPr>
          <w:ilvl w:val="0"/>
          <w:numId w:val="9"/>
        </w:numPr>
        <w:spacing w:line="276" w:lineRule="auto"/>
        <w:jc w:val="both"/>
        <w:rPr>
          <w:rFonts w:ascii="Times New Roman" w:hAnsi="Times New Roman" w:cs="Times New Roman"/>
          <w:sz w:val="24"/>
        </w:rPr>
      </w:pPr>
      <w:r w:rsidRPr="00297988">
        <w:rPr>
          <w:rFonts w:ascii="Times New Roman" w:hAnsi="Times New Roman" w:cs="Times New Roman"/>
          <w:b/>
          <w:bCs/>
          <w:sz w:val="24"/>
        </w:rPr>
        <w:t>le</w:t>
      </w:r>
      <w:r w:rsidRPr="00147149">
        <w:rPr>
          <w:rFonts w:ascii="Times New Roman" w:hAnsi="Times New Roman" w:cs="Times New Roman"/>
          <w:sz w:val="24"/>
        </w:rPr>
        <w:t xml:space="preserve"> </w:t>
      </w:r>
      <w:r w:rsidRPr="00147149">
        <w:rPr>
          <w:rFonts w:ascii="Times New Roman" w:hAnsi="Times New Roman" w:cs="Times New Roman"/>
          <w:b/>
          <w:sz w:val="24"/>
        </w:rPr>
        <w:t>taux de satisfaction basique</w:t>
      </w:r>
      <w:r w:rsidRPr="00147149">
        <w:rPr>
          <w:rFonts w:ascii="Times New Roman" w:hAnsi="Times New Roman" w:cs="Times New Roman"/>
          <w:sz w:val="24"/>
        </w:rPr>
        <w:t xml:space="preserve"> calculé en fonction des attentes et niveaux de satisfaction globale des employeurs par rapport aux trois domaines de compétences des employés, c’est-à-dire le savoir, le savoir-être et le savoir-faire. Les employeurs expriment leur satisfaction de manière générale sur ces trois domaines de compétences (question S3Q3 du questionnaire</w:t>
      </w:r>
      <w:r>
        <w:rPr>
          <w:rStyle w:val="Appelnotedebasdep"/>
          <w:rFonts w:ascii="Times New Roman" w:hAnsi="Times New Roman" w:cs="Times New Roman"/>
          <w:sz w:val="24"/>
        </w:rPr>
        <w:footnoteReference w:id="2"/>
      </w:r>
      <w:r w:rsidR="00297988" w:rsidRPr="00147149">
        <w:rPr>
          <w:rFonts w:ascii="Times New Roman" w:hAnsi="Times New Roman" w:cs="Times New Roman"/>
          <w:sz w:val="24"/>
        </w:rPr>
        <w:t>) ;</w:t>
      </w:r>
    </w:p>
    <w:p w14:paraId="36E4B53D" w14:textId="5B22B555" w:rsidR="00AD00BD" w:rsidRPr="00147149" w:rsidRDefault="00AD00BD" w:rsidP="00AD00BD">
      <w:pPr>
        <w:pStyle w:val="Paragraphedeliste"/>
        <w:numPr>
          <w:ilvl w:val="0"/>
          <w:numId w:val="9"/>
        </w:numPr>
        <w:spacing w:line="276" w:lineRule="auto"/>
        <w:jc w:val="both"/>
        <w:rPr>
          <w:rFonts w:ascii="Times New Roman" w:hAnsi="Times New Roman" w:cs="Times New Roman"/>
          <w:sz w:val="24"/>
        </w:rPr>
      </w:pPr>
      <w:r w:rsidRPr="00297988">
        <w:rPr>
          <w:rFonts w:ascii="Times New Roman" w:hAnsi="Times New Roman" w:cs="Times New Roman"/>
          <w:b/>
          <w:bCs/>
          <w:sz w:val="24"/>
        </w:rPr>
        <w:t>le</w:t>
      </w:r>
      <w:r w:rsidRPr="00147149">
        <w:rPr>
          <w:rFonts w:ascii="Times New Roman" w:hAnsi="Times New Roman" w:cs="Times New Roman"/>
          <w:sz w:val="24"/>
        </w:rPr>
        <w:t xml:space="preserve"> </w:t>
      </w:r>
      <w:r w:rsidRPr="00147149">
        <w:rPr>
          <w:rFonts w:ascii="Times New Roman" w:hAnsi="Times New Roman" w:cs="Times New Roman"/>
          <w:b/>
          <w:sz w:val="24"/>
        </w:rPr>
        <w:t xml:space="preserve">taux synthétique de satisfaction </w:t>
      </w:r>
      <w:r w:rsidRPr="00147149">
        <w:rPr>
          <w:rFonts w:ascii="Times New Roman" w:hAnsi="Times New Roman" w:cs="Times New Roman"/>
          <w:sz w:val="24"/>
        </w:rPr>
        <w:t>calculé en fonction des attentes et niveaux de satisfaction des employeurs par rapport aux compétences identifiées de chacun des trois domaines de compétences de l’employé (S3Q4 du questionnaire). Lors de l’atelier de Ségou au mois d</w:t>
      </w:r>
      <w:r w:rsidR="00026EA4">
        <w:rPr>
          <w:rFonts w:ascii="Times New Roman" w:hAnsi="Times New Roman" w:cs="Times New Roman"/>
          <w:sz w:val="24"/>
        </w:rPr>
        <w:t>e juillet 2020</w:t>
      </w:r>
      <w:r w:rsidRPr="00147149">
        <w:rPr>
          <w:rFonts w:ascii="Times New Roman" w:hAnsi="Times New Roman" w:cs="Times New Roman"/>
          <w:sz w:val="24"/>
        </w:rPr>
        <w:t xml:space="preserve">, les employeurs ont décomposé chaque domaine de compétences en un ensemble de compétences. </w:t>
      </w:r>
      <w:r>
        <w:rPr>
          <w:rFonts w:ascii="Times New Roman" w:hAnsi="Times New Roman" w:cs="Times New Roman"/>
          <w:sz w:val="24"/>
        </w:rPr>
        <w:t xml:space="preserve">Ainsi, on obtient les décompositions suivantes des compétences : </w:t>
      </w:r>
    </w:p>
    <w:p w14:paraId="7F09B10F" w14:textId="7A5D1BAB" w:rsidR="00AD00BD" w:rsidRPr="00147149" w:rsidRDefault="00AD00BD" w:rsidP="00AD00BD">
      <w:pPr>
        <w:pStyle w:val="Paragraphedeliste"/>
        <w:numPr>
          <w:ilvl w:val="0"/>
          <w:numId w:val="24"/>
        </w:numPr>
        <w:spacing w:line="276" w:lineRule="auto"/>
        <w:jc w:val="both"/>
        <w:rPr>
          <w:rFonts w:ascii="Times New Roman" w:hAnsi="Times New Roman" w:cs="Times New Roman"/>
          <w:sz w:val="24"/>
        </w:rPr>
      </w:pPr>
      <w:r w:rsidRPr="00147149">
        <w:rPr>
          <w:rFonts w:ascii="Times New Roman" w:hAnsi="Times New Roman" w:cs="Times New Roman"/>
          <w:b/>
          <w:i/>
          <w:sz w:val="24"/>
        </w:rPr>
        <w:t>Savoir ou connaissance</w:t>
      </w:r>
      <w:r w:rsidRPr="00147149">
        <w:rPr>
          <w:rFonts w:ascii="Times New Roman" w:hAnsi="Times New Roman" w:cs="Times New Roman"/>
          <w:sz w:val="24"/>
        </w:rPr>
        <w:t xml:space="preserve">, c’est </w:t>
      </w:r>
      <w:r w:rsidR="00026EA4" w:rsidRPr="00026EA4">
        <w:rPr>
          <w:rFonts w:ascii="Times New Roman" w:hAnsi="Times New Roman" w:cs="Times New Roman"/>
          <w:sz w:val="24"/>
        </w:rPr>
        <w:t>savoir lire et écrire, connaitre le métier, connaitre les matières premières/matériaux, connaitre le rôle et les fonctions des outils/des équipements de travail, connaitre les règles et textes des différents domaines, connaitre les normes techniques du métier, connaitre le vocabulaire du métier, connaitre un devis, connaitre les techniques de diagnostiques et savoir planifier le travail</w:t>
      </w:r>
      <w:r w:rsidR="00026EA4" w:rsidRPr="00147149">
        <w:rPr>
          <w:rFonts w:ascii="Times New Roman" w:hAnsi="Times New Roman" w:cs="Times New Roman"/>
          <w:sz w:val="24"/>
        </w:rPr>
        <w:t xml:space="preserve"> ;</w:t>
      </w:r>
    </w:p>
    <w:p w14:paraId="31DA8CBA" w14:textId="2519B072" w:rsidR="00AD00BD" w:rsidRPr="00147149" w:rsidRDefault="00AD00BD" w:rsidP="00AD00BD">
      <w:pPr>
        <w:pStyle w:val="Paragraphedeliste"/>
        <w:numPr>
          <w:ilvl w:val="0"/>
          <w:numId w:val="24"/>
        </w:numPr>
        <w:spacing w:line="276" w:lineRule="auto"/>
        <w:jc w:val="both"/>
        <w:rPr>
          <w:rFonts w:ascii="Times New Roman" w:hAnsi="Times New Roman" w:cs="Times New Roman"/>
          <w:sz w:val="24"/>
        </w:rPr>
      </w:pPr>
      <w:r w:rsidRPr="00147149">
        <w:rPr>
          <w:rFonts w:ascii="Times New Roman" w:hAnsi="Times New Roman" w:cs="Times New Roman"/>
          <w:b/>
          <w:i/>
          <w:sz w:val="24"/>
        </w:rPr>
        <w:t>Savoir-être ou comportement</w:t>
      </w:r>
      <w:r w:rsidRPr="00147149">
        <w:rPr>
          <w:rFonts w:ascii="Times New Roman" w:hAnsi="Times New Roman" w:cs="Times New Roman"/>
          <w:sz w:val="24"/>
        </w:rPr>
        <w:t xml:space="preserve"> veut dire </w:t>
      </w:r>
      <w:r w:rsidR="00026EA4" w:rsidRPr="00026EA4">
        <w:rPr>
          <w:rFonts w:ascii="Times New Roman" w:hAnsi="Times New Roman" w:cs="Times New Roman"/>
          <w:sz w:val="24"/>
        </w:rPr>
        <w:t xml:space="preserve">amour du métier, ponctualité, confiance en soi, être disponible, respect mutuel, respect du règlement intérieur de l'entreprise, être communicatif, esprit créatif et respect des règles d'hygiène et de </w:t>
      </w:r>
      <w:r w:rsidR="00297988" w:rsidRPr="00026EA4">
        <w:rPr>
          <w:rFonts w:ascii="Times New Roman" w:hAnsi="Times New Roman" w:cs="Times New Roman"/>
          <w:sz w:val="24"/>
        </w:rPr>
        <w:t>sécurité</w:t>
      </w:r>
      <w:r w:rsidR="00297988" w:rsidRPr="00147149">
        <w:rPr>
          <w:rFonts w:ascii="Times New Roman" w:hAnsi="Times New Roman" w:cs="Times New Roman"/>
          <w:sz w:val="24"/>
        </w:rPr>
        <w:t xml:space="preserve"> ;</w:t>
      </w:r>
    </w:p>
    <w:p w14:paraId="4BD85197" w14:textId="26238784" w:rsidR="00297988" w:rsidRPr="00297988" w:rsidRDefault="00AD00BD" w:rsidP="00297988">
      <w:pPr>
        <w:pStyle w:val="Paragraphedeliste"/>
        <w:numPr>
          <w:ilvl w:val="0"/>
          <w:numId w:val="24"/>
        </w:numPr>
        <w:spacing w:line="276" w:lineRule="auto"/>
        <w:jc w:val="both"/>
        <w:rPr>
          <w:rFonts w:ascii="Times New Roman" w:hAnsi="Times New Roman" w:cs="Times New Roman"/>
          <w:iCs/>
          <w:sz w:val="24"/>
        </w:rPr>
      </w:pPr>
      <w:r w:rsidRPr="00147149">
        <w:rPr>
          <w:rFonts w:ascii="Times New Roman" w:hAnsi="Times New Roman" w:cs="Times New Roman"/>
          <w:b/>
          <w:i/>
          <w:sz w:val="24"/>
        </w:rPr>
        <w:lastRenderedPageBreak/>
        <w:t>Savoir-être ou habilité</w:t>
      </w:r>
      <w:r w:rsidRPr="00147149">
        <w:rPr>
          <w:rFonts w:ascii="Times New Roman" w:hAnsi="Times New Roman" w:cs="Times New Roman"/>
          <w:sz w:val="24"/>
        </w:rPr>
        <w:t xml:space="preserve"> est observable à </w:t>
      </w:r>
      <w:r w:rsidR="00297988" w:rsidRPr="00147149">
        <w:rPr>
          <w:rFonts w:ascii="Times New Roman" w:hAnsi="Times New Roman" w:cs="Times New Roman"/>
          <w:sz w:val="24"/>
        </w:rPr>
        <w:t xml:space="preserve">trois </w:t>
      </w:r>
      <w:r w:rsidR="00297988">
        <w:rPr>
          <w:rFonts w:ascii="Times New Roman" w:hAnsi="Times New Roman" w:cs="Times New Roman"/>
          <w:sz w:val="24"/>
        </w:rPr>
        <w:t>phases</w:t>
      </w:r>
      <w:r w:rsidRPr="00147149">
        <w:rPr>
          <w:rFonts w:ascii="Times New Roman" w:hAnsi="Times New Roman" w:cs="Times New Roman"/>
          <w:sz w:val="24"/>
        </w:rPr>
        <w:t> :</w:t>
      </w:r>
      <w:del w:id="29" w:author="USER" w:date="2021-01-06T09:51:00Z">
        <w:r w:rsidRPr="00147149" w:rsidDel="00872D77">
          <w:rPr>
            <w:rFonts w:ascii="Times New Roman" w:hAnsi="Times New Roman" w:cs="Times New Roman"/>
            <w:sz w:val="24"/>
          </w:rPr>
          <w:delText xml:space="preserve"> </w:delText>
        </w:r>
      </w:del>
      <w:r w:rsidR="00297988">
        <w:rPr>
          <w:rFonts w:ascii="Times New Roman" w:hAnsi="Times New Roman" w:cs="Times New Roman"/>
          <w:sz w:val="24"/>
        </w:rPr>
        <w:t xml:space="preserve"> </w:t>
      </w:r>
      <w:r w:rsidRPr="00297988">
        <w:rPr>
          <w:rFonts w:ascii="Times New Roman" w:hAnsi="Times New Roman" w:cs="Times New Roman"/>
          <w:iCs/>
          <w:sz w:val="24"/>
        </w:rPr>
        <w:t>préparation</w:t>
      </w:r>
      <w:r w:rsidR="00297988" w:rsidRPr="00297988">
        <w:rPr>
          <w:rFonts w:ascii="Times New Roman" w:hAnsi="Times New Roman" w:cs="Times New Roman"/>
          <w:iCs/>
          <w:sz w:val="24"/>
        </w:rPr>
        <w:t>, réalisation des activités et enfin la phase de finition.</w:t>
      </w:r>
    </w:p>
    <w:p w14:paraId="4CE5F263" w14:textId="58617F12" w:rsidR="00AD00BD" w:rsidRPr="00297988" w:rsidRDefault="00AD00BD" w:rsidP="00297988">
      <w:pPr>
        <w:spacing w:line="276" w:lineRule="auto"/>
        <w:jc w:val="both"/>
        <w:rPr>
          <w:rFonts w:ascii="Times New Roman" w:hAnsi="Times New Roman" w:cs="Times New Roman"/>
          <w:sz w:val="24"/>
        </w:rPr>
      </w:pPr>
      <w:r w:rsidRPr="00297988">
        <w:rPr>
          <w:rFonts w:ascii="Times New Roman" w:hAnsi="Times New Roman" w:cs="Times New Roman"/>
          <w:sz w:val="24"/>
        </w:rPr>
        <w:t>Le calcul du taux synthétique de satisfaction s’applique à chacune de ces compétences avec une pondération avec le nombre d’employeurs ayant exprimé une attente moyenne ou forte par rapport à cette compétence.</w:t>
      </w:r>
    </w:p>
    <w:p w14:paraId="2C909E9A" w14:textId="77777777" w:rsidR="00AD00BD" w:rsidRPr="00147149" w:rsidRDefault="00AD00BD" w:rsidP="00AD00BD">
      <w:pPr>
        <w:spacing w:after="0" w:line="276" w:lineRule="auto"/>
        <w:jc w:val="both"/>
        <w:rPr>
          <w:rFonts w:ascii="Times New Roman" w:hAnsi="Times New Roman" w:cs="Times New Roman"/>
          <w:sz w:val="24"/>
        </w:rPr>
      </w:pPr>
      <w:r w:rsidRPr="00147149">
        <w:rPr>
          <w:rFonts w:ascii="Times New Roman" w:hAnsi="Times New Roman" w:cs="Times New Roman"/>
          <w:sz w:val="24"/>
        </w:rPr>
        <w:t>Les résultats de la présente étude sont présentés en deux parties :</w:t>
      </w:r>
    </w:p>
    <w:p w14:paraId="43213D3B" w14:textId="51195B0F" w:rsidR="00AD00BD" w:rsidRPr="00147149" w:rsidRDefault="00AD00BD" w:rsidP="00AD00BD">
      <w:pPr>
        <w:pStyle w:val="Paragraphedeliste"/>
        <w:numPr>
          <w:ilvl w:val="0"/>
          <w:numId w:val="8"/>
        </w:numPr>
        <w:spacing w:line="276" w:lineRule="auto"/>
        <w:jc w:val="both"/>
        <w:rPr>
          <w:rFonts w:ascii="Times New Roman" w:hAnsi="Times New Roman" w:cs="Times New Roman"/>
          <w:sz w:val="24"/>
        </w:rPr>
      </w:pPr>
      <w:r w:rsidRPr="00147149">
        <w:rPr>
          <w:rFonts w:ascii="Times New Roman" w:hAnsi="Times New Roman" w:cs="Times New Roman"/>
          <w:b/>
          <w:sz w:val="24"/>
        </w:rPr>
        <w:t>Synopsis des entreprises :</w:t>
      </w:r>
      <w:r w:rsidRPr="00147149">
        <w:rPr>
          <w:rFonts w:ascii="Times New Roman" w:hAnsi="Times New Roman" w:cs="Times New Roman"/>
          <w:sz w:val="24"/>
        </w:rPr>
        <w:t xml:space="preserve"> cette partie analyse les caractéristiques des entreprises qui ont recruté les sortants des centres de formation, notamment leurs tailles, leurs locali</w:t>
      </w:r>
      <w:r w:rsidR="00C65A85">
        <w:rPr>
          <w:rFonts w:ascii="Times New Roman" w:hAnsi="Times New Roman" w:cs="Times New Roman"/>
          <w:sz w:val="24"/>
        </w:rPr>
        <w:t>té</w:t>
      </w:r>
      <w:r w:rsidRPr="00147149">
        <w:rPr>
          <w:rFonts w:ascii="Times New Roman" w:hAnsi="Times New Roman" w:cs="Times New Roman"/>
          <w:sz w:val="24"/>
        </w:rPr>
        <w:t>s et leurs domaines d’activités. Elle s’intéresse également à l’évolution des recrutements de ces entreprises au cours des trois dernières années précédant l’enquête. Cette partie permet ainsi de mieux appréhender le contexte dans lequel les sortants arrivent sur le marché du travail ;</w:t>
      </w:r>
    </w:p>
    <w:p w14:paraId="6D36DE9E" w14:textId="77777777" w:rsidR="00AD00BD" w:rsidRPr="00147149" w:rsidRDefault="00AD00BD" w:rsidP="00AD00BD">
      <w:pPr>
        <w:pStyle w:val="Paragraphedeliste"/>
        <w:numPr>
          <w:ilvl w:val="0"/>
          <w:numId w:val="8"/>
        </w:numPr>
        <w:spacing w:line="276" w:lineRule="auto"/>
        <w:jc w:val="both"/>
        <w:rPr>
          <w:rFonts w:ascii="Times New Roman" w:hAnsi="Times New Roman" w:cs="Times New Roman"/>
          <w:sz w:val="24"/>
        </w:rPr>
      </w:pPr>
      <w:r w:rsidRPr="00147149">
        <w:rPr>
          <w:rFonts w:ascii="Times New Roman" w:hAnsi="Times New Roman" w:cs="Times New Roman"/>
          <w:b/>
          <w:sz w:val="24"/>
        </w:rPr>
        <w:t>Analyse des attentes et de la satisfaction des employeurs :</w:t>
      </w:r>
      <w:r w:rsidRPr="00147149">
        <w:rPr>
          <w:rFonts w:ascii="Times New Roman" w:hAnsi="Times New Roman" w:cs="Times New Roman"/>
          <w:sz w:val="24"/>
        </w:rPr>
        <w:t xml:space="preserve"> les attentes constituent la base de l’évaluation de la satisfaction. Leur analyse permet de mieux apprécier le niveau de satisfaction des employeurs qui constitue le point central de la présente étude.</w:t>
      </w:r>
    </w:p>
    <w:p w14:paraId="76EA23D2" w14:textId="4C499E62" w:rsidR="006A1A2E" w:rsidRDefault="00AD00BD" w:rsidP="00C65A85">
      <w:pPr>
        <w:spacing w:line="276" w:lineRule="auto"/>
        <w:jc w:val="both"/>
        <w:rPr>
          <w:rFonts w:ascii="Times New Roman" w:hAnsi="Times New Roman" w:cs="Times New Roman"/>
          <w:sz w:val="24"/>
        </w:rPr>
      </w:pPr>
      <w:r w:rsidRPr="00147149">
        <w:rPr>
          <w:rFonts w:ascii="Times New Roman" w:hAnsi="Times New Roman" w:cs="Times New Roman"/>
          <w:sz w:val="24"/>
        </w:rPr>
        <w:t>La conclusion et les recommandations permettent de souligner les points saillants de l’étude.</w:t>
      </w:r>
    </w:p>
    <w:p w14:paraId="5CC352BA" w14:textId="2CED27F5" w:rsidR="00AD00BD" w:rsidRPr="00C65A85" w:rsidRDefault="006A1A2E" w:rsidP="006A1A2E">
      <w:pPr>
        <w:spacing w:before="100" w:after="200" w:line="276" w:lineRule="auto"/>
        <w:rPr>
          <w:rFonts w:ascii="Times New Roman" w:hAnsi="Times New Roman" w:cs="Times New Roman"/>
          <w:sz w:val="24"/>
        </w:rPr>
      </w:pPr>
      <w:r>
        <w:rPr>
          <w:rFonts w:ascii="Times New Roman" w:hAnsi="Times New Roman" w:cs="Times New Roman"/>
          <w:sz w:val="24"/>
        </w:rPr>
        <w:br w:type="page"/>
      </w:r>
    </w:p>
    <w:p w14:paraId="67AED8AC" w14:textId="69094B2A" w:rsidR="00A26E65" w:rsidRPr="00C00D67" w:rsidRDefault="000F79F4" w:rsidP="00FC038B">
      <w:pPr>
        <w:pStyle w:val="Titre1"/>
      </w:pPr>
      <w:bookmarkStart w:id="30" w:name="_Toc16683085"/>
      <w:bookmarkStart w:id="31" w:name="_Toc52873204"/>
      <w:r w:rsidRPr="00A26E65">
        <w:lastRenderedPageBreak/>
        <w:t>RESULTATS DE L’ETUDE</w:t>
      </w:r>
      <w:bookmarkEnd w:id="30"/>
      <w:bookmarkEnd w:id="31"/>
    </w:p>
    <w:p w14:paraId="61B4DB35" w14:textId="47737223" w:rsidR="00912EC0" w:rsidRPr="00FC038B" w:rsidRDefault="00912EC0" w:rsidP="00FC038B">
      <w:pPr>
        <w:pStyle w:val="Titre2"/>
        <w:spacing w:line="276" w:lineRule="auto"/>
        <w:rPr>
          <w:rFonts w:ascii="Times New Roman" w:hAnsi="Times New Roman" w:cs="Times New Roman"/>
          <w:sz w:val="32"/>
          <w:szCs w:val="22"/>
        </w:rPr>
      </w:pPr>
      <w:bookmarkStart w:id="32" w:name="_Toc52873205"/>
      <w:r w:rsidRPr="00FC038B">
        <w:rPr>
          <w:rFonts w:ascii="Times New Roman" w:hAnsi="Times New Roman" w:cs="Times New Roman"/>
          <w:sz w:val="32"/>
          <w:szCs w:val="22"/>
        </w:rPr>
        <w:t>SYNOPSIS DES ENTREPRISES QUI ONT RECRUTE LES SORTANTS</w:t>
      </w:r>
      <w:bookmarkEnd w:id="32"/>
    </w:p>
    <w:p w14:paraId="32EE77C4" w14:textId="6348AC6E" w:rsidR="00D468C1" w:rsidRPr="00D468C1" w:rsidRDefault="00D468C1" w:rsidP="00D468C1">
      <w:pPr>
        <w:jc w:val="both"/>
        <w:rPr>
          <w:rFonts w:ascii="Times New Roman" w:hAnsi="Times New Roman" w:cs="Times New Roman"/>
          <w:sz w:val="24"/>
          <w:szCs w:val="24"/>
        </w:rPr>
      </w:pPr>
      <w:r w:rsidRPr="00D468C1">
        <w:rPr>
          <w:rFonts w:ascii="Times New Roman" w:hAnsi="Times New Roman" w:cs="Times New Roman"/>
          <w:sz w:val="24"/>
          <w:szCs w:val="24"/>
        </w:rPr>
        <w:t>Cette partie dresse les caractéristiques des entreprises qui ont recruté les sortants des centres de formation en analysant leurs tailles, domaines d’activités et localisation d’une part et, d’autre part, elle jette un regard sur la dynamique de leur recrutement.</w:t>
      </w:r>
    </w:p>
    <w:p w14:paraId="2BA84E40" w14:textId="6AAA01FC" w:rsidR="00912EC0" w:rsidRPr="00FC038B" w:rsidRDefault="00912EC0" w:rsidP="00B06070">
      <w:pPr>
        <w:pStyle w:val="Titre2"/>
        <w:keepNext/>
        <w:keepLines/>
        <w:numPr>
          <w:ilvl w:val="0"/>
          <w:numId w:val="3"/>
        </w:numPr>
        <w:autoSpaceDE/>
        <w:autoSpaceDN/>
        <w:adjustRightInd/>
        <w:spacing w:before="40" w:line="276" w:lineRule="auto"/>
        <w:rPr>
          <w:rFonts w:ascii="Times New Roman" w:hAnsi="Times New Roman" w:cs="Times New Roman"/>
          <w:szCs w:val="20"/>
        </w:rPr>
      </w:pPr>
      <w:bookmarkStart w:id="33" w:name="_Toc52873206"/>
      <w:r w:rsidRPr="00FC038B">
        <w:rPr>
          <w:rFonts w:ascii="Times New Roman" w:hAnsi="Times New Roman" w:cs="Times New Roman"/>
          <w:szCs w:val="20"/>
        </w:rPr>
        <w:t>Caractéristiques des entreprises</w:t>
      </w:r>
      <w:bookmarkEnd w:id="33"/>
    </w:p>
    <w:p w14:paraId="171AFDE9" w14:textId="75B2BD03" w:rsidR="00867BCC" w:rsidRPr="00B71402" w:rsidRDefault="00867BCC" w:rsidP="00B71402">
      <w:pPr>
        <w:spacing w:line="276" w:lineRule="auto"/>
        <w:jc w:val="both"/>
        <w:rPr>
          <w:rFonts w:ascii="Times New Roman" w:hAnsi="Times New Roman" w:cs="Times New Roman"/>
          <w:sz w:val="24"/>
          <w:szCs w:val="24"/>
        </w:rPr>
      </w:pPr>
      <w:r w:rsidRPr="00B71402">
        <w:rPr>
          <w:rFonts w:ascii="Times New Roman" w:eastAsia="Calibri" w:hAnsi="Times New Roman" w:cs="Times New Roman"/>
          <w:bCs/>
          <w:sz w:val="24"/>
          <w:szCs w:val="20"/>
        </w:rPr>
        <w:t xml:space="preserve">L’enquête a concerné </w:t>
      </w:r>
      <w:r w:rsidR="00B71402">
        <w:rPr>
          <w:rFonts w:ascii="Times New Roman" w:eastAsia="Calibri" w:hAnsi="Times New Roman" w:cs="Times New Roman"/>
          <w:bCs/>
          <w:sz w:val="24"/>
          <w:szCs w:val="20"/>
        </w:rPr>
        <w:t>319</w:t>
      </w:r>
      <w:r w:rsidRPr="00B71402">
        <w:rPr>
          <w:rFonts w:ascii="Times New Roman" w:eastAsia="Calibri" w:hAnsi="Times New Roman" w:cs="Times New Roman"/>
          <w:bCs/>
          <w:sz w:val="24"/>
          <w:szCs w:val="20"/>
        </w:rPr>
        <w:t xml:space="preserve"> entreprises ayant recruté des sortants des centres de formation ou des sortants qui sont en auto-emploi. Ces entreprises sont réparties </w:t>
      </w:r>
      <w:r w:rsidR="00AC2072">
        <w:rPr>
          <w:rFonts w:ascii="Times New Roman" w:eastAsia="Calibri" w:hAnsi="Times New Roman" w:cs="Times New Roman"/>
          <w:bCs/>
          <w:sz w:val="24"/>
          <w:szCs w:val="20"/>
        </w:rPr>
        <w:t>entre</w:t>
      </w:r>
      <w:r w:rsidRPr="00B71402">
        <w:rPr>
          <w:rFonts w:ascii="Times New Roman" w:eastAsia="Calibri" w:hAnsi="Times New Roman" w:cs="Times New Roman"/>
          <w:bCs/>
          <w:sz w:val="24"/>
          <w:szCs w:val="20"/>
        </w:rPr>
        <w:t xml:space="preserve"> </w:t>
      </w:r>
      <w:r w:rsidR="00CF7052">
        <w:rPr>
          <w:rFonts w:ascii="Times New Roman" w:eastAsia="Calibri" w:hAnsi="Times New Roman" w:cs="Times New Roman"/>
          <w:bCs/>
          <w:sz w:val="24"/>
          <w:szCs w:val="20"/>
        </w:rPr>
        <w:t>sept</w:t>
      </w:r>
      <w:r w:rsidR="00B71402">
        <w:rPr>
          <w:rFonts w:ascii="Times New Roman" w:eastAsia="Calibri" w:hAnsi="Times New Roman" w:cs="Times New Roman"/>
          <w:bCs/>
          <w:sz w:val="24"/>
          <w:szCs w:val="20"/>
        </w:rPr>
        <w:t xml:space="preserve"> (</w:t>
      </w:r>
      <w:r w:rsidR="00CF7052">
        <w:rPr>
          <w:rFonts w:ascii="Times New Roman" w:eastAsia="Calibri" w:hAnsi="Times New Roman" w:cs="Times New Roman"/>
          <w:bCs/>
          <w:sz w:val="24"/>
          <w:szCs w:val="20"/>
        </w:rPr>
        <w:t>7</w:t>
      </w:r>
      <w:r w:rsidR="00B71402">
        <w:rPr>
          <w:rFonts w:ascii="Times New Roman" w:eastAsia="Calibri" w:hAnsi="Times New Roman" w:cs="Times New Roman"/>
          <w:bCs/>
          <w:sz w:val="24"/>
          <w:szCs w:val="20"/>
        </w:rPr>
        <w:t>)</w:t>
      </w:r>
      <w:r w:rsidRPr="00B71402">
        <w:rPr>
          <w:rFonts w:ascii="Times New Roman" w:eastAsia="Calibri" w:hAnsi="Times New Roman" w:cs="Times New Roman"/>
          <w:bCs/>
          <w:sz w:val="24"/>
          <w:szCs w:val="20"/>
        </w:rPr>
        <w:t xml:space="preserve"> secteurs économiques. </w:t>
      </w:r>
      <w:r w:rsidRPr="00B71402">
        <w:rPr>
          <w:rFonts w:ascii="Times New Roman" w:hAnsi="Times New Roman" w:cs="Times New Roman"/>
          <w:sz w:val="24"/>
          <w:szCs w:val="24"/>
        </w:rPr>
        <w:t>Ce chapitre s’articule autour du type d’entreprise, la localité, la taille</w:t>
      </w:r>
      <w:r w:rsidR="00B71402">
        <w:rPr>
          <w:rFonts w:ascii="Times New Roman" w:hAnsi="Times New Roman" w:cs="Times New Roman"/>
          <w:sz w:val="24"/>
          <w:szCs w:val="24"/>
        </w:rPr>
        <w:t xml:space="preserve"> et </w:t>
      </w:r>
      <w:r w:rsidRPr="00B71402">
        <w:rPr>
          <w:rFonts w:ascii="Times New Roman" w:hAnsi="Times New Roman" w:cs="Times New Roman"/>
          <w:sz w:val="24"/>
          <w:szCs w:val="24"/>
        </w:rPr>
        <w:t xml:space="preserve">le secteur économique </w:t>
      </w:r>
      <w:r w:rsidR="00B71402">
        <w:rPr>
          <w:rFonts w:ascii="Times New Roman" w:hAnsi="Times New Roman" w:cs="Times New Roman"/>
          <w:sz w:val="24"/>
          <w:szCs w:val="24"/>
        </w:rPr>
        <w:t>de</w:t>
      </w:r>
      <w:ins w:id="34" w:author="USER" w:date="2021-01-06T09:52:00Z">
        <w:r w:rsidR="00872D77">
          <w:rPr>
            <w:rFonts w:ascii="Times New Roman" w:hAnsi="Times New Roman" w:cs="Times New Roman"/>
            <w:sz w:val="24"/>
            <w:szCs w:val="24"/>
          </w:rPr>
          <w:t>s</w:t>
        </w:r>
      </w:ins>
      <w:r w:rsidR="00B71402">
        <w:rPr>
          <w:rFonts w:ascii="Times New Roman" w:hAnsi="Times New Roman" w:cs="Times New Roman"/>
          <w:sz w:val="24"/>
          <w:szCs w:val="24"/>
        </w:rPr>
        <w:t xml:space="preserve"> </w:t>
      </w:r>
      <w:del w:id="35" w:author="USER" w:date="2021-01-06T09:52:00Z">
        <w:r w:rsidR="00B71402" w:rsidDel="00872D77">
          <w:rPr>
            <w:rFonts w:ascii="Times New Roman" w:hAnsi="Times New Roman" w:cs="Times New Roman"/>
            <w:sz w:val="24"/>
            <w:szCs w:val="24"/>
          </w:rPr>
          <w:delText>l’</w:delText>
        </w:r>
      </w:del>
      <w:r w:rsidRPr="00B71402">
        <w:rPr>
          <w:rFonts w:ascii="Times New Roman" w:hAnsi="Times New Roman" w:cs="Times New Roman"/>
          <w:sz w:val="24"/>
          <w:szCs w:val="24"/>
        </w:rPr>
        <w:t>entreprises.</w:t>
      </w:r>
    </w:p>
    <w:p w14:paraId="7EE9EF5B" w14:textId="4B519467" w:rsidR="00912EC0" w:rsidRPr="00FC038B" w:rsidRDefault="00912EC0" w:rsidP="00B06070">
      <w:pPr>
        <w:pStyle w:val="Titre3"/>
        <w:keepNext/>
        <w:keepLines/>
        <w:numPr>
          <w:ilvl w:val="0"/>
          <w:numId w:val="4"/>
        </w:numPr>
        <w:autoSpaceDE/>
        <w:autoSpaceDN/>
        <w:adjustRightInd/>
        <w:spacing w:before="40" w:line="276" w:lineRule="auto"/>
        <w:rPr>
          <w:rFonts w:ascii="Times New Roman" w:hAnsi="Times New Roman" w:cs="Times New Roman"/>
          <w:sz w:val="24"/>
          <w:szCs w:val="20"/>
        </w:rPr>
      </w:pPr>
      <w:bookmarkStart w:id="36" w:name="_Toc52873207"/>
      <w:r w:rsidRPr="00FC038B">
        <w:rPr>
          <w:rFonts w:ascii="Times New Roman" w:hAnsi="Times New Roman" w:cs="Times New Roman"/>
          <w:sz w:val="24"/>
          <w:szCs w:val="20"/>
        </w:rPr>
        <w:t>T</w:t>
      </w:r>
      <w:r w:rsidR="00432D73" w:rsidRPr="00FC038B">
        <w:rPr>
          <w:rFonts w:ascii="Times New Roman" w:hAnsi="Times New Roman" w:cs="Times New Roman"/>
          <w:sz w:val="24"/>
          <w:szCs w:val="20"/>
        </w:rPr>
        <w:t>ype</w:t>
      </w:r>
      <w:r w:rsidRPr="00FC038B">
        <w:rPr>
          <w:rFonts w:ascii="Times New Roman" w:hAnsi="Times New Roman" w:cs="Times New Roman"/>
          <w:sz w:val="24"/>
          <w:szCs w:val="20"/>
        </w:rPr>
        <w:t xml:space="preserve"> d</w:t>
      </w:r>
      <w:r w:rsidR="00432D73" w:rsidRPr="00FC038B">
        <w:rPr>
          <w:rFonts w:ascii="Times New Roman" w:hAnsi="Times New Roman" w:cs="Times New Roman"/>
          <w:sz w:val="24"/>
          <w:szCs w:val="20"/>
        </w:rPr>
        <w:t>’</w:t>
      </w:r>
      <w:r w:rsidRPr="00FC038B">
        <w:rPr>
          <w:rFonts w:ascii="Times New Roman" w:hAnsi="Times New Roman" w:cs="Times New Roman"/>
          <w:sz w:val="24"/>
          <w:szCs w:val="20"/>
        </w:rPr>
        <w:t>entreprises</w:t>
      </w:r>
      <w:bookmarkEnd w:id="36"/>
      <w:r w:rsidRPr="00FC038B">
        <w:rPr>
          <w:rFonts w:ascii="Times New Roman" w:hAnsi="Times New Roman" w:cs="Times New Roman"/>
          <w:sz w:val="24"/>
          <w:szCs w:val="20"/>
        </w:rPr>
        <w:t xml:space="preserve"> </w:t>
      </w:r>
      <w:bookmarkStart w:id="37" w:name="_Toc6949794"/>
    </w:p>
    <w:p w14:paraId="14375B77" w14:textId="53783C2E" w:rsidR="00914BF6" w:rsidRPr="00914BF6" w:rsidRDefault="00914BF6" w:rsidP="00756F27">
      <w:pPr>
        <w:spacing w:after="0" w:line="240" w:lineRule="auto"/>
        <w:rPr>
          <w:rFonts w:ascii="Times New Roman" w:eastAsia="Calibri" w:hAnsi="Times New Roman" w:cs="Times New Roman"/>
          <w:bCs/>
          <w:sz w:val="24"/>
          <w:szCs w:val="20"/>
        </w:rPr>
      </w:pPr>
      <w:r>
        <w:rPr>
          <w:rFonts w:ascii="Times New Roman" w:eastAsia="Calibri" w:hAnsi="Times New Roman" w:cs="Times New Roman"/>
          <w:bCs/>
          <w:sz w:val="24"/>
          <w:szCs w:val="20"/>
        </w:rPr>
        <w:t>L</w:t>
      </w:r>
      <w:r w:rsidRPr="00914BF6">
        <w:rPr>
          <w:rFonts w:ascii="Times New Roman" w:eastAsia="Calibri" w:hAnsi="Times New Roman" w:cs="Times New Roman"/>
          <w:bCs/>
          <w:sz w:val="24"/>
          <w:szCs w:val="20"/>
        </w:rPr>
        <w:t xml:space="preserve">es entreprises ont été classées en </w:t>
      </w:r>
      <w:r>
        <w:rPr>
          <w:rFonts w:ascii="Times New Roman" w:eastAsia="Calibri" w:hAnsi="Times New Roman" w:cs="Times New Roman"/>
          <w:bCs/>
          <w:sz w:val="24"/>
          <w:szCs w:val="20"/>
        </w:rPr>
        <w:t>cinq</w:t>
      </w:r>
      <w:r w:rsidRPr="00914BF6">
        <w:rPr>
          <w:rFonts w:ascii="Times New Roman" w:eastAsia="Calibri" w:hAnsi="Times New Roman" w:cs="Times New Roman"/>
          <w:bCs/>
          <w:sz w:val="24"/>
          <w:szCs w:val="20"/>
        </w:rPr>
        <w:t xml:space="preserve"> catégories et qui sont définies ici comme toute entité de production ou de formation, elles peuvent être :</w:t>
      </w:r>
    </w:p>
    <w:p w14:paraId="2ABCA01A" w14:textId="650A0044" w:rsidR="00914BF6" w:rsidRPr="00914BF6" w:rsidRDefault="00914BF6" w:rsidP="00756F27">
      <w:pPr>
        <w:pStyle w:val="Paragraphedeliste"/>
        <w:numPr>
          <w:ilvl w:val="0"/>
          <w:numId w:val="46"/>
        </w:numPr>
        <w:spacing w:after="0" w:line="240" w:lineRule="auto"/>
        <w:rPr>
          <w:rFonts w:ascii="Times New Roman" w:eastAsia="Calibri" w:hAnsi="Times New Roman" w:cs="Times New Roman"/>
          <w:bCs/>
          <w:sz w:val="24"/>
          <w:szCs w:val="20"/>
        </w:rPr>
      </w:pPr>
      <w:r>
        <w:rPr>
          <w:rFonts w:ascii="Times New Roman" w:eastAsia="Calibri" w:hAnsi="Times New Roman" w:cs="Times New Roman"/>
          <w:bCs/>
          <w:sz w:val="24"/>
          <w:szCs w:val="20"/>
        </w:rPr>
        <w:t>auto-emploi, toute personne travaillant seul</w:t>
      </w:r>
      <w:r w:rsidR="00CE2B61">
        <w:rPr>
          <w:rFonts w:ascii="Times New Roman" w:eastAsia="Calibri" w:hAnsi="Times New Roman" w:cs="Times New Roman"/>
          <w:bCs/>
          <w:sz w:val="24"/>
          <w:szCs w:val="20"/>
        </w:rPr>
        <w:t>e</w:t>
      </w:r>
      <w:r>
        <w:rPr>
          <w:rFonts w:ascii="Times New Roman" w:eastAsia="Calibri" w:hAnsi="Times New Roman" w:cs="Times New Roman"/>
          <w:bCs/>
          <w:sz w:val="24"/>
          <w:szCs w:val="20"/>
        </w:rPr>
        <w:t xml:space="preserve"> do</w:t>
      </w:r>
      <w:r w:rsidRPr="00914BF6">
        <w:rPr>
          <w:rFonts w:ascii="Times New Roman" w:eastAsia="Calibri" w:hAnsi="Times New Roman" w:cs="Times New Roman"/>
          <w:bCs/>
          <w:sz w:val="24"/>
          <w:szCs w:val="20"/>
        </w:rPr>
        <w:t xml:space="preserve">nt la gestion totale </w:t>
      </w:r>
      <w:r w:rsidR="00CE2B61">
        <w:rPr>
          <w:rFonts w:ascii="Times New Roman" w:eastAsia="Calibri" w:hAnsi="Times New Roman" w:cs="Times New Roman"/>
          <w:bCs/>
          <w:sz w:val="24"/>
          <w:szCs w:val="20"/>
        </w:rPr>
        <w:t xml:space="preserve">de l’entreprise </w:t>
      </w:r>
      <w:r w:rsidRPr="00914BF6">
        <w:rPr>
          <w:rFonts w:ascii="Times New Roman" w:eastAsia="Calibri" w:hAnsi="Times New Roman" w:cs="Times New Roman"/>
          <w:bCs/>
          <w:sz w:val="24"/>
          <w:szCs w:val="20"/>
        </w:rPr>
        <w:t>relève de</w:t>
      </w:r>
      <w:r>
        <w:rPr>
          <w:rFonts w:ascii="Times New Roman" w:eastAsia="Calibri" w:hAnsi="Times New Roman" w:cs="Times New Roman"/>
          <w:bCs/>
          <w:sz w:val="24"/>
          <w:szCs w:val="20"/>
        </w:rPr>
        <w:t xml:space="preserve"> sa seule personne</w:t>
      </w:r>
      <w:ins w:id="38" w:author="USER" w:date="2021-01-06T09:52:00Z">
        <w:r w:rsidR="00872D77">
          <w:rPr>
            <w:rFonts w:ascii="Times New Roman" w:eastAsia="Calibri" w:hAnsi="Times New Roman" w:cs="Times New Roman"/>
            <w:bCs/>
            <w:sz w:val="24"/>
            <w:szCs w:val="20"/>
          </w:rPr>
          <w:t xml:space="preserve"> </w:t>
        </w:r>
      </w:ins>
      <w:r w:rsidRPr="00914BF6">
        <w:rPr>
          <w:rFonts w:ascii="Times New Roman" w:eastAsia="Calibri" w:hAnsi="Times New Roman" w:cs="Times New Roman"/>
          <w:bCs/>
          <w:sz w:val="24"/>
          <w:szCs w:val="20"/>
        </w:rPr>
        <w:t>;</w:t>
      </w:r>
    </w:p>
    <w:p w14:paraId="3FEA5926" w14:textId="2F03DAC7" w:rsidR="00D24E5B" w:rsidRPr="00147149" w:rsidRDefault="00D24E5B" w:rsidP="00756F27">
      <w:pPr>
        <w:pStyle w:val="Paragraphedeliste"/>
        <w:numPr>
          <w:ilvl w:val="0"/>
          <w:numId w:val="46"/>
        </w:numPr>
        <w:spacing w:after="120" w:line="240" w:lineRule="auto"/>
        <w:contextualSpacing w:val="0"/>
        <w:jc w:val="both"/>
        <w:rPr>
          <w:rFonts w:ascii="Times New Roman" w:hAnsi="Times New Roman" w:cs="Times New Roman"/>
          <w:sz w:val="24"/>
          <w:szCs w:val="24"/>
        </w:rPr>
      </w:pPr>
      <w:r w:rsidRPr="00147149">
        <w:rPr>
          <w:rFonts w:ascii="Times New Roman" w:hAnsi="Times New Roman" w:cs="Times New Roman"/>
          <w:sz w:val="24"/>
          <w:szCs w:val="24"/>
        </w:rPr>
        <w:t>microentreprises : entreprises d’un à cinq</w:t>
      </w:r>
      <w:ins w:id="39" w:author="USER" w:date="2021-01-06T09:53:00Z">
        <w:r w:rsidR="00872D77">
          <w:rPr>
            <w:rFonts w:ascii="Times New Roman" w:hAnsi="Times New Roman" w:cs="Times New Roman"/>
            <w:sz w:val="24"/>
            <w:szCs w:val="24"/>
          </w:rPr>
          <w:t xml:space="preserve"> (1 à 5)</w:t>
        </w:r>
      </w:ins>
      <w:r w:rsidRPr="00147149">
        <w:rPr>
          <w:rFonts w:ascii="Times New Roman" w:hAnsi="Times New Roman" w:cs="Times New Roman"/>
          <w:sz w:val="24"/>
          <w:szCs w:val="24"/>
        </w:rPr>
        <w:t xml:space="preserve"> employés</w:t>
      </w:r>
      <w:del w:id="40" w:author="USER" w:date="2021-01-06T09:53:00Z">
        <w:r w:rsidR="00AC2072" w:rsidDel="00872D77">
          <w:rPr>
            <w:rFonts w:ascii="Times New Roman" w:hAnsi="Times New Roman" w:cs="Times New Roman"/>
            <w:sz w:val="24"/>
            <w:szCs w:val="24"/>
          </w:rPr>
          <w:delText xml:space="preserve"> (1 à 5)</w:delText>
        </w:r>
      </w:del>
      <w:r w:rsidRPr="00147149">
        <w:rPr>
          <w:rFonts w:ascii="Times New Roman" w:hAnsi="Times New Roman" w:cs="Times New Roman"/>
          <w:sz w:val="24"/>
          <w:szCs w:val="24"/>
        </w:rPr>
        <w:t> ;</w:t>
      </w:r>
    </w:p>
    <w:p w14:paraId="1C6ADD20" w14:textId="052339F8" w:rsidR="00D24E5B" w:rsidRPr="00147149" w:rsidRDefault="00D24E5B" w:rsidP="00756F27">
      <w:pPr>
        <w:pStyle w:val="Paragraphedeliste"/>
        <w:numPr>
          <w:ilvl w:val="0"/>
          <w:numId w:val="46"/>
        </w:numPr>
        <w:spacing w:after="120" w:line="240" w:lineRule="auto"/>
        <w:contextualSpacing w:val="0"/>
        <w:jc w:val="both"/>
        <w:rPr>
          <w:rFonts w:ascii="Times New Roman" w:hAnsi="Times New Roman" w:cs="Times New Roman"/>
          <w:sz w:val="24"/>
          <w:szCs w:val="24"/>
        </w:rPr>
      </w:pPr>
      <w:r w:rsidRPr="00147149">
        <w:rPr>
          <w:rFonts w:ascii="Times New Roman" w:hAnsi="Times New Roman" w:cs="Times New Roman"/>
          <w:sz w:val="24"/>
          <w:szCs w:val="24"/>
        </w:rPr>
        <w:t>petites entreprises : entreprises de six à dix employés</w:t>
      </w:r>
      <w:r w:rsidR="00AC2072">
        <w:rPr>
          <w:rFonts w:ascii="Times New Roman" w:hAnsi="Times New Roman" w:cs="Times New Roman"/>
          <w:sz w:val="24"/>
          <w:szCs w:val="24"/>
        </w:rPr>
        <w:t xml:space="preserve"> (6 à 10)</w:t>
      </w:r>
      <w:r w:rsidRPr="00147149">
        <w:rPr>
          <w:rFonts w:ascii="Times New Roman" w:hAnsi="Times New Roman" w:cs="Times New Roman"/>
          <w:sz w:val="24"/>
          <w:szCs w:val="24"/>
        </w:rPr>
        <w:t> ;</w:t>
      </w:r>
    </w:p>
    <w:p w14:paraId="4AB1D1B1" w14:textId="1268F4D7" w:rsidR="00D24E5B" w:rsidRPr="00147149" w:rsidRDefault="00D24E5B" w:rsidP="00756F27">
      <w:pPr>
        <w:pStyle w:val="Paragraphedeliste"/>
        <w:numPr>
          <w:ilvl w:val="0"/>
          <w:numId w:val="46"/>
        </w:numPr>
        <w:spacing w:after="120" w:line="240" w:lineRule="auto"/>
        <w:contextualSpacing w:val="0"/>
        <w:jc w:val="both"/>
        <w:rPr>
          <w:rFonts w:ascii="Times New Roman" w:hAnsi="Times New Roman" w:cs="Times New Roman"/>
          <w:sz w:val="24"/>
          <w:szCs w:val="24"/>
        </w:rPr>
      </w:pPr>
      <w:r w:rsidRPr="00147149">
        <w:rPr>
          <w:rFonts w:ascii="Times New Roman" w:hAnsi="Times New Roman" w:cs="Times New Roman"/>
          <w:sz w:val="24"/>
          <w:szCs w:val="24"/>
        </w:rPr>
        <w:t>moyennes entreprises : entreprises de onze à vingt employés</w:t>
      </w:r>
      <w:r w:rsidR="00AC2072">
        <w:rPr>
          <w:rFonts w:ascii="Times New Roman" w:hAnsi="Times New Roman" w:cs="Times New Roman"/>
          <w:sz w:val="24"/>
          <w:szCs w:val="24"/>
        </w:rPr>
        <w:t xml:space="preserve"> (11 à 20)</w:t>
      </w:r>
      <w:r w:rsidRPr="00147149">
        <w:rPr>
          <w:rFonts w:ascii="Times New Roman" w:hAnsi="Times New Roman" w:cs="Times New Roman"/>
          <w:sz w:val="24"/>
          <w:szCs w:val="24"/>
        </w:rPr>
        <w:t xml:space="preserve"> ; </w:t>
      </w:r>
    </w:p>
    <w:p w14:paraId="22C64E91" w14:textId="7E5F39FC" w:rsidR="00D24E5B" w:rsidRPr="00147149" w:rsidRDefault="00D24E5B" w:rsidP="00756F27">
      <w:pPr>
        <w:pStyle w:val="Paragraphedeliste"/>
        <w:numPr>
          <w:ilvl w:val="0"/>
          <w:numId w:val="46"/>
        </w:numPr>
        <w:spacing w:after="120" w:line="240" w:lineRule="auto"/>
        <w:contextualSpacing w:val="0"/>
        <w:jc w:val="both"/>
        <w:rPr>
          <w:rFonts w:ascii="Times New Roman" w:hAnsi="Times New Roman" w:cs="Times New Roman"/>
          <w:sz w:val="24"/>
          <w:szCs w:val="24"/>
        </w:rPr>
      </w:pPr>
      <w:r w:rsidRPr="00147149">
        <w:rPr>
          <w:rFonts w:ascii="Times New Roman" w:hAnsi="Times New Roman" w:cs="Times New Roman"/>
          <w:sz w:val="24"/>
          <w:szCs w:val="24"/>
        </w:rPr>
        <w:t>grandes entreprises : entreprises de plus de vingt employés</w:t>
      </w:r>
      <w:r w:rsidR="00AC2072">
        <w:rPr>
          <w:rFonts w:ascii="Times New Roman" w:hAnsi="Times New Roman" w:cs="Times New Roman"/>
          <w:sz w:val="24"/>
          <w:szCs w:val="24"/>
        </w:rPr>
        <w:t xml:space="preserve"> (Plus à 20)</w:t>
      </w:r>
      <w:r w:rsidRPr="00147149">
        <w:rPr>
          <w:rFonts w:ascii="Times New Roman" w:hAnsi="Times New Roman" w:cs="Times New Roman"/>
          <w:sz w:val="24"/>
          <w:szCs w:val="24"/>
        </w:rPr>
        <w:t>.</w:t>
      </w:r>
    </w:p>
    <w:p w14:paraId="2E8CF89E" w14:textId="77777777" w:rsidR="00914BF6" w:rsidRPr="00914BF6" w:rsidRDefault="00914BF6" w:rsidP="00914BF6">
      <w:pPr>
        <w:pStyle w:val="Paragraphedeliste"/>
        <w:spacing w:after="0" w:line="276" w:lineRule="auto"/>
        <w:rPr>
          <w:rFonts w:ascii="Times New Roman" w:eastAsia="Calibri" w:hAnsi="Times New Roman" w:cs="Times New Roman"/>
          <w:bCs/>
          <w:sz w:val="24"/>
          <w:szCs w:val="20"/>
        </w:rPr>
      </w:pPr>
    </w:p>
    <w:p w14:paraId="48D50BBF" w14:textId="3B461600" w:rsidR="00432D73" w:rsidRPr="00B36202" w:rsidRDefault="00432D73" w:rsidP="00721935">
      <w:pPr>
        <w:pStyle w:val="Lgende"/>
        <w:keepNext/>
        <w:spacing w:line="276" w:lineRule="auto"/>
        <w:jc w:val="both"/>
        <w:rPr>
          <w:rFonts w:ascii="Times New Roman" w:hAnsi="Times New Roman" w:cs="Times New Roman"/>
          <w:b w:val="0"/>
          <w:i/>
          <w:iCs/>
          <w:color w:val="auto"/>
          <w:sz w:val="22"/>
          <w:szCs w:val="14"/>
        </w:rPr>
      </w:pPr>
      <w:bookmarkStart w:id="41" w:name="_Toc52875006"/>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C40BBC" w:rsidRPr="00B36202">
        <w:rPr>
          <w:rFonts w:ascii="Times New Roman" w:hAnsi="Times New Roman" w:cs="Times New Roman"/>
          <w:b w:val="0"/>
          <w:i/>
          <w:iCs/>
          <w:noProof/>
          <w:color w:val="auto"/>
          <w:sz w:val="22"/>
          <w:szCs w:val="14"/>
        </w:rPr>
        <w:t>1</w:t>
      </w:r>
      <w:r w:rsidRPr="00B36202">
        <w:rPr>
          <w:rFonts w:ascii="Times New Roman" w:hAnsi="Times New Roman" w:cs="Times New Roman"/>
          <w:b w:val="0"/>
          <w:i/>
          <w:iCs/>
          <w:color w:val="auto"/>
          <w:sz w:val="22"/>
          <w:szCs w:val="14"/>
        </w:rPr>
        <w:fldChar w:fldCharType="end"/>
      </w:r>
      <w:r w:rsidRPr="00B36202">
        <w:rPr>
          <w:rFonts w:ascii="Times New Roman" w:hAnsi="Times New Roman" w:cs="Times New Roman"/>
          <w:b w:val="0"/>
          <w:i/>
          <w:iCs/>
          <w:color w:val="auto"/>
          <w:sz w:val="22"/>
          <w:szCs w:val="14"/>
        </w:rPr>
        <w:t xml:space="preserve"> : Taille des entreprises</w:t>
      </w:r>
      <w:r w:rsidR="00053EC6" w:rsidRPr="00B36202">
        <w:rPr>
          <w:rFonts w:ascii="Times New Roman" w:hAnsi="Times New Roman" w:cs="Times New Roman"/>
          <w:b w:val="0"/>
          <w:i/>
          <w:iCs/>
          <w:color w:val="auto"/>
          <w:sz w:val="22"/>
          <w:szCs w:val="14"/>
        </w:rPr>
        <w:t xml:space="preserve"> (%)</w:t>
      </w:r>
      <w:bookmarkEnd w:id="41"/>
    </w:p>
    <w:p w14:paraId="4B8457D3" w14:textId="5501F32D" w:rsidR="00053EC6" w:rsidRPr="00053EC6" w:rsidRDefault="00053EC6" w:rsidP="00053EC6">
      <w:r>
        <w:rPr>
          <w:noProof/>
          <w:lang w:eastAsia="fr-FR"/>
          <w14:cntxtAlts/>
        </w:rPr>
        <w:drawing>
          <wp:inline distT="0" distB="0" distL="0" distR="0" wp14:anchorId="46DAD73F" wp14:editId="4CF7075D">
            <wp:extent cx="6667500" cy="3067050"/>
            <wp:effectExtent l="0" t="0" r="0" b="0"/>
            <wp:docPr id="1" name="Graphique 1">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DE29E93E-2F64-4D9A-A11C-47F0F0D7D36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03078FA" w14:textId="180BF14A" w:rsidR="00432D73" w:rsidRPr="00995DF0" w:rsidRDefault="00432D73" w:rsidP="00721935">
      <w:pPr>
        <w:spacing w:line="276" w:lineRule="auto"/>
        <w:rPr>
          <w:rFonts w:ascii="Times New Roman" w:hAnsi="Times New Roman" w:cs="Times New Roman"/>
          <w:bCs/>
          <w:i/>
          <w:iCs/>
          <w:sz w:val="20"/>
          <w:szCs w:val="20"/>
        </w:rPr>
      </w:pPr>
      <w:r w:rsidRPr="00995DF0">
        <w:rPr>
          <w:rFonts w:ascii="Times New Roman" w:hAnsi="Times New Roman" w:cs="Times New Roman"/>
          <w:i/>
          <w:iCs/>
          <w:sz w:val="20"/>
          <w:szCs w:val="20"/>
          <w:u w:val="single"/>
        </w:rPr>
        <w:t>Source</w:t>
      </w:r>
      <w:r w:rsidRPr="00995DF0">
        <w:rPr>
          <w:rFonts w:ascii="Times New Roman" w:hAnsi="Times New Roman" w:cs="Times New Roman"/>
          <w:i/>
          <w:iCs/>
          <w:sz w:val="20"/>
          <w:szCs w:val="20"/>
        </w:rPr>
        <w:t xml:space="preserve"> : </w:t>
      </w:r>
      <w:r w:rsidRPr="00995DF0">
        <w:rPr>
          <w:rFonts w:ascii="Times New Roman" w:hAnsi="Times New Roman" w:cs="Times New Roman"/>
          <w:bCs/>
          <w:i/>
          <w:iCs/>
          <w:sz w:val="20"/>
          <w:szCs w:val="20"/>
        </w:rPr>
        <w:t>Enquête sur la satisfaction des employeurs des sortants des centres appuyés par Lux-dev, ONEF 2020</w:t>
      </w:r>
    </w:p>
    <w:p w14:paraId="1D346081" w14:textId="2C40DE56" w:rsidR="00212368" w:rsidRDefault="00212368" w:rsidP="00A8333F">
      <w:pPr>
        <w:spacing w:line="276" w:lineRule="auto"/>
        <w:jc w:val="both"/>
        <w:rPr>
          <w:rFonts w:ascii="Times New Roman" w:hAnsi="Times New Roman" w:cs="Times New Roman"/>
          <w:sz w:val="24"/>
          <w:szCs w:val="24"/>
        </w:rPr>
      </w:pPr>
      <w:r w:rsidRPr="00212368">
        <w:rPr>
          <w:rFonts w:ascii="Times New Roman" w:hAnsi="Times New Roman" w:cs="Times New Roman"/>
          <w:sz w:val="24"/>
          <w:szCs w:val="24"/>
        </w:rPr>
        <w:t>Le graphique</w:t>
      </w:r>
      <w:r w:rsidRPr="00A8333F">
        <w:rPr>
          <w:rFonts w:ascii="Times New Roman" w:hAnsi="Times New Roman" w:cs="Times New Roman"/>
          <w:sz w:val="24"/>
          <w:szCs w:val="24"/>
        </w:rPr>
        <w:t xml:space="preserve"> ci-dessus montre une </w:t>
      </w:r>
      <w:r w:rsidR="00995DF0" w:rsidRPr="00A8333F">
        <w:rPr>
          <w:rFonts w:ascii="Times New Roman" w:hAnsi="Times New Roman" w:cs="Times New Roman"/>
          <w:sz w:val="24"/>
          <w:szCs w:val="24"/>
        </w:rPr>
        <w:t>réparti</w:t>
      </w:r>
      <w:r w:rsidR="00995DF0">
        <w:rPr>
          <w:rFonts w:ascii="Times New Roman" w:hAnsi="Times New Roman" w:cs="Times New Roman"/>
          <w:sz w:val="24"/>
          <w:szCs w:val="24"/>
        </w:rPr>
        <w:t>tion inégale</w:t>
      </w:r>
      <w:r w:rsidRPr="00A8333F">
        <w:rPr>
          <w:rFonts w:ascii="Times New Roman" w:hAnsi="Times New Roman" w:cs="Times New Roman"/>
          <w:sz w:val="24"/>
          <w:szCs w:val="24"/>
        </w:rPr>
        <w:t xml:space="preserve"> des sortants </w:t>
      </w:r>
      <w:r w:rsidR="00995DF0">
        <w:rPr>
          <w:rFonts w:ascii="Times New Roman" w:hAnsi="Times New Roman" w:cs="Times New Roman"/>
          <w:sz w:val="24"/>
          <w:szCs w:val="24"/>
        </w:rPr>
        <w:t>selon</w:t>
      </w:r>
      <w:r w:rsidRPr="00A8333F">
        <w:rPr>
          <w:rFonts w:ascii="Times New Roman" w:hAnsi="Times New Roman" w:cs="Times New Roman"/>
          <w:sz w:val="24"/>
          <w:szCs w:val="24"/>
        </w:rPr>
        <w:t xml:space="preserve"> les différents types d’entreprises enquêtées. </w:t>
      </w:r>
      <w:bookmarkStart w:id="42" w:name="_Hlk529792922"/>
      <w:r w:rsidRPr="00A8333F">
        <w:rPr>
          <w:rFonts w:ascii="Times New Roman" w:hAnsi="Times New Roman" w:cs="Times New Roman"/>
          <w:sz w:val="24"/>
          <w:szCs w:val="24"/>
        </w:rPr>
        <w:t>Parmi ces entreprises</w:t>
      </w:r>
      <w:r w:rsidR="00995DF0">
        <w:rPr>
          <w:rFonts w:ascii="Times New Roman" w:hAnsi="Times New Roman" w:cs="Times New Roman"/>
          <w:sz w:val="24"/>
          <w:szCs w:val="24"/>
        </w:rPr>
        <w:t>,</w:t>
      </w:r>
      <w:r w:rsidRPr="00A8333F">
        <w:rPr>
          <w:rFonts w:ascii="Times New Roman" w:hAnsi="Times New Roman" w:cs="Times New Roman"/>
          <w:sz w:val="24"/>
          <w:szCs w:val="24"/>
        </w:rPr>
        <w:t xml:space="preserve"> </w:t>
      </w:r>
      <w:r w:rsidRPr="00212368">
        <w:rPr>
          <w:rFonts w:ascii="Times New Roman" w:hAnsi="Times New Roman" w:cs="Times New Roman"/>
          <w:sz w:val="24"/>
          <w:szCs w:val="24"/>
        </w:rPr>
        <w:t xml:space="preserve">27,6% </w:t>
      </w:r>
      <w:r w:rsidRPr="00A8333F">
        <w:rPr>
          <w:rFonts w:ascii="Times New Roman" w:hAnsi="Times New Roman" w:cs="Times New Roman"/>
          <w:sz w:val="24"/>
          <w:szCs w:val="24"/>
        </w:rPr>
        <w:t xml:space="preserve">sont des microentreprises, suivies de 25,4% de petites entreprises et 14,1% de moyennes entreprises. Les grandes entreprises </w:t>
      </w:r>
      <w:r w:rsidR="00A8333F" w:rsidRPr="00A8333F">
        <w:rPr>
          <w:rFonts w:ascii="Times New Roman" w:hAnsi="Times New Roman" w:cs="Times New Roman"/>
          <w:sz w:val="24"/>
          <w:szCs w:val="24"/>
        </w:rPr>
        <w:t>représentent</w:t>
      </w:r>
      <w:r w:rsidRPr="00A8333F">
        <w:rPr>
          <w:rFonts w:ascii="Times New Roman" w:hAnsi="Times New Roman" w:cs="Times New Roman"/>
          <w:sz w:val="24"/>
          <w:szCs w:val="24"/>
        </w:rPr>
        <w:t xml:space="preserve"> que 8,8% des entreprises ayant </w:t>
      </w:r>
      <w:r w:rsidR="00A8333F" w:rsidRPr="00A8333F">
        <w:rPr>
          <w:rFonts w:ascii="Times New Roman" w:hAnsi="Times New Roman" w:cs="Times New Roman"/>
          <w:sz w:val="24"/>
          <w:szCs w:val="24"/>
        </w:rPr>
        <w:t>accueilli</w:t>
      </w:r>
      <w:r w:rsidRPr="00A8333F">
        <w:rPr>
          <w:rFonts w:ascii="Times New Roman" w:hAnsi="Times New Roman" w:cs="Times New Roman"/>
          <w:sz w:val="24"/>
          <w:szCs w:val="24"/>
        </w:rPr>
        <w:t xml:space="preserve"> les sortants. Par ailleurs</w:t>
      </w:r>
      <w:r w:rsidR="00A8333F" w:rsidRPr="00A8333F">
        <w:rPr>
          <w:rFonts w:ascii="Times New Roman" w:hAnsi="Times New Roman" w:cs="Times New Roman"/>
          <w:sz w:val="24"/>
          <w:szCs w:val="24"/>
        </w:rPr>
        <w:t xml:space="preserve">, une partie importante des sortants sont en auto-emploi, soit 24,1%. </w:t>
      </w:r>
      <w:bookmarkEnd w:id="42"/>
    </w:p>
    <w:p w14:paraId="366153D1" w14:textId="3FCAEB29" w:rsidR="00A8333F" w:rsidRPr="00A8333F" w:rsidRDefault="00A8333F" w:rsidP="00A8333F">
      <w:pPr>
        <w:spacing w:line="276" w:lineRule="auto"/>
        <w:jc w:val="both"/>
        <w:rPr>
          <w:rFonts w:ascii="Times New Roman" w:hAnsi="Times New Roman" w:cs="Times New Roman"/>
          <w:sz w:val="24"/>
          <w:szCs w:val="24"/>
        </w:rPr>
      </w:pPr>
      <w:r>
        <w:rPr>
          <w:rFonts w:ascii="Times New Roman" w:hAnsi="Times New Roman" w:cs="Times New Roman"/>
          <w:sz w:val="24"/>
          <w:szCs w:val="24"/>
        </w:rPr>
        <w:t>On peut retenir de cette analyse que ces sortants sont moins recrutés par les grandes entreprises, ils sont majoritairement en auto-emploi ou travaillent dans les micros et petites entreprises.</w:t>
      </w:r>
    </w:p>
    <w:p w14:paraId="1802036E" w14:textId="78E81E59" w:rsidR="00721935" w:rsidRDefault="00721935" w:rsidP="00721935">
      <w:pPr>
        <w:pStyle w:val="Lgende"/>
        <w:keepNext/>
        <w:spacing w:line="276" w:lineRule="auto"/>
        <w:jc w:val="both"/>
        <w:rPr>
          <w:rFonts w:ascii="Times New Roman" w:hAnsi="Times New Roman" w:cs="Times New Roman"/>
          <w:b w:val="0"/>
          <w:i/>
          <w:iCs/>
          <w:color w:val="auto"/>
          <w:sz w:val="22"/>
          <w:szCs w:val="14"/>
        </w:rPr>
      </w:pPr>
      <w:bookmarkStart w:id="43" w:name="_Toc52875007"/>
      <w:r w:rsidRPr="00B36202">
        <w:rPr>
          <w:rFonts w:ascii="Times New Roman" w:hAnsi="Times New Roman" w:cs="Times New Roman"/>
          <w:b w:val="0"/>
          <w:i/>
          <w:iCs/>
          <w:color w:val="auto"/>
          <w:sz w:val="22"/>
          <w:szCs w:val="14"/>
        </w:rPr>
        <w:lastRenderedPageBreak/>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2</w:t>
      </w:r>
      <w:r w:rsidRPr="00B36202">
        <w:rPr>
          <w:rFonts w:ascii="Times New Roman" w:hAnsi="Times New Roman" w:cs="Times New Roman"/>
          <w:b w:val="0"/>
          <w:i/>
          <w:iCs/>
          <w:color w:val="auto"/>
          <w:sz w:val="22"/>
          <w:szCs w:val="14"/>
        </w:rPr>
        <w:fldChar w:fldCharType="end"/>
      </w:r>
      <w:r w:rsidRPr="00B36202">
        <w:rPr>
          <w:rFonts w:ascii="Times New Roman" w:hAnsi="Times New Roman" w:cs="Times New Roman"/>
          <w:b w:val="0"/>
          <w:i/>
          <w:iCs/>
          <w:color w:val="auto"/>
          <w:sz w:val="22"/>
          <w:szCs w:val="14"/>
        </w:rPr>
        <w:t xml:space="preserve"> : Taille des entreprises selon le sexe du chef d’entreprise</w:t>
      </w:r>
      <w:r w:rsidR="00151EAB" w:rsidRPr="00B36202">
        <w:rPr>
          <w:rFonts w:ascii="Times New Roman" w:hAnsi="Times New Roman" w:cs="Times New Roman"/>
          <w:b w:val="0"/>
          <w:i/>
          <w:iCs/>
          <w:color w:val="auto"/>
          <w:sz w:val="22"/>
          <w:szCs w:val="14"/>
        </w:rPr>
        <w:t xml:space="preserve"> (%)</w:t>
      </w:r>
      <w:bookmarkEnd w:id="43"/>
    </w:p>
    <w:p w14:paraId="28573730" w14:textId="5BCE64F7" w:rsidR="0020682B" w:rsidRPr="0020682B" w:rsidRDefault="00DC4959" w:rsidP="0020682B">
      <w:r>
        <w:rPr>
          <w:noProof/>
          <w:lang w:eastAsia="fr-FR"/>
          <w14:cntxtAlts/>
        </w:rPr>
        <w:drawing>
          <wp:inline distT="0" distB="0" distL="0" distR="0" wp14:anchorId="18043B17" wp14:editId="6A3FA668">
            <wp:extent cx="6381750" cy="2905125"/>
            <wp:effectExtent l="0" t="0" r="0" b="9525"/>
            <wp:docPr id="2" name="Graphique 2">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F8ED08BF-1426-4D8D-8074-9A0A756934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DEA192F" w14:textId="02A98149" w:rsidR="00432D73" w:rsidRDefault="00721935" w:rsidP="00721935">
      <w:pPr>
        <w:spacing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Pr>
          <w:rFonts w:ascii="Times New Roman" w:hAnsi="Times New Roman" w:cs="Times New Roman"/>
          <w:bCs/>
          <w:sz w:val="20"/>
          <w:szCs w:val="20"/>
        </w:rPr>
        <w:t>ONEF 2020</w:t>
      </w:r>
    </w:p>
    <w:p w14:paraId="5622BF1F" w14:textId="4F9E5F56" w:rsidR="005831A0" w:rsidRPr="008323D8" w:rsidRDefault="003F3B31" w:rsidP="008323D8">
      <w:pPr>
        <w:spacing w:line="276" w:lineRule="auto"/>
        <w:jc w:val="both"/>
        <w:rPr>
          <w:rFonts w:ascii="Times New Roman" w:hAnsi="Times New Roman" w:cs="Times New Roman"/>
          <w:sz w:val="24"/>
          <w:szCs w:val="24"/>
        </w:rPr>
      </w:pPr>
      <w:r w:rsidRPr="008323D8">
        <w:rPr>
          <w:rFonts w:ascii="Times New Roman" w:hAnsi="Times New Roman" w:cs="Times New Roman"/>
          <w:sz w:val="24"/>
          <w:szCs w:val="24"/>
        </w:rPr>
        <w:t xml:space="preserve">L’analyse de la </w:t>
      </w:r>
      <w:r w:rsidRPr="003F3B31">
        <w:rPr>
          <w:rFonts w:ascii="Times New Roman" w:hAnsi="Times New Roman" w:cs="Times New Roman"/>
          <w:sz w:val="24"/>
          <w:szCs w:val="24"/>
        </w:rPr>
        <w:t>taille</w:t>
      </w:r>
      <w:r w:rsidRPr="008323D8">
        <w:rPr>
          <w:rFonts w:ascii="Times New Roman" w:hAnsi="Times New Roman" w:cs="Times New Roman"/>
          <w:sz w:val="24"/>
          <w:szCs w:val="24"/>
        </w:rPr>
        <w:t xml:space="preserve"> </w:t>
      </w:r>
      <w:r w:rsidRPr="003F3B31">
        <w:rPr>
          <w:rFonts w:ascii="Times New Roman" w:hAnsi="Times New Roman" w:cs="Times New Roman"/>
          <w:sz w:val="24"/>
          <w:szCs w:val="24"/>
        </w:rPr>
        <w:t>des entreprises</w:t>
      </w:r>
      <w:r w:rsidRPr="008323D8">
        <w:rPr>
          <w:rFonts w:ascii="Times New Roman" w:hAnsi="Times New Roman" w:cs="Times New Roman"/>
          <w:sz w:val="24"/>
          <w:szCs w:val="24"/>
        </w:rPr>
        <w:t xml:space="preserve"> montre que la grande majorité des femmes travaille dans l’auto-emploi</w:t>
      </w:r>
      <w:r w:rsidRPr="003F3B31">
        <w:rPr>
          <w:rFonts w:ascii="Times New Roman" w:hAnsi="Times New Roman" w:cs="Times New Roman"/>
          <w:sz w:val="24"/>
          <w:szCs w:val="24"/>
        </w:rPr>
        <w:t xml:space="preserve">, </w:t>
      </w:r>
      <w:r w:rsidRPr="008323D8">
        <w:rPr>
          <w:rFonts w:ascii="Times New Roman" w:hAnsi="Times New Roman" w:cs="Times New Roman"/>
          <w:sz w:val="24"/>
          <w:szCs w:val="24"/>
        </w:rPr>
        <w:t xml:space="preserve">soit 67,6% d’elles. </w:t>
      </w:r>
      <w:r w:rsidR="005831A0" w:rsidRPr="008323D8">
        <w:rPr>
          <w:rFonts w:ascii="Times New Roman" w:hAnsi="Times New Roman" w:cs="Times New Roman"/>
          <w:sz w:val="24"/>
          <w:szCs w:val="24"/>
        </w:rPr>
        <w:t xml:space="preserve">Parmi les chefs d’entreprises </w:t>
      </w:r>
      <w:r w:rsidR="00250546" w:rsidRPr="008323D8">
        <w:rPr>
          <w:rFonts w:ascii="Times New Roman" w:hAnsi="Times New Roman" w:cs="Times New Roman"/>
          <w:sz w:val="24"/>
          <w:szCs w:val="24"/>
        </w:rPr>
        <w:t xml:space="preserve">femmes, </w:t>
      </w:r>
      <w:r w:rsidR="005831A0" w:rsidRPr="008323D8">
        <w:rPr>
          <w:rFonts w:ascii="Times New Roman" w:hAnsi="Times New Roman" w:cs="Times New Roman"/>
          <w:sz w:val="24"/>
          <w:szCs w:val="24"/>
        </w:rPr>
        <w:t>16,2%</w:t>
      </w:r>
      <w:r w:rsidR="00250546" w:rsidRPr="008323D8">
        <w:rPr>
          <w:rFonts w:ascii="Times New Roman" w:hAnsi="Times New Roman" w:cs="Times New Roman"/>
          <w:sz w:val="24"/>
          <w:szCs w:val="24"/>
        </w:rPr>
        <w:t xml:space="preserve"> travaillent</w:t>
      </w:r>
      <w:r w:rsidR="005831A0" w:rsidRPr="008323D8">
        <w:rPr>
          <w:rFonts w:ascii="Times New Roman" w:hAnsi="Times New Roman" w:cs="Times New Roman"/>
          <w:sz w:val="24"/>
          <w:szCs w:val="24"/>
        </w:rPr>
        <w:t xml:space="preserve"> dans les petites entreprises et 13,5% dans les microentreprises. Quant aux grandes entreprises, aucune femme ne travaille.</w:t>
      </w:r>
    </w:p>
    <w:p w14:paraId="3BD17B4D" w14:textId="0A885C38" w:rsidR="003F3B31" w:rsidRPr="006D4A9C" w:rsidRDefault="00250546" w:rsidP="006D4A9C">
      <w:pPr>
        <w:spacing w:line="276" w:lineRule="auto"/>
        <w:jc w:val="both"/>
        <w:rPr>
          <w:rFonts w:ascii="Times New Roman" w:hAnsi="Times New Roman" w:cs="Times New Roman"/>
          <w:sz w:val="24"/>
          <w:szCs w:val="24"/>
        </w:rPr>
      </w:pPr>
      <w:r w:rsidRPr="008323D8">
        <w:rPr>
          <w:rFonts w:ascii="Times New Roman" w:hAnsi="Times New Roman" w:cs="Times New Roman"/>
          <w:sz w:val="24"/>
          <w:szCs w:val="24"/>
        </w:rPr>
        <w:t xml:space="preserve">Concernant les </w:t>
      </w:r>
      <w:r w:rsidR="005831A0" w:rsidRPr="008323D8">
        <w:rPr>
          <w:rFonts w:ascii="Times New Roman" w:hAnsi="Times New Roman" w:cs="Times New Roman"/>
          <w:sz w:val="24"/>
          <w:szCs w:val="24"/>
        </w:rPr>
        <w:t xml:space="preserve">hommes </w:t>
      </w:r>
      <w:r w:rsidRPr="008323D8">
        <w:rPr>
          <w:rFonts w:ascii="Times New Roman" w:hAnsi="Times New Roman" w:cs="Times New Roman"/>
          <w:sz w:val="24"/>
          <w:szCs w:val="24"/>
        </w:rPr>
        <w:t>chefs d’entreprise, 29,4% travaillent dans les microentreprises, suivis de 26,6% dans les petites entreprises.</w:t>
      </w:r>
      <w:r w:rsidR="00BF1CE1">
        <w:rPr>
          <w:rFonts w:ascii="Times New Roman" w:hAnsi="Times New Roman" w:cs="Times New Roman"/>
          <w:sz w:val="24"/>
          <w:szCs w:val="24"/>
        </w:rPr>
        <w:t xml:space="preserve"> En effet, </w:t>
      </w:r>
      <w:r w:rsidRPr="008323D8">
        <w:rPr>
          <w:rFonts w:ascii="Times New Roman" w:hAnsi="Times New Roman" w:cs="Times New Roman"/>
          <w:sz w:val="24"/>
          <w:szCs w:val="24"/>
        </w:rPr>
        <w:t>9,9% des chefs d’entreprise hommes travaillent dans les grandes entreprises</w:t>
      </w:r>
      <w:r w:rsidR="00BF1CE1">
        <w:rPr>
          <w:rFonts w:ascii="Times New Roman" w:hAnsi="Times New Roman" w:cs="Times New Roman"/>
          <w:sz w:val="24"/>
          <w:szCs w:val="24"/>
        </w:rPr>
        <w:t>.</w:t>
      </w:r>
      <w:r w:rsidR="00BF1CE1" w:rsidRPr="00BF1CE1">
        <w:rPr>
          <w:rFonts w:ascii="Times New Roman" w:hAnsi="Times New Roman" w:cs="Times New Roman"/>
          <w:sz w:val="24"/>
          <w:szCs w:val="24"/>
        </w:rPr>
        <w:t xml:space="preserve"> </w:t>
      </w:r>
      <w:r w:rsidR="00BF1CE1" w:rsidRPr="008323D8">
        <w:rPr>
          <w:rFonts w:ascii="Times New Roman" w:hAnsi="Times New Roman" w:cs="Times New Roman"/>
          <w:sz w:val="24"/>
          <w:szCs w:val="24"/>
        </w:rPr>
        <w:t>Il est intéressant de noter qu</w:t>
      </w:r>
      <w:r w:rsidR="00BF1CE1">
        <w:rPr>
          <w:rFonts w:ascii="Times New Roman" w:hAnsi="Times New Roman" w:cs="Times New Roman"/>
          <w:sz w:val="24"/>
          <w:szCs w:val="24"/>
        </w:rPr>
        <w:t>’</w:t>
      </w:r>
      <w:r w:rsidRPr="008323D8">
        <w:rPr>
          <w:rFonts w:ascii="Times New Roman" w:hAnsi="Times New Roman" w:cs="Times New Roman"/>
          <w:sz w:val="24"/>
          <w:szCs w:val="24"/>
        </w:rPr>
        <w:t>une proportion moins importante</w:t>
      </w:r>
      <w:r w:rsidR="008323D8" w:rsidRPr="008323D8">
        <w:rPr>
          <w:rFonts w:ascii="Times New Roman" w:hAnsi="Times New Roman" w:cs="Times New Roman"/>
          <w:sz w:val="24"/>
          <w:szCs w:val="24"/>
        </w:rPr>
        <w:t xml:space="preserve"> que celle </w:t>
      </w:r>
      <w:r w:rsidR="00995DF0">
        <w:rPr>
          <w:rFonts w:ascii="Times New Roman" w:hAnsi="Times New Roman" w:cs="Times New Roman"/>
          <w:sz w:val="24"/>
          <w:szCs w:val="24"/>
        </w:rPr>
        <w:t xml:space="preserve">des </w:t>
      </w:r>
      <w:r w:rsidR="003F3B31" w:rsidRPr="003F3B31">
        <w:rPr>
          <w:rFonts w:ascii="Times New Roman" w:hAnsi="Times New Roman" w:cs="Times New Roman"/>
          <w:sz w:val="24"/>
          <w:szCs w:val="24"/>
        </w:rPr>
        <w:t xml:space="preserve">femmes, </w:t>
      </w:r>
      <w:r w:rsidR="008323D8" w:rsidRPr="008323D8">
        <w:rPr>
          <w:rFonts w:ascii="Times New Roman" w:hAnsi="Times New Roman" w:cs="Times New Roman"/>
          <w:sz w:val="24"/>
          <w:szCs w:val="24"/>
        </w:rPr>
        <w:t xml:space="preserve">travaillent en </w:t>
      </w:r>
      <w:r w:rsidR="003F3B31" w:rsidRPr="003F3B31">
        <w:rPr>
          <w:rFonts w:ascii="Times New Roman" w:hAnsi="Times New Roman" w:cs="Times New Roman"/>
          <w:sz w:val="24"/>
          <w:szCs w:val="24"/>
        </w:rPr>
        <w:t>auto-emploi</w:t>
      </w:r>
      <w:r w:rsidR="008323D8" w:rsidRPr="008323D8">
        <w:rPr>
          <w:rFonts w:ascii="Times New Roman" w:hAnsi="Times New Roman" w:cs="Times New Roman"/>
          <w:sz w:val="24"/>
          <w:szCs w:val="24"/>
        </w:rPr>
        <w:t xml:space="preserve">, </w:t>
      </w:r>
      <w:r w:rsidR="00995DF0">
        <w:rPr>
          <w:rFonts w:ascii="Times New Roman" w:hAnsi="Times New Roman" w:cs="Times New Roman"/>
          <w:sz w:val="24"/>
          <w:szCs w:val="24"/>
        </w:rPr>
        <w:t xml:space="preserve">soit </w:t>
      </w:r>
      <w:r w:rsidR="008323D8" w:rsidRPr="008323D8">
        <w:rPr>
          <w:rFonts w:ascii="Times New Roman" w:hAnsi="Times New Roman" w:cs="Times New Roman"/>
          <w:sz w:val="24"/>
          <w:szCs w:val="24"/>
        </w:rPr>
        <w:t>18,4%.</w:t>
      </w:r>
    </w:p>
    <w:p w14:paraId="3E833659" w14:textId="3C16D79A" w:rsidR="00912EC0" w:rsidRPr="00FC038B" w:rsidRDefault="00912EC0" w:rsidP="00B06070">
      <w:pPr>
        <w:pStyle w:val="Titre3"/>
        <w:keepNext/>
        <w:keepLines/>
        <w:numPr>
          <w:ilvl w:val="0"/>
          <w:numId w:val="4"/>
        </w:numPr>
        <w:autoSpaceDE/>
        <w:autoSpaceDN/>
        <w:adjustRightInd/>
        <w:spacing w:before="40" w:line="276" w:lineRule="auto"/>
        <w:rPr>
          <w:rFonts w:ascii="Times New Roman" w:hAnsi="Times New Roman" w:cs="Times New Roman"/>
          <w:szCs w:val="22"/>
        </w:rPr>
      </w:pPr>
      <w:bookmarkStart w:id="44" w:name="_Toc52873208"/>
      <w:bookmarkEnd w:id="37"/>
      <w:r w:rsidRPr="00FC038B">
        <w:rPr>
          <w:rFonts w:ascii="Times New Roman" w:hAnsi="Times New Roman" w:cs="Times New Roman"/>
          <w:szCs w:val="22"/>
        </w:rPr>
        <w:t>Secteurs économiques des entreprises</w:t>
      </w:r>
      <w:bookmarkEnd w:id="44"/>
    </w:p>
    <w:p w14:paraId="6816D7E5" w14:textId="34EC6A0A" w:rsidR="0094602E" w:rsidRPr="00A40F0F" w:rsidRDefault="00DA24B3" w:rsidP="00DA24B3">
      <w:pPr>
        <w:jc w:val="both"/>
        <w:rPr>
          <w:rFonts w:ascii="Times New Roman" w:hAnsi="Times New Roman" w:cs="Times New Roman"/>
          <w:sz w:val="24"/>
          <w:szCs w:val="24"/>
        </w:rPr>
      </w:pPr>
      <w:r w:rsidRPr="00A40F0F">
        <w:rPr>
          <w:rFonts w:ascii="Times New Roman" w:hAnsi="Times New Roman" w:cs="Times New Roman"/>
          <w:sz w:val="24"/>
          <w:szCs w:val="24"/>
        </w:rPr>
        <w:t xml:space="preserve">Compte tenu du contexte local de l’étude, </w:t>
      </w:r>
      <w:r w:rsidR="00737200" w:rsidRPr="00A40F0F">
        <w:rPr>
          <w:rFonts w:ascii="Times New Roman" w:hAnsi="Times New Roman" w:cs="Times New Roman"/>
          <w:sz w:val="24"/>
          <w:szCs w:val="24"/>
        </w:rPr>
        <w:t xml:space="preserve">la classification proposée dans le document de la première phase du Programme décennal de développement de la formation professionnelle pour l’emploi (PRODEFPE) </w:t>
      </w:r>
      <w:r w:rsidRPr="00A40F0F">
        <w:rPr>
          <w:rFonts w:ascii="Times New Roman" w:hAnsi="Times New Roman" w:cs="Times New Roman"/>
          <w:sz w:val="24"/>
          <w:szCs w:val="24"/>
        </w:rPr>
        <w:t xml:space="preserve">ne permettent pas une analyse fine des entreprises locales qui ont recruté les sortants. Ainsi, </w:t>
      </w:r>
      <w:r w:rsidR="00FF60A8" w:rsidRPr="00A40F0F">
        <w:rPr>
          <w:rFonts w:ascii="Times New Roman" w:hAnsi="Times New Roman" w:cs="Times New Roman"/>
          <w:sz w:val="24"/>
          <w:szCs w:val="24"/>
        </w:rPr>
        <w:t xml:space="preserve">la classification </w:t>
      </w:r>
      <w:r w:rsidR="00737200" w:rsidRPr="00A40F0F">
        <w:rPr>
          <w:rFonts w:ascii="Times New Roman" w:hAnsi="Times New Roman" w:cs="Times New Roman"/>
          <w:sz w:val="24"/>
          <w:szCs w:val="24"/>
        </w:rPr>
        <w:t xml:space="preserve">inspirée du document du PRODEFPE et </w:t>
      </w:r>
      <w:r w:rsidR="00FF60A8" w:rsidRPr="00A40F0F">
        <w:rPr>
          <w:rFonts w:ascii="Times New Roman" w:hAnsi="Times New Roman" w:cs="Times New Roman"/>
          <w:sz w:val="24"/>
          <w:szCs w:val="24"/>
        </w:rPr>
        <w:t>adoptée par l’ONEF l’année dernière a été retenu</w:t>
      </w:r>
      <w:r w:rsidR="0094602E" w:rsidRPr="00A40F0F">
        <w:rPr>
          <w:rFonts w:ascii="Times New Roman" w:hAnsi="Times New Roman" w:cs="Times New Roman"/>
          <w:sz w:val="24"/>
          <w:szCs w:val="24"/>
        </w:rPr>
        <w:t>e</w:t>
      </w:r>
      <w:r w:rsidR="00FF60A8" w:rsidRPr="00A40F0F">
        <w:rPr>
          <w:rFonts w:ascii="Times New Roman" w:hAnsi="Times New Roman" w:cs="Times New Roman"/>
          <w:sz w:val="24"/>
          <w:szCs w:val="24"/>
        </w:rPr>
        <w:t xml:space="preserve"> </w:t>
      </w:r>
      <w:r w:rsidR="00737200" w:rsidRPr="00A40F0F">
        <w:rPr>
          <w:rFonts w:ascii="Times New Roman" w:hAnsi="Times New Roman" w:cs="Times New Roman"/>
          <w:sz w:val="24"/>
          <w:szCs w:val="24"/>
        </w:rPr>
        <w:t>pour</w:t>
      </w:r>
      <w:r w:rsidR="00FF60A8" w:rsidRPr="00A40F0F">
        <w:rPr>
          <w:rFonts w:ascii="Times New Roman" w:hAnsi="Times New Roman" w:cs="Times New Roman"/>
          <w:sz w:val="24"/>
          <w:szCs w:val="24"/>
        </w:rPr>
        <w:t xml:space="preserve"> cette étude</w:t>
      </w:r>
      <w:r w:rsidR="00FF60A8" w:rsidRPr="00A40F0F">
        <w:rPr>
          <w:rStyle w:val="Appelnotedebasdep"/>
          <w:rFonts w:ascii="Times New Roman" w:hAnsi="Times New Roman" w:cs="Times New Roman"/>
          <w:sz w:val="24"/>
          <w:szCs w:val="24"/>
        </w:rPr>
        <w:footnoteReference w:id="3"/>
      </w:r>
      <w:r w:rsidR="00FF60A8" w:rsidRPr="00A40F0F">
        <w:rPr>
          <w:rFonts w:ascii="Times New Roman" w:hAnsi="Times New Roman" w:cs="Times New Roman"/>
          <w:sz w:val="24"/>
          <w:szCs w:val="24"/>
        </w:rPr>
        <w:t>.</w:t>
      </w:r>
      <w:r w:rsidR="0094602E" w:rsidRPr="00A40F0F">
        <w:rPr>
          <w:rFonts w:ascii="Times New Roman" w:hAnsi="Times New Roman" w:cs="Times New Roman"/>
          <w:sz w:val="24"/>
          <w:szCs w:val="24"/>
        </w:rPr>
        <w:t xml:space="preserve"> Par ailleurs, les secteurs de l’</w:t>
      </w:r>
      <w:r w:rsidR="00542AF3" w:rsidRPr="00A40F0F">
        <w:rPr>
          <w:rFonts w:ascii="Times New Roman" w:hAnsi="Times New Roman" w:cs="Times New Roman"/>
          <w:sz w:val="24"/>
          <w:szCs w:val="24"/>
        </w:rPr>
        <w:t xml:space="preserve">élevage et de l’agriculture ont été fusionnés car leurs effectifs sont très faibles. </w:t>
      </w:r>
    </w:p>
    <w:p w14:paraId="6ACD2485" w14:textId="780E5150" w:rsidR="00432D73" w:rsidRPr="00B36202" w:rsidRDefault="00432D73" w:rsidP="00432D73">
      <w:pPr>
        <w:pStyle w:val="Lgende"/>
        <w:keepNext/>
        <w:spacing w:line="276" w:lineRule="auto"/>
        <w:jc w:val="both"/>
        <w:rPr>
          <w:rFonts w:ascii="Times New Roman" w:hAnsi="Times New Roman" w:cs="Times New Roman"/>
          <w:b w:val="0"/>
          <w:i/>
          <w:iCs/>
          <w:color w:val="auto"/>
          <w:sz w:val="22"/>
          <w:szCs w:val="14"/>
        </w:rPr>
      </w:pPr>
      <w:bookmarkStart w:id="45" w:name="_Toc52875008"/>
      <w:r w:rsidRPr="00B36202">
        <w:rPr>
          <w:rFonts w:ascii="Times New Roman" w:hAnsi="Times New Roman" w:cs="Times New Roman"/>
          <w:b w:val="0"/>
          <w:i/>
          <w:iCs/>
          <w:color w:val="auto"/>
          <w:sz w:val="22"/>
          <w:szCs w:val="14"/>
        </w:rPr>
        <w:lastRenderedPageBreak/>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3</w:t>
      </w:r>
      <w:r w:rsidRPr="00B36202">
        <w:rPr>
          <w:rFonts w:ascii="Times New Roman" w:hAnsi="Times New Roman" w:cs="Times New Roman"/>
          <w:b w:val="0"/>
          <w:i/>
          <w:iCs/>
          <w:color w:val="auto"/>
          <w:sz w:val="22"/>
          <w:szCs w:val="14"/>
        </w:rPr>
        <w:fldChar w:fldCharType="end"/>
      </w:r>
      <w:r w:rsidRPr="00B36202">
        <w:rPr>
          <w:rFonts w:ascii="Times New Roman" w:hAnsi="Times New Roman" w:cs="Times New Roman"/>
          <w:b w:val="0"/>
          <w:i/>
          <w:iCs/>
          <w:color w:val="auto"/>
          <w:sz w:val="22"/>
          <w:szCs w:val="14"/>
        </w:rPr>
        <w:t xml:space="preserve"> : Répartition des entreprises selon le secteur économique</w:t>
      </w:r>
      <w:bookmarkEnd w:id="45"/>
    </w:p>
    <w:p w14:paraId="2BB0EEB8" w14:textId="73C1BC23" w:rsidR="006D799D" w:rsidRPr="006D799D" w:rsidRDefault="006D799D" w:rsidP="006D799D">
      <w:r>
        <w:rPr>
          <w:noProof/>
          <w:lang w:eastAsia="fr-FR"/>
          <w14:cntxtAlts/>
        </w:rPr>
        <w:drawing>
          <wp:inline distT="0" distB="0" distL="0" distR="0" wp14:anchorId="6A5B73B0" wp14:editId="0AB3E5F0">
            <wp:extent cx="6638925" cy="2743200"/>
            <wp:effectExtent l="0" t="0" r="9525" b="0"/>
            <wp:docPr id="3" name="Graphique 3">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D3769576-8440-4B83-8205-6CAE5B86642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19C8CBE" w14:textId="10DC0A51" w:rsidR="00912EC0" w:rsidRDefault="00912EC0" w:rsidP="00B06070">
      <w:pPr>
        <w:spacing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353591F8" w14:textId="4B0E7D9C" w:rsidR="00A331BE" w:rsidRPr="00065E85" w:rsidRDefault="00542AF3" w:rsidP="00065E85">
      <w:pPr>
        <w:spacing w:line="276" w:lineRule="auto"/>
        <w:jc w:val="both"/>
        <w:rPr>
          <w:rFonts w:ascii="Times New Roman" w:hAnsi="Times New Roman" w:cs="Times New Roman"/>
          <w:sz w:val="24"/>
          <w:szCs w:val="24"/>
        </w:rPr>
      </w:pPr>
      <w:r w:rsidRPr="00065E85">
        <w:rPr>
          <w:rFonts w:ascii="Times New Roman" w:hAnsi="Times New Roman" w:cs="Times New Roman"/>
          <w:sz w:val="24"/>
          <w:szCs w:val="24"/>
        </w:rPr>
        <w:t xml:space="preserve">L’analyse du graphique montre que plus de 60% des entreprises </w:t>
      </w:r>
      <w:r w:rsidR="00A331BE" w:rsidRPr="00065E85">
        <w:rPr>
          <w:rFonts w:ascii="Times New Roman" w:hAnsi="Times New Roman" w:cs="Times New Roman"/>
          <w:sz w:val="24"/>
          <w:szCs w:val="24"/>
        </w:rPr>
        <w:t xml:space="preserve">enquêtées </w:t>
      </w:r>
      <w:r w:rsidRPr="00065E85">
        <w:rPr>
          <w:rFonts w:ascii="Times New Roman" w:hAnsi="Times New Roman" w:cs="Times New Roman"/>
          <w:sz w:val="24"/>
          <w:szCs w:val="24"/>
        </w:rPr>
        <w:t>sont des secteurs</w:t>
      </w:r>
      <w:r w:rsidR="00A331BE" w:rsidRPr="00065E85">
        <w:rPr>
          <w:rFonts w:ascii="Times New Roman" w:hAnsi="Times New Roman" w:cs="Times New Roman"/>
          <w:sz w:val="24"/>
          <w:szCs w:val="24"/>
        </w:rPr>
        <w:t xml:space="preserve"> économiques</w:t>
      </w:r>
      <w:r w:rsidRPr="00065E85">
        <w:rPr>
          <w:rFonts w:ascii="Times New Roman" w:hAnsi="Times New Roman" w:cs="Times New Roman"/>
          <w:sz w:val="24"/>
          <w:szCs w:val="24"/>
        </w:rPr>
        <w:t xml:space="preserve"> du bâtiment et de l’artisanat, avec 38,6% </w:t>
      </w:r>
      <w:r w:rsidR="00A331BE" w:rsidRPr="00065E85">
        <w:rPr>
          <w:rFonts w:ascii="Times New Roman" w:hAnsi="Times New Roman" w:cs="Times New Roman"/>
          <w:sz w:val="24"/>
          <w:szCs w:val="24"/>
        </w:rPr>
        <w:t>pour le bâtiment et 21,6% pour l’artisanat</w:t>
      </w:r>
      <w:r w:rsidRPr="00065E85">
        <w:rPr>
          <w:rFonts w:ascii="Times New Roman" w:hAnsi="Times New Roman" w:cs="Times New Roman"/>
          <w:sz w:val="24"/>
          <w:szCs w:val="24"/>
        </w:rPr>
        <w:t xml:space="preserve">. </w:t>
      </w:r>
      <w:r w:rsidR="00A331BE" w:rsidRPr="00065E85">
        <w:rPr>
          <w:rFonts w:ascii="Times New Roman" w:hAnsi="Times New Roman" w:cs="Times New Roman"/>
          <w:sz w:val="24"/>
          <w:szCs w:val="24"/>
        </w:rPr>
        <w:t>Parmi les 319 entreprises enquêtées, 11,3% sont du secteur de l’ébénisterie et 9,1% de la fusion de l’agriculture et de l’élevage. La part des secteurs de la restauration et de l’énergie renouvelable est identique, soit 7,8% chacun</w:t>
      </w:r>
      <w:r w:rsidR="00CC0E59">
        <w:rPr>
          <w:rFonts w:ascii="Times New Roman" w:hAnsi="Times New Roman" w:cs="Times New Roman"/>
          <w:sz w:val="24"/>
          <w:szCs w:val="24"/>
        </w:rPr>
        <w:t>e</w:t>
      </w:r>
      <w:r w:rsidR="00A331BE" w:rsidRPr="00065E85">
        <w:rPr>
          <w:rFonts w:ascii="Times New Roman" w:hAnsi="Times New Roman" w:cs="Times New Roman"/>
          <w:sz w:val="24"/>
          <w:szCs w:val="24"/>
        </w:rPr>
        <w:t>. Enfin</w:t>
      </w:r>
      <w:r w:rsidR="00065E85" w:rsidRPr="00065E85">
        <w:rPr>
          <w:rFonts w:ascii="Times New Roman" w:hAnsi="Times New Roman" w:cs="Times New Roman"/>
          <w:sz w:val="24"/>
          <w:szCs w:val="24"/>
        </w:rPr>
        <w:t>,</w:t>
      </w:r>
      <w:r w:rsidR="00A331BE" w:rsidRPr="00065E85">
        <w:rPr>
          <w:rFonts w:ascii="Times New Roman" w:hAnsi="Times New Roman" w:cs="Times New Roman"/>
          <w:sz w:val="24"/>
          <w:szCs w:val="24"/>
        </w:rPr>
        <w:t xml:space="preserve"> la plus </w:t>
      </w:r>
      <w:r w:rsidR="00065E85" w:rsidRPr="00065E85">
        <w:rPr>
          <w:rFonts w:ascii="Times New Roman" w:hAnsi="Times New Roman" w:cs="Times New Roman"/>
          <w:sz w:val="24"/>
          <w:szCs w:val="24"/>
        </w:rPr>
        <w:t>faible part a été enregistrée dans le secteur « Autre » constitué essentiellement des activités de commerce et de formation.</w:t>
      </w:r>
    </w:p>
    <w:p w14:paraId="648480C4" w14:textId="78599182" w:rsidR="00FF60A8" w:rsidRPr="00065E85" w:rsidRDefault="00065E85" w:rsidP="00065E85">
      <w:pPr>
        <w:spacing w:line="276" w:lineRule="auto"/>
        <w:jc w:val="both"/>
        <w:rPr>
          <w:rFonts w:ascii="Times New Roman" w:hAnsi="Times New Roman" w:cs="Times New Roman"/>
          <w:sz w:val="24"/>
          <w:szCs w:val="24"/>
        </w:rPr>
      </w:pPr>
      <w:r w:rsidRPr="00065E85">
        <w:rPr>
          <w:rFonts w:ascii="Times New Roman" w:hAnsi="Times New Roman" w:cs="Times New Roman"/>
          <w:sz w:val="24"/>
          <w:szCs w:val="24"/>
        </w:rPr>
        <w:t xml:space="preserve">On peut retenir </w:t>
      </w:r>
      <w:r w:rsidR="00CC0E59">
        <w:rPr>
          <w:rFonts w:ascii="Times New Roman" w:hAnsi="Times New Roman" w:cs="Times New Roman"/>
          <w:sz w:val="24"/>
          <w:szCs w:val="24"/>
        </w:rPr>
        <w:t xml:space="preserve">de cette analyse </w:t>
      </w:r>
      <w:r w:rsidRPr="00065E85">
        <w:rPr>
          <w:rFonts w:ascii="Times New Roman" w:hAnsi="Times New Roman" w:cs="Times New Roman"/>
          <w:sz w:val="24"/>
          <w:szCs w:val="24"/>
        </w:rPr>
        <w:t>que</w:t>
      </w:r>
      <w:r w:rsidR="009D43DB">
        <w:rPr>
          <w:rFonts w:ascii="Times New Roman" w:hAnsi="Times New Roman" w:cs="Times New Roman"/>
          <w:sz w:val="24"/>
          <w:szCs w:val="24"/>
        </w:rPr>
        <w:t xml:space="preserve"> l’essentiel des employeurs se trouve dans les secteurs du</w:t>
      </w:r>
      <w:r w:rsidRPr="00065E85">
        <w:rPr>
          <w:rFonts w:ascii="Times New Roman" w:hAnsi="Times New Roman" w:cs="Times New Roman"/>
          <w:sz w:val="24"/>
          <w:szCs w:val="24"/>
        </w:rPr>
        <w:t xml:space="preserve"> bâtiment et de l’artisanat contre </w:t>
      </w:r>
      <w:r w:rsidR="00CC0E59">
        <w:rPr>
          <w:rFonts w:ascii="Times New Roman" w:hAnsi="Times New Roman" w:cs="Times New Roman"/>
          <w:sz w:val="24"/>
          <w:szCs w:val="24"/>
        </w:rPr>
        <w:t xml:space="preserve">une </w:t>
      </w:r>
      <w:r w:rsidR="009D43DB">
        <w:rPr>
          <w:rFonts w:ascii="Times New Roman" w:hAnsi="Times New Roman" w:cs="Times New Roman"/>
          <w:sz w:val="24"/>
          <w:szCs w:val="24"/>
        </w:rPr>
        <w:t xml:space="preserve">minorité </w:t>
      </w:r>
      <w:r w:rsidRPr="00065E85">
        <w:rPr>
          <w:rFonts w:ascii="Times New Roman" w:hAnsi="Times New Roman" w:cs="Times New Roman"/>
          <w:sz w:val="24"/>
          <w:szCs w:val="24"/>
        </w:rPr>
        <w:t>repartis entre cinq secteurs.</w:t>
      </w:r>
    </w:p>
    <w:p w14:paraId="7DD04650" w14:textId="21C8A862" w:rsidR="00912EC0" w:rsidRPr="00B36202" w:rsidRDefault="0067145B" w:rsidP="0067145B">
      <w:pPr>
        <w:pStyle w:val="Lgende"/>
        <w:keepNext/>
        <w:spacing w:line="276" w:lineRule="auto"/>
        <w:jc w:val="both"/>
        <w:rPr>
          <w:rFonts w:ascii="Times New Roman" w:hAnsi="Times New Roman" w:cs="Times New Roman"/>
          <w:b w:val="0"/>
          <w:i/>
          <w:iCs/>
          <w:color w:val="auto"/>
          <w:sz w:val="22"/>
          <w:szCs w:val="14"/>
        </w:rPr>
      </w:pPr>
      <w:bookmarkStart w:id="46" w:name="_Toc52875009"/>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4</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Répartition des entreprises selon le secteur économique et la taille</w:t>
      </w:r>
      <w:bookmarkEnd w:id="46"/>
    </w:p>
    <w:p w14:paraId="3A265D7B" w14:textId="0C4EFF08" w:rsidR="00912EC0" w:rsidRPr="00147149" w:rsidRDefault="00036F98" w:rsidP="00B06070">
      <w:pPr>
        <w:spacing w:after="0" w:line="276" w:lineRule="auto"/>
        <w:jc w:val="both"/>
        <w:rPr>
          <w:rFonts w:ascii="Times New Roman" w:eastAsia="Calibri" w:hAnsi="Times New Roman" w:cs="Times New Roman"/>
          <w:sz w:val="24"/>
        </w:rPr>
      </w:pPr>
      <w:r>
        <w:rPr>
          <w:noProof/>
          <w:lang w:eastAsia="fr-FR"/>
          <w14:cntxtAlts/>
        </w:rPr>
        <w:drawing>
          <wp:inline distT="0" distB="0" distL="0" distR="0" wp14:anchorId="4D9A9645" wp14:editId="6C150F83">
            <wp:extent cx="6588125" cy="3227070"/>
            <wp:effectExtent l="0" t="0" r="3175" b="11430"/>
            <wp:docPr id="4" name="Graphique 4">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555D2324-CFA0-42C3-9122-A1F1079F3E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CDCF93E" w14:textId="67202E18" w:rsidR="00912EC0" w:rsidRDefault="00912EC0" w:rsidP="00B06070">
      <w:pPr>
        <w:spacing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7DB1C7B7" w14:textId="3C6210E5" w:rsidR="00CD2756" w:rsidRPr="00CD2756" w:rsidRDefault="00CD2756" w:rsidP="00CD2756">
      <w:pPr>
        <w:spacing w:line="276" w:lineRule="auto"/>
        <w:jc w:val="both"/>
        <w:rPr>
          <w:rFonts w:ascii="Times New Roman" w:hAnsi="Times New Roman" w:cs="Times New Roman"/>
          <w:bCs/>
          <w:iCs/>
          <w:sz w:val="24"/>
          <w:szCs w:val="24"/>
        </w:rPr>
      </w:pPr>
      <w:r w:rsidRPr="00CD2756">
        <w:rPr>
          <w:rFonts w:ascii="Times New Roman" w:hAnsi="Times New Roman" w:cs="Times New Roman"/>
          <w:bCs/>
          <w:iCs/>
          <w:sz w:val="24"/>
          <w:szCs w:val="24"/>
        </w:rPr>
        <w:t xml:space="preserve">Les entreprises ayant recruté des sortants des centres de formation appuyés par </w:t>
      </w:r>
      <w:r w:rsidR="00711B70">
        <w:rPr>
          <w:rFonts w:ascii="Times New Roman" w:hAnsi="Times New Roman" w:cs="Times New Roman"/>
          <w:bCs/>
          <w:iCs/>
          <w:sz w:val="24"/>
          <w:szCs w:val="24"/>
        </w:rPr>
        <w:t>le programme MLI/022</w:t>
      </w:r>
      <w:r w:rsidRPr="00CD2756">
        <w:rPr>
          <w:rFonts w:ascii="Times New Roman" w:hAnsi="Times New Roman" w:cs="Times New Roman"/>
          <w:bCs/>
          <w:iCs/>
          <w:sz w:val="24"/>
          <w:szCs w:val="24"/>
        </w:rPr>
        <w:t xml:space="preserve"> sont classées en sept secteurs économiques :</w:t>
      </w:r>
    </w:p>
    <w:p w14:paraId="2847A434" w14:textId="12C4EB6F" w:rsidR="00CD2756" w:rsidRPr="00CD2756" w:rsidRDefault="00CD2756" w:rsidP="00CD2756">
      <w:pPr>
        <w:spacing w:line="276" w:lineRule="auto"/>
        <w:jc w:val="both"/>
        <w:rPr>
          <w:rFonts w:ascii="Times New Roman" w:hAnsi="Times New Roman" w:cs="Times New Roman"/>
          <w:bCs/>
          <w:iCs/>
          <w:sz w:val="24"/>
          <w:szCs w:val="24"/>
        </w:rPr>
      </w:pPr>
      <w:r w:rsidRPr="00CD2756">
        <w:rPr>
          <w:rFonts w:ascii="Times New Roman" w:hAnsi="Times New Roman" w:cs="Times New Roman"/>
          <w:b/>
          <w:iCs/>
          <w:sz w:val="24"/>
          <w:szCs w:val="24"/>
        </w:rPr>
        <w:lastRenderedPageBreak/>
        <w:t>Agriculture</w:t>
      </w:r>
      <w:r w:rsidR="00C55E89">
        <w:rPr>
          <w:rFonts w:ascii="Times New Roman" w:hAnsi="Times New Roman" w:cs="Times New Roman"/>
          <w:b/>
          <w:iCs/>
          <w:sz w:val="24"/>
          <w:szCs w:val="24"/>
        </w:rPr>
        <w:t>/</w:t>
      </w:r>
      <w:r w:rsidRPr="00CD2756">
        <w:rPr>
          <w:rFonts w:ascii="Times New Roman" w:hAnsi="Times New Roman" w:cs="Times New Roman"/>
          <w:b/>
          <w:iCs/>
          <w:sz w:val="24"/>
          <w:szCs w:val="24"/>
        </w:rPr>
        <w:t>élevage</w:t>
      </w:r>
      <w:r w:rsidRPr="00CD2756">
        <w:rPr>
          <w:rFonts w:ascii="Times New Roman" w:hAnsi="Times New Roman" w:cs="Times New Roman"/>
          <w:bCs/>
          <w:iCs/>
          <w:sz w:val="24"/>
          <w:szCs w:val="24"/>
        </w:rPr>
        <w:t xml:space="preserve"> : </w:t>
      </w:r>
      <w:r w:rsidR="00AD0980" w:rsidRPr="00CD2756">
        <w:rPr>
          <w:rFonts w:ascii="Times New Roman" w:hAnsi="Times New Roman" w:cs="Times New Roman"/>
          <w:bCs/>
          <w:iCs/>
          <w:sz w:val="24"/>
          <w:szCs w:val="24"/>
        </w:rPr>
        <w:t>avec</w:t>
      </w:r>
      <w:r w:rsidR="00AD0980">
        <w:rPr>
          <w:rFonts w:ascii="Times New Roman" w:hAnsi="Times New Roman" w:cs="Times New Roman"/>
          <w:bCs/>
          <w:iCs/>
          <w:sz w:val="24"/>
          <w:szCs w:val="24"/>
        </w:rPr>
        <w:t xml:space="preserve"> </w:t>
      </w:r>
      <w:r w:rsidR="00AD0980" w:rsidRPr="00CD2756">
        <w:rPr>
          <w:rFonts w:ascii="Times New Roman" w:hAnsi="Times New Roman" w:cs="Times New Roman"/>
          <w:bCs/>
          <w:iCs/>
          <w:sz w:val="24"/>
          <w:szCs w:val="24"/>
        </w:rPr>
        <w:t>31,2%</w:t>
      </w:r>
      <w:r w:rsidR="00AD0980">
        <w:rPr>
          <w:rFonts w:ascii="Times New Roman" w:hAnsi="Times New Roman" w:cs="Times New Roman"/>
          <w:bCs/>
          <w:iCs/>
          <w:sz w:val="24"/>
          <w:szCs w:val="24"/>
        </w:rPr>
        <w:t xml:space="preserve"> de l’auto-emploi, c</w:t>
      </w:r>
      <w:r w:rsidRPr="00CD2756">
        <w:rPr>
          <w:rFonts w:ascii="Times New Roman" w:hAnsi="Times New Roman" w:cs="Times New Roman"/>
          <w:bCs/>
          <w:iCs/>
          <w:sz w:val="24"/>
          <w:szCs w:val="24"/>
        </w:rPr>
        <w:t>e secteur économique semble être le domaine de prédilection de l’auto-emploi</w:t>
      </w:r>
      <w:r w:rsidR="00AD0980">
        <w:rPr>
          <w:rFonts w:ascii="Times New Roman" w:hAnsi="Times New Roman" w:cs="Times New Roman"/>
          <w:bCs/>
          <w:iCs/>
          <w:sz w:val="24"/>
          <w:szCs w:val="24"/>
        </w:rPr>
        <w:t xml:space="preserve"> et </w:t>
      </w:r>
      <w:r w:rsidRPr="00CD2756">
        <w:rPr>
          <w:rFonts w:ascii="Times New Roman" w:hAnsi="Times New Roman" w:cs="Times New Roman"/>
          <w:bCs/>
          <w:iCs/>
          <w:sz w:val="24"/>
          <w:szCs w:val="24"/>
        </w:rPr>
        <w:t>5,7%</w:t>
      </w:r>
      <w:r w:rsidR="00AD0980">
        <w:rPr>
          <w:rFonts w:ascii="Times New Roman" w:hAnsi="Times New Roman" w:cs="Times New Roman"/>
          <w:bCs/>
          <w:iCs/>
          <w:sz w:val="24"/>
          <w:szCs w:val="24"/>
        </w:rPr>
        <w:t xml:space="preserve"> dans l</w:t>
      </w:r>
      <w:r w:rsidRPr="00CD2756">
        <w:rPr>
          <w:rFonts w:ascii="Times New Roman" w:hAnsi="Times New Roman" w:cs="Times New Roman"/>
          <w:bCs/>
          <w:iCs/>
          <w:sz w:val="24"/>
          <w:szCs w:val="24"/>
        </w:rPr>
        <w:t>es microentreprises. En effet, on ne retrouve presque pas ce secteur dans les petites, moyennes et grandes entreprises ;</w:t>
      </w:r>
    </w:p>
    <w:p w14:paraId="5F7327F2" w14:textId="6FB92700" w:rsidR="00CD2756" w:rsidRPr="00CD2756" w:rsidRDefault="00CD2756" w:rsidP="00CD2756">
      <w:pPr>
        <w:spacing w:line="276" w:lineRule="auto"/>
        <w:jc w:val="both"/>
        <w:rPr>
          <w:rFonts w:ascii="Times New Roman" w:hAnsi="Times New Roman" w:cs="Times New Roman"/>
          <w:bCs/>
          <w:iCs/>
          <w:sz w:val="24"/>
          <w:szCs w:val="24"/>
        </w:rPr>
      </w:pPr>
      <w:r w:rsidRPr="00CD2756">
        <w:rPr>
          <w:rFonts w:ascii="Times New Roman" w:hAnsi="Times New Roman" w:cs="Times New Roman"/>
          <w:b/>
          <w:iCs/>
          <w:sz w:val="24"/>
          <w:szCs w:val="24"/>
        </w:rPr>
        <w:t>Artisanat</w:t>
      </w:r>
      <w:r w:rsidRPr="00CD2756">
        <w:rPr>
          <w:rFonts w:ascii="Times New Roman" w:hAnsi="Times New Roman" w:cs="Times New Roman"/>
          <w:bCs/>
          <w:iCs/>
          <w:sz w:val="24"/>
          <w:szCs w:val="24"/>
        </w:rPr>
        <w:t xml:space="preserve"> : </w:t>
      </w:r>
      <w:r w:rsidR="007F5CAD">
        <w:rPr>
          <w:rFonts w:ascii="Times New Roman" w:hAnsi="Times New Roman" w:cs="Times New Roman"/>
          <w:bCs/>
          <w:iCs/>
          <w:sz w:val="24"/>
          <w:szCs w:val="24"/>
        </w:rPr>
        <w:t>ce secteur est présent</w:t>
      </w:r>
      <w:r w:rsidRPr="00CD2756">
        <w:rPr>
          <w:rFonts w:ascii="Times New Roman" w:hAnsi="Times New Roman" w:cs="Times New Roman"/>
          <w:bCs/>
          <w:iCs/>
          <w:sz w:val="24"/>
          <w:szCs w:val="24"/>
        </w:rPr>
        <w:t xml:space="preserve"> dans tous les</w:t>
      </w:r>
      <w:r w:rsidR="00C35343">
        <w:rPr>
          <w:rFonts w:ascii="Times New Roman" w:hAnsi="Times New Roman" w:cs="Times New Roman"/>
          <w:bCs/>
          <w:iCs/>
          <w:sz w:val="24"/>
          <w:szCs w:val="24"/>
        </w:rPr>
        <w:t xml:space="preserve"> types d’</w:t>
      </w:r>
      <w:r w:rsidRPr="00CD2756">
        <w:rPr>
          <w:rFonts w:ascii="Times New Roman" w:hAnsi="Times New Roman" w:cs="Times New Roman"/>
          <w:bCs/>
          <w:iCs/>
          <w:sz w:val="24"/>
          <w:szCs w:val="24"/>
        </w:rPr>
        <w:t>entreprise</w:t>
      </w:r>
      <w:r w:rsidR="00C35343">
        <w:rPr>
          <w:rFonts w:ascii="Times New Roman" w:hAnsi="Times New Roman" w:cs="Times New Roman"/>
          <w:bCs/>
          <w:iCs/>
          <w:sz w:val="24"/>
          <w:szCs w:val="24"/>
        </w:rPr>
        <w:t xml:space="preserve"> </w:t>
      </w:r>
      <w:r w:rsidRPr="00CD2756">
        <w:rPr>
          <w:rFonts w:ascii="Times New Roman" w:hAnsi="Times New Roman" w:cs="Times New Roman"/>
          <w:bCs/>
          <w:iCs/>
          <w:sz w:val="24"/>
          <w:szCs w:val="24"/>
        </w:rPr>
        <w:t>sauf dans les grandes entreprises. Cependant, son importance s’accroît dans les</w:t>
      </w:r>
      <w:r w:rsidR="00C35343">
        <w:rPr>
          <w:rFonts w:ascii="Times New Roman" w:hAnsi="Times New Roman" w:cs="Times New Roman"/>
          <w:bCs/>
          <w:iCs/>
          <w:sz w:val="24"/>
          <w:szCs w:val="24"/>
        </w:rPr>
        <w:t xml:space="preserve"> moyennes</w:t>
      </w:r>
      <w:r w:rsidRPr="00CD2756">
        <w:rPr>
          <w:rFonts w:ascii="Times New Roman" w:hAnsi="Times New Roman" w:cs="Times New Roman"/>
          <w:bCs/>
          <w:iCs/>
          <w:sz w:val="24"/>
          <w:szCs w:val="24"/>
        </w:rPr>
        <w:t xml:space="preserve"> entreprises</w:t>
      </w:r>
      <w:r w:rsidR="00C35343">
        <w:rPr>
          <w:rFonts w:ascii="Times New Roman" w:hAnsi="Times New Roman" w:cs="Times New Roman"/>
          <w:bCs/>
          <w:iCs/>
          <w:sz w:val="24"/>
          <w:szCs w:val="24"/>
        </w:rPr>
        <w:t>, avec 35,6%</w:t>
      </w:r>
      <w:r w:rsidRPr="00CD2756">
        <w:rPr>
          <w:rFonts w:ascii="Times New Roman" w:hAnsi="Times New Roman" w:cs="Times New Roman"/>
          <w:bCs/>
          <w:iCs/>
          <w:sz w:val="24"/>
          <w:szCs w:val="24"/>
        </w:rPr>
        <w:t xml:space="preserve">. En effet, </w:t>
      </w:r>
      <w:r w:rsidR="00C35343">
        <w:rPr>
          <w:rFonts w:ascii="Times New Roman" w:hAnsi="Times New Roman" w:cs="Times New Roman"/>
          <w:bCs/>
          <w:iCs/>
          <w:sz w:val="24"/>
          <w:szCs w:val="24"/>
        </w:rPr>
        <w:t>2</w:t>
      </w:r>
      <w:r w:rsidR="007F5CAD">
        <w:rPr>
          <w:rFonts w:ascii="Times New Roman" w:hAnsi="Times New Roman" w:cs="Times New Roman"/>
          <w:bCs/>
          <w:iCs/>
          <w:sz w:val="24"/>
          <w:szCs w:val="24"/>
        </w:rPr>
        <w:t>6,1%</w:t>
      </w:r>
      <w:r w:rsidRPr="00CD2756">
        <w:rPr>
          <w:rFonts w:ascii="Times New Roman" w:hAnsi="Times New Roman" w:cs="Times New Roman"/>
          <w:bCs/>
          <w:iCs/>
          <w:sz w:val="24"/>
          <w:szCs w:val="24"/>
        </w:rPr>
        <w:t xml:space="preserve"> de </w:t>
      </w:r>
      <w:r w:rsidR="007F5CAD">
        <w:rPr>
          <w:rFonts w:ascii="Times New Roman" w:hAnsi="Times New Roman" w:cs="Times New Roman"/>
          <w:bCs/>
          <w:iCs/>
          <w:sz w:val="24"/>
          <w:szCs w:val="24"/>
        </w:rPr>
        <w:t xml:space="preserve">microentreprise </w:t>
      </w:r>
      <w:r w:rsidRPr="00CD2756">
        <w:rPr>
          <w:rFonts w:ascii="Times New Roman" w:hAnsi="Times New Roman" w:cs="Times New Roman"/>
          <w:bCs/>
          <w:iCs/>
          <w:sz w:val="24"/>
          <w:szCs w:val="24"/>
        </w:rPr>
        <w:t xml:space="preserve">évoluent dans le secteur de l’artisanat alors qu’il ne représente que </w:t>
      </w:r>
      <w:r w:rsidR="007F5CAD">
        <w:rPr>
          <w:rFonts w:ascii="Times New Roman" w:hAnsi="Times New Roman" w:cs="Times New Roman"/>
          <w:bCs/>
          <w:iCs/>
          <w:sz w:val="24"/>
          <w:szCs w:val="24"/>
        </w:rPr>
        <w:t>11,7</w:t>
      </w:r>
      <w:r w:rsidRPr="00CD2756">
        <w:rPr>
          <w:rFonts w:ascii="Times New Roman" w:hAnsi="Times New Roman" w:cs="Times New Roman"/>
          <w:bCs/>
          <w:iCs/>
          <w:sz w:val="24"/>
          <w:szCs w:val="24"/>
        </w:rPr>
        <w:t>% dans l’auto-emploi</w:t>
      </w:r>
      <w:r w:rsidR="007F5CAD">
        <w:rPr>
          <w:rFonts w:ascii="Times New Roman" w:hAnsi="Times New Roman" w:cs="Times New Roman"/>
          <w:bCs/>
          <w:iCs/>
          <w:sz w:val="24"/>
          <w:szCs w:val="24"/>
        </w:rPr>
        <w:t>.</w:t>
      </w:r>
      <w:r w:rsidRPr="00CD2756">
        <w:rPr>
          <w:rFonts w:ascii="Times New Roman" w:hAnsi="Times New Roman" w:cs="Times New Roman"/>
          <w:bCs/>
          <w:iCs/>
          <w:sz w:val="24"/>
          <w:szCs w:val="24"/>
        </w:rPr>
        <w:t xml:space="preserve"> </w:t>
      </w:r>
    </w:p>
    <w:p w14:paraId="5FD04C93" w14:textId="0EF4AB10" w:rsidR="00CD2756" w:rsidRPr="00CD2756" w:rsidRDefault="00CD2756" w:rsidP="00CD2756">
      <w:pPr>
        <w:spacing w:line="276" w:lineRule="auto"/>
        <w:jc w:val="both"/>
        <w:rPr>
          <w:rFonts w:ascii="Times New Roman" w:hAnsi="Times New Roman" w:cs="Times New Roman"/>
          <w:bCs/>
          <w:iCs/>
          <w:sz w:val="24"/>
          <w:szCs w:val="24"/>
        </w:rPr>
      </w:pPr>
      <w:r w:rsidRPr="00CD2756">
        <w:rPr>
          <w:rFonts w:ascii="Times New Roman" w:hAnsi="Times New Roman" w:cs="Times New Roman"/>
          <w:b/>
          <w:iCs/>
          <w:sz w:val="24"/>
          <w:szCs w:val="24"/>
        </w:rPr>
        <w:t>Bâtiment</w:t>
      </w:r>
      <w:r w:rsidRPr="00CD2756">
        <w:rPr>
          <w:rFonts w:ascii="Times New Roman" w:hAnsi="Times New Roman" w:cs="Times New Roman"/>
          <w:bCs/>
          <w:iCs/>
          <w:sz w:val="24"/>
          <w:szCs w:val="24"/>
        </w:rPr>
        <w:t> : que</w:t>
      </w:r>
      <w:r w:rsidR="002C51D9">
        <w:rPr>
          <w:rFonts w:ascii="Times New Roman" w:hAnsi="Times New Roman" w:cs="Times New Roman"/>
          <w:bCs/>
          <w:iCs/>
          <w:sz w:val="24"/>
          <w:szCs w:val="24"/>
        </w:rPr>
        <w:t>l</w:t>
      </w:r>
      <w:r w:rsidRPr="00CD2756">
        <w:rPr>
          <w:rFonts w:ascii="Times New Roman" w:hAnsi="Times New Roman" w:cs="Times New Roman"/>
          <w:bCs/>
          <w:iCs/>
          <w:sz w:val="24"/>
          <w:szCs w:val="24"/>
        </w:rPr>
        <w:t>l</w:t>
      </w:r>
      <w:r w:rsidR="002C51D9">
        <w:rPr>
          <w:rFonts w:ascii="Times New Roman" w:hAnsi="Times New Roman" w:cs="Times New Roman"/>
          <w:bCs/>
          <w:iCs/>
          <w:sz w:val="24"/>
          <w:szCs w:val="24"/>
        </w:rPr>
        <w:t>e</w:t>
      </w:r>
      <w:r w:rsidRPr="00CD2756">
        <w:rPr>
          <w:rFonts w:ascii="Times New Roman" w:hAnsi="Times New Roman" w:cs="Times New Roman"/>
          <w:bCs/>
          <w:iCs/>
          <w:sz w:val="24"/>
          <w:szCs w:val="24"/>
        </w:rPr>
        <w:t xml:space="preserve"> que soit la taille de l’entreprise,</w:t>
      </w:r>
      <w:r w:rsidR="00FB332A">
        <w:rPr>
          <w:rFonts w:ascii="Times New Roman" w:hAnsi="Times New Roman" w:cs="Times New Roman"/>
          <w:bCs/>
          <w:iCs/>
          <w:sz w:val="24"/>
          <w:szCs w:val="24"/>
        </w:rPr>
        <w:t xml:space="preserve"> </w:t>
      </w:r>
      <w:r w:rsidRPr="00CD2756">
        <w:rPr>
          <w:rFonts w:ascii="Times New Roman" w:hAnsi="Times New Roman" w:cs="Times New Roman"/>
          <w:bCs/>
          <w:iCs/>
          <w:sz w:val="24"/>
          <w:szCs w:val="24"/>
        </w:rPr>
        <w:t xml:space="preserve">le secteur </w:t>
      </w:r>
      <w:r w:rsidR="00FB332A">
        <w:rPr>
          <w:rFonts w:ascii="Times New Roman" w:hAnsi="Times New Roman" w:cs="Times New Roman"/>
          <w:bCs/>
          <w:iCs/>
          <w:sz w:val="24"/>
          <w:szCs w:val="24"/>
        </w:rPr>
        <w:t xml:space="preserve">du </w:t>
      </w:r>
      <w:r w:rsidRPr="00CD2756">
        <w:rPr>
          <w:rFonts w:ascii="Times New Roman" w:hAnsi="Times New Roman" w:cs="Times New Roman"/>
          <w:bCs/>
          <w:iCs/>
          <w:sz w:val="24"/>
          <w:szCs w:val="24"/>
        </w:rPr>
        <w:t xml:space="preserve">bâtiment est </w:t>
      </w:r>
      <w:r w:rsidR="00FB332A">
        <w:rPr>
          <w:rFonts w:ascii="Times New Roman" w:hAnsi="Times New Roman" w:cs="Times New Roman"/>
          <w:bCs/>
          <w:iCs/>
          <w:sz w:val="24"/>
          <w:szCs w:val="24"/>
        </w:rPr>
        <w:t xml:space="preserve">présent et </w:t>
      </w:r>
      <w:r w:rsidRPr="00CD2756">
        <w:rPr>
          <w:rFonts w:ascii="Times New Roman" w:hAnsi="Times New Roman" w:cs="Times New Roman"/>
          <w:bCs/>
          <w:iCs/>
          <w:sz w:val="24"/>
          <w:szCs w:val="24"/>
        </w:rPr>
        <w:t>dominant</w:t>
      </w:r>
      <w:r w:rsidR="002C51D9">
        <w:rPr>
          <w:rFonts w:ascii="Times New Roman" w:hAnsi="Times New Roman" w:cs="Times New Roman"/>
          <w:bCs/>
          <w:iCs/>
          <w:sz w:val="24"/>
          <w:szCs w:val="24"/>
        </w:rPr>
        <w:t xml:space="preserve"> </w:t>
      </w:r>
      <w:r w:rsidR="00FB332A">
        <w:rPr>
          <w:rFonts w:ascii="Times New Roman" w:hAnsi="Times New Roman" w:cs="Times New Roman"/>
          <w:bCs/>
          <w:iCs/>
          <w:sz w:val="24"/>
          <w:szCs w:val="24"/>
        </w:rPr>
        <w:t xml:space="preserve">à l’exception de l’auto-emploi. Malgré que le nombre des grandes entreprises </w:t>
      </w:r>
      <w:r w:rsidR="002C51D9">
        <w:rPr>
          <w:rFonts w:ascii="Times New Roman" w:hAnsi="Times New Roman" w:cs="Times New Roman"/>
          <w:bCs/>
          <w:iCs/>
          <w:sz w:val="24"/>
          <w:szCs w:val="24"/>
        </w:rPr>
        <w:t>soit</w:t>
      </w:r>
      <w:r w:rsidR="00FB332A">
        <w:rPr>
          <w:rFonts w:ascii="Times New Roman" w:hAnsi="Times New Roman" w:cs="Times New Roman"/>
          <w:bCs/>
          <w:iCs/>
          <w:sz w:val="24"/>
          <w:szCs w:val="24"/>
        </w:rPr>
        <w:t xml:space="preserve"> moins </w:t>
      </w:r>
      <w:r w:rsidR="002C51D9">
        <w:rPr>
          <w:rFonts w:ascii="Times New Roman" w:hAnsi="Times New Roman" w:cs="Times New Roman"/>
          <w:bCs/>
          <w:iCs/>
          <w:sz w:val="24"/>
          <w:szCs w:val="24"/>
        </w:rPr>
        <w:t>élevé</w:t>
      </w:r>
      <w:r w:rsidR="00FB332A">
        <w:rPr>
          <w:rFonts w:ascii="Times New Roman" w:hAnsi="Times New Roman" w:cs="Times New Roman"/>
          <w:bCs/>
          <w:iCs/>
          <w:sz w:val="24"/>
          <w:szCs w:val="24"/>
        </w:rPr>
        <w:t>, 85,7% sont d</w:t>
      </w:r>
      <w:r w:rsidR="002C51D9">
        <w:rPr>
          <w:rFonts w:ascii="Times New Roman" w:hAnsi="Times New Roman" w:cs="Times New Roman"/>
          <w:bCs/>
          <w:iCs/>
          <w:sz w:val="24"/>
          <w:szCs w:val="24"/>
        </w:rPr>
        <w:t>e ce</w:t>
      </w:r>
      <w:r w:rsidR="00FB332A">
        <w:rPr>
          <w:rFonts w:ascii="Times New Roman" w:hAnsi="Times New Roman" w:cs="Times New Roman"/>
          <w:bCs/>
          <w:iCs/>
          <w:sz w:val="24"/>
          <w:szCs w:val="24"/>
        </w:rPr>
        <w:t xml:space="preserve"> secteur économique</w:t>
      </w:r>
      <w:r w:rsidRPr="00CD2756">
        <w:rPr>
          <w:rFonts w:ascii="Times New Roman" w:hAnsi="Times New Roman" w:cs="Times New Roman"/>
          <w:bCs/>
          <w:iCs/>
          <w:sz w:val="24"/>
          <w:szCs w:val="24"/>
        </w:rPr>
        <w:t>.</w:t>
      </w:r>
    </w:p>
    <w:p w14:paraId="55167F30" w14:textId="48A22BE9" w:rsidR="00CD2756" w:rsidRPr="00CD2756" w:rsidRDefault="00CD2756" w:rsidP="00CD2756">
      <w:pPr>
        <w:spacing w:line="276" w:lineRule="auto"/>
        <w:jc w:val="both"/>
        <w:rPr>
          <w:rFonts w:ascii="Times New Roman" w:hAnsi="Times New Roman" w:cs="Times New Roman"/>
          <w:bCs/>
          <w:iCs/>
          <w:sz w:val="24"/>
          <w:szCs w:val="24"/>
        </w:rPr>
      </w:pPr>
      <w:r w:rsidRPr="00CD2756">
        <w:rPr>
          <w:rFonts w:ascii="Times New Roman" w:hAnsi="Times New Roman" w:cs="Times New Roman"/>
          <w:b/>
          <w:iCs/>
          <w:sz w:val="24"/>
          <w:szCs w:val="24"/>
        </w:rPr>
        <w:t>Energie renouvelable</w:t>
      </w:r>
      <w:r w:rsidR="00C55E89">
        <w:rPr>
          <w:rFonts w:ascii="Times New Roman" w:hAnsi="Times New Roman" w:cs="Times New Roman"/>
          <w:b/>
          <w:iCs/>
          <w:sz w:val="24"/>
          <w:szCs w:val="24"/>
        </w:rPr>
        <w:t xml:space="preserve"> et </w:t>
      </w:r>
      <w:r w:rsidR="00C55E89" w:rsidRPr="00CD2756">
        <w:rPr>
          <w:rFonts w:ascii="Times New Roman" w:hAnsi="Times New Roman" w:cs="Times New Roman"/>
          <w:b/>
          <w:iCs/>
          <w:sz w:val="24"/>
          <w:szCs w:val="24"/>
        </w:rPr>
        <w:t>Restauration</w:t>
      </w:r>
      <w:r w:rsidR="00C55E89" w:rsidRPr="00CD2756">
        <w:rPr>
          <w:rFonts w:ascii="Times New Roman" w:hAnsi="Times New Roman" w:cs="Times New Roman"/>
          <w:bCs/>
          <w:iCs/>
          <w:sz w:val="24"/>
          <w:szCs w:val="24"/>
        </w:rPr>
        <w:t> </w:t>
      </w:r>
      <w:r w:rsidRPr="00CD2756">
        <w:rPr>
          <w:rFonts w:ascii="Times New Roman" w:hAnsi="Times New Roman" w:cs="Times New Roman"/>
          <w:bCs/>
          <w:iCs/>
          <w:sz w:val="24"/>
          <w:szCs w:val="24"/>
        </w:rPr>
        <w:t>: on retrouve ce</w:t>
      </w:r>
      <w:r w:rsidR="00091408">
        <w:rPr>
          <w:rFonts w:ascii="Times New Roman" w:hAnsi="Times New Roman" w:cs="Times New Roman"/>
          <w:bCs/>
          <w:iCs/>
          <w:sz w:val="24"/>
          <w:szCs w:val="24"/>
        </w:rPr>
        <w:t>s</w:t>
      </w:r>
      <w:r w:rsidRPr="00CD2756">
        <w:rPr>
          <w:rFonts w:ascii="Times New Roman" w:hAnsi="Times New Roman" w:cs="Times New Roman"/>
          <w:bCs/>
          <w:iCs/>
          <w:sz w:val="24"/>
          <w:szCs w:val="24"/>
        </w:rPr>
        <w:t xml:space="preserve"> secteur</w:t>
      </w:r>
      <w:r w:rsidR="00091408">
        <w:rPr>
          <w:rFonts w:ascii="Times New Roman" w:hAnsi="Times New Roman" w:cs="Times New Roman"/>
          <w:bCs/>
          <w:iCs/>
          <w:sz w:val="24"/>
          <w:szCs w:val="24"/>
        </w:rPr>
        <w:t>s</w:t>
      </w:r>
      <w:r w:rsidRPr="00CD2756">
        <w:rPr>
          <w:rFonts w:ascii="Times New Roman" w:hAnsi="Times New Roman" w:cs="Times New Roman"/>
          <w:bCs/>
          <w:iCs/>
          <w:sz w:val="24"/>
          <w:szCs w:val="24"/>
        </w:rPr>
        <w:t xml:space="preserve"> économique</w:t>
      </w:r>
      <w:r w:rsidR="00091408">
        <w:rPr>
          <w:rFonts w:ascii="Times New Roman" w:hAnsi="Times New Roman" w:cs="Times New Roman"/>
          <w:bCs/>
          <w:iCs/>
          <w:sz w:val="24"/>
          <w:szCs w:val="24"/>
        </w:rPr>
        <w:t>s</w:t>
      </w:r>
      <w:r w:rsidRPr="00CD2756">
        <w:rPr>
          <w:rFonts w:ascii="Times New Roman" w:hAnsi="Times New Roman" w:cs="Times New Roman"/>
          <w:bCs/>
          <w:iCs/>
          <w:sz w:val="24"/>
          <w:szCs w:val="24"/>
        </w:rPr>
        <w:t xml:space="preserve"> essentiellement dans toutes les entreprises, </w:t>
      </w:r>
      <w:r w:rsidR="002C51D9">
        <w:rPr>
          <w:rFonts w:ascii="Times New Roman" w:hAnsi="Times New Roman" w:cs="Times New Roman"/>
          <w:bCs/>
          <w:iCs/>
          <w:sz w:val="24"/>
          <w:szCs w:val="24"/>
        </w:rPr>
        <w:t>mais avec des proportions relativement</w:t>
      </w:r>
      <w:r w:rsidR="00020AFC">
        <w:rPr>
          <w:rFonts w:ascii="Times New Roman" w:hAnsi="Times New Roman" w:cs="Times New Roman"/>
          <w:bCs/>
          <w:iCs/>
          <w:sz w:val="24"/>
          <w:szCs w:val="24"/>
        </w:rPr>
        <w:t xml:space="preserve"> faibles</w:t>
      </w:r>
      <w:r w:rsidR="002C51D9">
        <w:rPr>
          <w:rFonts w:ascii="Times New Roman" w:hAnsi="Times New Roman" w:cs="Times New Roman"/>
          <w:bCs/>
          <w:iCs/>
          <w:sz w:val="24"/>
          <w:szCs w:val="24"/>
        </w:rPr>
        <w:t xml:space="preserve"> dans la majorité des entreprises. </w:t>
      </w:r>
      <w:r w:rsidR="00C55E89">
        <w:rPr>
          <w:rFonts w:ascii="Times New Roman" w:hAnsi="Times New Roman" w:cs="Times New Roman"/>
          <w:bCs/>
          <w:iCs/>
          <w:sz w:val="24"/>
          <w:szCs w:val="24"/>
        </w:rPr>
        <w:t xml:space="preserve">Quant au secteur de l’énergie renouvelable, la proportion la plus importante a été </w:t>
      </w:r>
      <w:r w:rsidR="00DE325C">
        <w:rPr>
          <w:rFonts w:ascii="Times New Roman" w:hAnsi="Times New Roman" w:cs="Times New Roman"/>
          <w:bCs/>
          <w:iCs/>
          <w:sz w:val="24"/>
          <w:szCs w:val="24"/>
        </w:rPr>
        <w:t>enregistré</w:t>
      </w:r>
      <w:r w:rsidR="00C55E89" w:rsidRPr="00C55E89">
        <w:rPr>
          <w:rFonts w:ascii="Times New Roman" w:hAnsi="Times New Roman" w:cs="Times New Roman"/>
          <w:bCs/>
          <w:iCs/>
          <w:sz w:val="24"/>
          <w:szCs w:val="24"/>
        </w:rPr>
        <w:t xml:space="preserve"> </w:t>
      </w:r>
      <w:r w:rsidR="00C55E89">
        <w:rPr>
          <w:rFonts w:ascii="Times New Roman" w:hAnsi="Times New Roman" w:cs="Times New Roman"/>
          <w:bCs/>
          <w:iCs/>
          <w:sz w:val="24"/>
          <w:szCs w:val="24"/>
        </w:rPr>
        <w:t>dans les microentreprises</w:t>
      </w:r>
      <w:r w:rsidR="00DE325C">
        <w:rPr>
          <w:rFonts w:ascii="Times New Roman" w:hAnsi="Times New Roman" w:cs="Times New Roman"/>
          <w:bCs/>
          <w:iCs/>
          <w:sz w:val="24"/>
          <w:szCs w:val="24"/>
        </w:rPr>
        <w:t>, avec 12,5% et la plus faible dans les petites entreprises</w:t>
      </w:r>
      <w:r w:rsidR="00C55E89">
        <w:rPr>
          <w:rFonts w:ascii="Times New Roman" w:hAnsi="Times New Roman" w:cs="Times New Roman"/>
          <w:bCs/>
          <w:iCs/>
          <w:sz w:val="24"/>
          <w:szCs w:val="24"/>
        </w:rPr>
        <w:t>,</w:t>
      </w:r>
      <w:r w:rsidR="00DE325C">
        <w:rPr>
          <w:rFonts w:ascii="Times New Roman" w:hAnsi="Times New Roman" w:cs="Times New Roman"/>
          <w:bCs/>
          <w:iCs/>
          <w:sz w:val="24"/>
          <w:szCs w:val="24"/>
        </w:rPr>
        <w:t xml:space="preserve"> avec 1,2%.</w:t>
      </w:r>
      <w:r w:rsidR="00C55E89">
        <w:rPr>
          <w:rFonts w:ascii="Times New Roman" w:hAnsi="Times New Roman" w:cs="Times New Roman"/>
          <w:bCs/>
          <w:iCs/>
          <w:sz w:val="24"/>
          <w:szCs w:val="24"/>
        </w:rPr>
        <w:t xml:space="preserve"> Par contre dans le secteur de la restauration, la proportion la plus importante se trouve dans l’auto-emploi, 15,6% et la plus faible dans les grandes entreprises, avec 3,6%.</w:t>
      </w:r>
      <w:r w:rsidR="00020AFC">
        <w:rPr>
          <w:rFonts w:ascii="Times New Roman" w:hAnsi="Times New Roman" w:cs="Times New Roman"/>
          <w:bCs/>
          <w:iCs/>
          <w:sz w:val="24"/>
          <w:szCs w:val="24"/>
        </w:rPr>
        <w:t xml:space="preserve">  Dans les grandes entreprises, les deux secteurs ont la même proportion, soit 3,6%.</w:t>
      </w:r>
    </w:p>
    <w:p w14:paraId="0BD20343" w14:textId="7E9EC8AF" w:rsidR="00DE325C" w:rsidRPr="00CD2756" w:rsidRDefault="00DE325C" w:rsidP="00DE325C">
      <w:pPr>
        <w:spacing w:line="276" w:lineRule="auto"/>
        <w:jc w:val="both"/>
        <w:rPr>
          <w:rFonts w:ascii="Times New Roman" w:hAnsi="Times New Roman" w:cs="Times New Roman"/>
          <w:bCs/>
          <w:iCs/>
          <w:sz w:val="24"/>
          <w:szCs w:val="24"/>
        </w:rPr>
      </w:pPr>
      <w:r w:rsidRPr="00CD2756">
        <w:rPr>
          <w:rFonts w:ascii="Times New Roman" w:hAnsi="Times New Roman" w:cs="Times New Roman"/>
          <w:b/>
          <w:iCs/>
          <w:sz w:val="24"/>
          <w:szCs w:val="24"/>
        </w:rPr>
        <w:t>Ebénisterie</w:t>
      </w:r>
      <w:r w:rsidRPr="00CD2756">
        <w:rPr>
          <w:rFonts w:ascii="Times New Roman" w:hAnsi="Times New Roman" w:cs="Times New Roman"/>
          <w:bCs/>
          <w:iCs/>
          <w:sz w:val="24"/>
          <w:szCs w:val="24"/>
        </w:rPr>
        <w:t xml:space="preserve"> : </w:t>
      </w:r>
      <w:r w:rsidR="0045329A">
        <w:rPr>
          <w:rFonts w:ascii="Times New Roman" w:hAnsi="Times New Roman" w:cs="Times New Roman"/>
          <w:bCs/>
          <w:iCs/>
          <w:sz w:val="24"/>
          <w:szCs w:val="24"/>
        </w:rPr>
        <w:t>seulement 2,6% des sortants en auto-emploi exerce</w:t>
      </w:r>
      <w:r w:rsidR="00C55E89">
        <w:rPr>
          <w:rFonts w:ascii="Times New Roman" w:hAnsi="Times New Roman" w:cs="Times New Roman"/>
          <w:bCs/>
          <w:iCs/>
          <w:sz w:val="24"/>
          <w:szCs w:val="24"/>
        </w:rPr>
        <w:t>nt</w:t>
      </w:r>
      <w:r w:rsidR="0045329A">
        <w:rPr>
          <w:rFonts w:ascii="Times New Roman" w:hAnsi="Times New Roman" w:cs="Times New Roman"/>
          <w:bCs/>
          <w:iCs/>
          <w:sz w:val="24"/>
          <w:szCs w:val="24"/>
        </w:rPr>
        <w:t xml:space="preserve"> dans ce secteur et aucun employeur n’a été répertorié dans les grandes entreprises. Cependant une proportion importante se trouve dans les petites entreprises, soit 25,9%. </w:t>
      </w:r>
      <w:r w:rsidR="00C55E89">
        <w:rPr>
          <w:rFonts w:ascii="Times New Roman" w:hAnsi="Times New Roman" w:cs="Times New Roman"/>
          <w:bCs/>
          <w:iCs/>
          <w:sz w:val="24"/>
          <w:szCs w:val="24"/>
        </w:rPr>
        <w:t>Par contre, o</w:t>
      </w:r>
      <w:r w:rsidR="00AE75AD" w:rsidRPr="00CD2756">
        <w:rPr>
          <w:rFonts w:ascii="Times New Roman" w:hAnsi="Times New Roman" w:cs="Times New Roman"/>
          <w:bCs/>
          <w:iCs/>
          <w:sz w:val="24"/>
          <w:szCs w:val="24"/>
        </w:rPr>
        <w:t>n</w:t>
      </w:r>
      <w:r w:rsidRPr="00CD2756">
        <w:rPr>
          <w:rFonts w:ascii="Times New Roman" w:hAnsi="Times New Roman" w:cs="Times New Roman"/>
          <w:bCs/>
          <w:iCs/>
          <w:sz w:val="24"/>
          <w:szCs w:val="24"/>
        </w:rPr>
        <w:t xml:space="preserve"> retrouve</w:t>
      </w:r>
      <w:r w:rsidR="00C55E89">
        <w:rPr>
          <w:rFonts w:ascii="Times New Roman" w:hAnsi="Times New Roman" w:cs="Times New Roman"/>
          <w:bCs/>
          <w:iCs/>
          <w:sz w:val="24"/>
          <w:szCs w:val="24"/>
        </w:rPr>
        <w:t xml:space="preserve"> </w:t>
      </w:r>
      <w:r w:rsidR="0045329A">
        <w:rPr>
          <w:rFonts w:ascii="Times New Roman" w:hAnsi="Times New Roman" w:cs="Times New Roman"/>
          <w:bCs/>
          <w:iCs/>
          <w:sz w:val="24"/>
          <w:szCs w:val="24"/>
        </w:rPr>
        <w:t xml:space="preserve">une faible proportion d’employeur de </w:t>
      </w:r>
      <w:r w:rsidRPr="00CD2756">
        <w:rPr>
          <w:rFonts w:ascii="Times New Roman" w:hAnsi="Times New Roman" w:cs="Times New Roman"/>
          <w:bCs/>
          <w:iCs/>
          <w:sz w:val="24"/>
          <w:szCs w:val="24"/>
        </w:rPr>
        <w:t>ce se</w:t>
      </w:r>
      <w:r w:rsidR="0045329A">
        <w:rPr>
          <w:rFonts w:ascii="Times New Roman" w:hAnsi="Times New Roman" w:cs="Times New Roman"/>
          <w:bCs/>
          <w:iCs/>
          <w:sz w:val="24"/>
          <w:szCs w:val="24"/>
        </w:rPr>
        <w:t>cteur dans les micro</w:t>
      </w:r>
      <w:r w:rsidR="00AE75AD">
        <w:rPr>
          <w:rFonts w:ascii="Times New Roman" w:hAnsi="Times New Roman" w:cs="Times New Roman"/>
          <w:bCs/>
          <w:iCs/>
          <w:sz w:val="24"/>
          <w:szCs w:val="24"/>
        </w:rPr>
        <w:t xml:space="preserve">s </w:t>
      </w:r>
      <w:r w:rsidR="0045329A">
        <w:rPr>
          <w:rFonts w:ascii="Times New Roman" w:hAnsi="Times New Roman" w:cs="Times New Roman"/>
          <w:bCs/>
          <w:iCs/>
          <w:sz w:val="24"/>
          <w:szCs w:val="24"/>
        </w:rPr>
        <w:t xml:space="preserve">et </w:t>
      </w:r>
      <w:r w:rsidR="00AE75AD">
        <w:rPr>
          <w:rFonts w:ascii="Times New Roman" w:hAnsi="Times New Roman" w:cs="Times New Roman"/>
          <w:bCs/>
          <w:iCs/>
          <w:sz w:val="24"/>
          <w:szCs w:val="24"/>
        </w:rPr>
        <w:t>moyennes</w:t>
      </w:r>
      <w:r w:rsidR="00AE75AD" w:rsidRPr="00AE75AD">
        <w:rPr>
          <w:rFonts w:ascii="Times New Roman" w:hAnsi="Times New Roman" w:cs="Times New Roman"/>
          <w:bCs/>
          <w:iCs/>
          <w:sz w:val="24"/>
          <w:szCs w:val="24"/>
        </w:rPr>
        <w:t xml:space="preserve"> </w:t>
      </w:r>
      <w:r w:rsidR="00AE75AD">
        <w:rPr>
          <w:rFonts w:ascii="Times New Roman" w:hAnsi="Times New Roman" w:cs="Times New Roman"/>
          <w:bCs/>
          <w:iCs/>
          <w:sz w:val="24"/>
          <w:szCs w:val="24"/>
        </w:rPr>
        <w:t>entreprises.</w:t>
      </w:r>
      <w:r w:rsidR="0045329A">
        <w:rPr>
          <w:rFonts w:ascii="Times New Roman" w:hAnsi="Times New Roman" w:cs="Times New Roman"/>
          <w:bCs/>
          <w:iCs/>
          <w:sz w:val="24"/>
          <w:szCs w:val="24"/>
        </w:rPr>
        <w:t xml:space="preserve"> </w:t>
      </w:r>
    </w:p>
    <w:p w14:paraId="71B65B04" w14:textId="0FE69B5D" w:rsidR="000E20E3" w:rsidRPr="00C130A6" w:rsidRDefault="00CD2756" w:rsidP="00C130A6">
      <w:pPr>
        <w:spacing w:line="276" w:lineRule="auto"/>
        <w:jc w:val="both"/>
        <w:rPr>
          <w:rFonts w:ascii="Times New Roman" w:hAnsi="Times New Roman" w:cs="Times New Roman"/>
          <w:bCs/>
          <w:iCs/>
          <w:sz w:val="24"/>
          <w:szCs w:val="24"/>
        </w:rPr>
      </w:pPr>
      <w:r w:rsidRPr="00CD2756">
        <w:rPr>
          <w:rFonts w:ascii="Times New Roman" w:hAnsi="Times New Roman" w:cs="Times New Roman"/>
          <w:b/>
          <w:iCs/>
          <w:sz w:val="24"/>
          <w:szCs w:val="24"/>
        </w:rPr>
        <w:t>Autres</w:t>
      </w:r>
      <w:r w:rsidRPr="00CD2756">
        <w:rPr>
          <w:rFonts w:ascii="Times New Roman" w:hAnsi="Times New Roman" w:cs="Times New Roman"/>
          <w:bCs/>
          <w:iCs/>
          <w:sz w:val="24"/>
          <w:szCs w:val="24"/>
        </w:rPr>
        <w:t xml:space="preserve"> : ce sont essentiellement des activités de formation et de commerce. Ce secteur est négligeable compte tenu du petit nombre d’entreprises qui le composent, ainsi que leur petite taille.   </w:t>
      </w:r>
    </w:p>
    <w:p w14:paraId="060B1348" w14:textId="61012529" w:rsidR="00912EC0" w:rsidRPr="00FC038B" w:rsidRDefault="00912EC0" w:rsidP="00B06070">
      <w:pPr>
        <w:pStyle w:val="Titre3"/>
        <w:keepNext/>
        <w:keepLines/>
        <w:numPr>
          <w:ilvl w:val="0"/>
          <w:numId w:val="4"/>
        </w:numPr>
        <w:autoSpaceDE/>
        <w:autoSpaceDN/>
        <w:adjustRightInd/>
        <w:spacing w:before="40" w:line="276" w:lineRule="auto"/>
        <w:rPr>
          <w:rFonts w:ascii="Times New Roman" w:hAnsi="Times New Roman" w:cs="Times New Roman"/>
          <w:sz w:val="24"/>
          <w:szCs w:val="20"/>
        </w:rPr>
      </w:pPr>
      <w:bookmarkStart w:id="47" w:name="_Toc52873209"/>
      <w:r w:rsidRPr="00FC038B">
        <w:rPr>
          <w:rFonts w:ascii="Times New Roman" w:hAnsi="Times New Roman" w:cs="Times New Roman"/>
          <w:sz w:val="24"/>
          <w:szCs w:val="20"/>
        </w:rPr>
        <w:t>Localisation des entreprises</w:t>
      </w:r>
      <w:bookmarkEnd w:id="47"/>
      <w:r w:rsidRPr="00FC038B">
        <w:rPr>
          <w:rFonts w:ascii="Times New Roman" w:hAnsi="Times New Roman" w:cs="Times New Roman"/>
          <w:sz w:val="24"/>
          <w:szCs w:val="20"/>
        </w:rPr>
        <w:t xml:space="preserve"> </w:t>
      </w:r>
    </w:p>
    <w:p w14:paraId="03FB8E88" w14:textId="1997E3D9" w:rsidR="00CC0E59" w:rsidRPr="00CC0E59" w:rsidRDefault="00CC0E59" w:rsidP="00CC0E59">
      <w:pPr>
        <w:pStyle w:val="Lgende"/>
        <w:spacing w:line="276" w:lineRule="auto"/>
        <w:jc w:val="both"/>
        <w:rPr>
          <w:rFonts w:ascii="Times New Roman" w:hAnsi="Times New Roman" w:cs="Times New Roman"/>
          <w:b w:val="0"/>
          <w:color w:val="auto"/>
          <w:sz w:val="24"/>
          <w:szCs w:val="24"/>
          <w:u w:val="single"/>
        </w:rPr>
      </w:pPr>
      <w:r w:rsidRPr="00147149">
        <w:rPr>
          <w:rFonts w:ascii="Times New Roman" w:hAnsi="Times New Roman" w:cs="Times New Roman"/>
          <w:b w:val="0"/>
          <w:color w:val="auto"/>
          <w:sz w:val="24"/>
          <w:szCs w:val="24"/>
        </w:rPr>
        <w:t>Les</w:t>
      </w:r>
      <w:r>
        <w:rPr>
          <w:rFonts w:ascii="Times New Roman" w:hAnsi="Times New Roman" w:cs="Times New Roman"/>
          <w:b w:val="0"/>
          <w:color w:val="auto"/>
          <w:sz w:val="24"/>
          <w:szCs w:val="24"/>
        </w:rPr>
        <w:t xml:space="preserve"> </w:t>
      </w:r>
      <w:r w:rsidRPr="00147149">
        <w:rPr>
          <w:rFonts w:ascii="Times New Roman" w:hAnsi="Times New Roman" w:cs="Times New Roman"/>
          <w:b w:val="0"/>
          <w:color w:val="auto"/>
          <w:sz w:val="24"/>
          <w:szCs w:val="24"/>
        </w:rPr>
        <w:t xml:space="preserve">entreprises ou auto-emploi enquêtés sont essentiellement implantés dans </w:t>
      </w:r>
      <w:r>
        <w:rPr>
          <w:rFonts w:ascii="Times New Roman" w:hAnsi="Times New Roman" w:cs="Times New Roman"/>
          <w:b w:val="0"/>
          <w:color w:val="auto"/>
          <w:sz w:val="24"/>
          <w:szCs w:val="24"/>
        </w:rPr>
        <w:t>cinq</w:t>
      </w:r>
      <w:r w:rsidRPr="00147149">
        <w:rPr>
          <w:rFonts w:ascii="Times New Roman" w:hAnsi="Times New Roman" w:cs="Times New Roman"/>
          <w:b w:val="0"/>
          <w:color w:val="auto"/>
          <w:sz w:val="24"/>
          <w:szCs w:val="24"/>
        </w:rPr>
        <w:t xml:space="preserve"> principales villes, à savoir Ségou, Bla, San</w:t>
      </w:r>
      <w:r>
        <w:rPr>
          <w:rFonts w:ascii="Times New Roman" w:hAnsi="Times New Roman" w:cs="Times New Roman"/>
          <w:b w:val="0"/>
          <w:color w:val="auto"/>
          <w:sz w:val="24"/>
          <w:szCs w:val="24"/>
        </w:rPr>
        <w:t>, Barouéli</w:t>
      </w:r>
      <w:r w:rsidRPr="00147149">
        <w:rPr>
          <w:rFonts w:ascii="Times New Roman" w:hAnsi="Times New Roman" w:cs="Times New Roman"/>
          <w:b w:val="0"/>
          <w:color w:val="auto"/>
          <w:sz w:val="24"/>
          <w:szCs w:val="24"/>
        </w:rPr>
        <w:t xml:space="preserve"> et Bamako. </w:t>
      </w:r>
      <w:r w:rsidR="007520AD">
        <w:rPr>
          <w:rFonts w:ascii="Times New Roman" w:hAnsi="Times New Roman" w:cs="Times New Roman"/>
          <w:b w:val="0"/>
          <w:color w:val="auto"/>
          <w:sz w:val="24"/>
          <w:szCs w:val="24"/>
        </w:rPr>
        <w:t xml:space="preserve">En plus, Macina, Niono, Sikasso et </w:t>
      </w:r>
      <w:r w:rsidRPr="00147149">
        <w:rPr>
          <w:rFonts w:ascii="Times New Roman" w:hAnsi="Times New Roman" w:cs="Times New Roman"/>
          <w:b w:val="0"/>
          <w:color w:val="auto"/>
          <w:sz w:val="24"/>
          <w:szCs w:val="24"/>
        </w:rPr>
        <w:t>Nioro du Sahel</w:t>
      </w:r>
      <w:r w:rsidR="007520AD">
        <w:rPr>
          <w:rFonts w:ascii="Times New Roman" w:hAnsi="Times New Roman" w:cs="Times New Roman"/>
          <w:b w:val="0"/>
          <w:color w:val="auto"/>
          <w:sz w:val="24"/>
          <w:szCs w:val="24"/>
        </w:rPr>
        <w:t xml:space="preserve"> </w:t>
      </w:r>
      <w:r w:rsidRPr="00147149">
        <w:rPr>
          <w:rFonts w:ascii="Times New Roman" w:hAnsi="Times New Roman" w:cs="Times New Roman"/>
          <w:b w:val="0"/>
          <w:color w:val="auto"/>
          <w:sz w:val="24"/>
          <w:szCs w:val="24"/>
        </w:rPr>
        <w:t xml:space="preserve">accueillant un nombre très réduit d’entreprises ont été regroupées dans « Autres » localités.  </w:t>
      </w:r>
    </w:p>
    <w:p w14:paraId="3AA62A53" w14:textId="5E7BA608" w:rsidR="00912EC0" w:rsidRPr="00B36202" w:rsidRDefault="0067145B" w:rsidP="00B36202">
      <w:pPr>
        <w:pStyle w:val="Lgende"/>
        <w:keepNext/>
        <w:spacing w:line="276" w:lineRule="auto"/>
        <w:jc w:val="both"/>
        <w:rPr>
          <w:rFonts w:ascii="Times New Roman" w:hAnsi="Times New Roman" w:cs="Times New Roman"/>
          <w:b w:val="0"/>
          <w:i/>
          <w:iCs/>
          <w:color w:val="auto"/>
          <w:sz w:val="22"/>
          <w:szCs w:val="14"/>
        </w:rPr>
      </w:pPr>
      <w:bookmarkStart w:id="48" w:name="_Toc52875010"/>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5</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Répartition des entreprises selon sa locali</w:t>
      </w:r>
      <w:r w:rsidR="008A63BB" w:rsidRPr="00B36202">
        <w:rPr>
          <w:rFonts w:ascii="Times New Roman" w:hAnsi="Times New Roman" w:cs="Times New Roman"/>
          <w:b w:val="0"/>
          <w:i/>
          <w:iCs/>
          <w:color w:val="auto"/>
          <w:sz w:val="22"/>
          <w:szCs w:val="14"/>
        </w:rPr>
        <w:t>té</w:t>
      </w:r>
      <w:bookmarkEnd w:id="48"/>
    </w:p>
    <w:p w14:paraId="13B27A63" w14:textId="26E61C07" w:rsidR="00912EC0" w:rsidRPr="00147149" w:rsidRDefault="0048513F" w:rsidP="00B06070">
      <w:pPr>
        <w:autoSpaceDE w:val="0"/>
        <w:autoSpaceDN w:val="0"/>
        <w:adjustRightInd w:val="0"/>
        <w:spacing w:after="0" w:line="276" w:lineRule="auto"/>
        <w:rPr>
          <w:rFonts w:ascii="Times New Roman" w:eastAsia="Calibri" w:hAnsi="Times New Roman" w:cs="Times New Roman"/>
          <w:sz w:val="24"/>
          <w:szCs w:val="24"/>
        </w:rPr>
      </w:pPr>
      <w:r>
        <w:rPr>
          <w:noProof/>
          <w:lang w:eastAsia="fr-FR"/>
          <w14:cntxtAlts/>
        </w:rPr>
        <w:drawing>
          <wp:inline distT="0" distB="0" distL="0" distR="0" wp14:anchorId="64CDFCF3" wp14:editId="3777FDDC">
            <wp:extent cx="6619875" cy="2743200"/>
            <wp:effectExtent l="0" t="0" r="9525" b="0"/>
            <wp:docPr id="5" name="Graphique 5">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CE5214B7-6432-44BC-8715-BAE8913425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0EAAFC1" w14:textId="16872430" w:rsidR="00912EC0" w:rsidRPr="00147149" w:rsidRDefault="00912EC0" w:rsidP="00823DDE">
      <w:pPr>
        <w:spacing w:line="276" w:lineRule="auto"/>
        <w:rPr>
          <w:rFonts w:ascii="Times New Roman" w:eastAsia="Calibri" w:hAnsi="Times New Roman" w:cs="Times New Roman"/>
          <w:sz w:val="24"/>
          <w:szCs w:val="24"/>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r w:rsidRPr="00147149">
        <w:rPr>
          <w:rFonts w:ascii="Times New Roman" w:eastAsia="Calibri" w:hAnsi="Times New Roman" w:cs="Times New Roman"/>
          <w:sz w:val="24"/>
          <w:szCs w:val="24"/>
        </w:rPr>
        <w:t xml:space="preserve"> </w:t>
      </w:r>
    </w:p>
    <w:p w14:paraId="2FB4C4C6" w14:textId="0A4B624F" w:rsidR="007520AD" w:rsidRDefault="007520AD" w:rsidP="002B011B">
      <w:pPr>
        <w:pStyle w:val="Lgende"/>
        <w:spacing w:after="0" w:line="276" w:lineRule="auto"/>
        <w:jc w:val="both"/>
        <w:rPr>
          <w:rFonts w:ascii="Times New Roman" w:hAnsi="Times New Roman" w:cs="Times New Roman"/>
          <w:b w:val="0"/>
          <w:color w:val="auto"/>
          <w:sz w:val="24"/>
        </w:rPr>
      </w:pPr>
      <w:r>
        <w:rPr>
          <w:rFonts w:ascii="Times New Roman" w:hAnsi="Times New Roman" w:cs="Times New Roman"/>
          <w:b w:val="0"/>
          <w:color w:val="auto"/>
          <w:sz w:val="24"/>
        </w:rPr>
        <w:lastRenderedPageBreak/>
        <w:t xml:space="preserve">Le graphique montre que plus de la moitié des entreprises enquêtées sont implantés dans la ville de Ségou. </w:t>
      </w:r>
      <w:r w:rsidR="004B1FA8">
        <w:rPr>
          <w:rFonts w:ascii="Times New Roman" w:hAnsi="Times New Roman" w:cs="Times New Roman"/>
          <w:b w:val="0"/>
          <w:color w:val="auto"/>
          <w:sz w:val="24"/>
        </w:rPr>
        <w:t xml:space="preserve">La ville de San suit de loin la ville de Ségou avec 22,2% des entreprises ayant recruté les sortants, suivi de Bla avec 13,2%. </w:t>
      </w:r>
      <w:r w:rsidR="004B1FA8" w:rsidRPr="007520AD">
        <w:rPr>
          <w:rFonts w:ascii="Times New Roman" w:hAnsi="Times New Roman" w:cs="Times New Roman"/>
          <w:b w:val="0"/>
          <w:color w:val="auto"/>
          <w:sz w:val="24"/>
        </w:rPr>
        <w:t xml:space="preserve">Cette forte concentration des entreprises dans </w:t>
      </w:r>
      <w:r w:rsidR="004B1FA8">
        <w:rPr>
          <w:rFonts w:ascii="Times New Roman" w:hAnsi="Times New Roman" w:cs="Times New Roman"/>
          <w:b w:val="0"/>
          <w:color w:val="auto"/>
          <w:sz w:val="24"/>
        </w:rPr>
        <w:t>ses</w:t>
      </w:r>
      <w:r w:rsidR="004B1FA8" w:rsidRPr="007520AD">
        <w:rPr>
          <w:rFonts w:ascii="Times New Roman" w:hAnsi="Times New Roman" w:cs="Times New Roman"/>
          <w:b w:val="0"/>
          <w:color w:val="auto"/>
          <w:sz w:val="24"/>
        </w:rPr>
        <w:t xml:space="preserve"> localité, pourrait être due à</w:t>
      </w:r>
      <w:r w:rsidR="004B1FA8">
        <w:rPr>
          <w:rFonts w:ascii="Times New Roman" w:hAnsi="Times New Roman" w:cs="Times New Roman"/>
          <w:b w:val="0"/>
          <w:color w:val="auto"/>
          <w:sz w:val="24"/>
        </w:rPr>
        <w:t xml:space="preserve"> la proximité des centres de formation</w:t>
      </w:r>
      <w:r w:rsidR="004B1FA8" w:rsidRPr="007520AD">
        <w:rPr>
          <w:rFonts w:ascii="Times New Roman" w:hAnsi="Times New Roman" w:cs="Times New Roman"/>
          <w:b w:val="0"/>
          <w:color w:val="auto"/>
          <w:sz w:val="24"/>
        </w:rPr>
        <w:t xml:space="preserve"> </w:t>
      </w:r>
      <w:r w:rsidR="004B1FA8">
        <w:rPr>
          <w:rFonts w:ascii="Times New Roman" w:hAnsi="Times New Roman" w:cs="Times New Roman"/>
          <w:b w:val="0"/>
          <w:color w:val="auto"/>
          <w:sz w:val="24"/>
        </w:rPr>
        <w:t>des sortants</w:t>
      </w:r>
      <w:r w:rsidR="004B1FA8" w:rsidRPr="004B1FA8">
        <w:rPr>
          <w:rFonts w:ascii="Times New Roman" w:hAnsi="Times New Roman" w:cs="Times New Roman"/>
          <w:b w:val="0"/>
          <w:color w:val="auto"/>
          <w:sz w:val="24"/>
        </w:rPr>
        <w:t xml:space="preserve"> </w:t>
      </w:r>
      <w:r w:rsidR="00256724">
        <w:rPr>
          <w:rFonts w:ascii="Times New Roman" w:hAnsi="Times New Roman" w:cs="Times New Roman"/>
          <w:b w:val="0"/>
          <w:color w:val="auto"/>
          <w:sz w:val="24"/>
        </w:rPr>
        <w:t>aux</w:t>
      </w:r>
      <w:r w:rsidR="004B1FA8">
        <w:rPr>
          <w:rFonts w:ascii="Times New Roman" w:hAnsi="Times New Roman" w:cs="Times New Roman"/>
          <w:b w:val="0"/>
          <w:color w:val="auto"/>
          <w:sz w:val="24"/>
        </w:rPr>
        <w:t xml:space="preserve"> entreprises.</w:t>
      </w:r>
    </w:p>
    <w:p w14:paraId="7D36D023" w14:textId="77777777" w:rsidR="002B011B" w:rsidRPr="002B011B" w:rsidRDefault="002B011B" w:rsidP="002B011B">
      <w:pPr>
        <w:jc w:val="both"/>
        <w:rPr>
          <w:sz w:val="2"/>
          <w:szCs w:val="2"/>
        </w:rPr>
      </w:pPr>
    </w:p>
    <w:p w14:paraId="4A3CB665" w14:textId="377550B5" w:rsidR="00BE1D79" w:rsidRPr="002B011B" w:rsidRDefault="004B1FA8" w:rsidP="00FC038B">
      <w:pPr>
        <w:jc w:val="both"/>
        <w:rPr>
          <w:rFonts w:ascii="Times New Roman" w:hAnsi="Times New Roman" w:cs="Times New Roman"/>
          <w:bCs/>
          <w:sz w:val="24"/>
          <w:szCs w:val="16"/>
        </w:rPr>
      </w:pPr>
      <w:r w:rsidRPr="002B011B">
        <w:rPr>
          <w:rFonts w:ascii="Times New Roman" w:hAnsi="Times New Roman" w:cs="Times New Roman"/>
          <w:bCs/>
          <w:sz w:val="24"/>
          <w:szCs w:val="16"/>
        </w:rPr>
        <w:t>Par ailleur</w:t>
      </w:r>
      <w:r w:rsidR="00256724" w:rsidRPr="002B011B">
        <w:rPr>
          <w:rFonts w:ascii="Times New Roman" w:hAnsi="Times New Roman" w:cs="Times New Roman"/>
          <w:bCs/>
          <w:sz w:val="24"/>
          <w:szCs w:val="16"/>
        </w:rPr>
        <w:t>s, 7,2% des entreprises se trouvent dans des localités où les sortants n’ont pas été formés, il s’agit de 4,7% à Bamako et 2,5% dans autres localités</w:t>
      </w:r>
      <w:r w:rsidR="00C1451E">
        <w:rPr>
          <w:rFonts w:ascii="Times New Roman" w:hAnsi="Times New Roman" w:cs="Times New Roman"/>
          <w:bCs/>
          <w:sz w:val="24"/>
          <w:szCs w:val="16"/>
        </w:rPr>
        <w:t xml:space="preserve"> (Macina, Niono, Nioro du Sahel et Sikasso ville)</w:t>
      </w:r>
      <w:r w:rsidR="00256724" w:rsidRPr="002B011B">
        <w:rPr>
          <w:rFonts w:ascii="Times New Roman" w:hAnsi="Times New Roman" w:cs="Times New Roman"/>
          <w:bCs/>
          <w:sz w:val="24"/>
          <w:szCs w:val="16"/>
        </w:rPr>
        <w:t>.</w:t>
      </w:r>
      <w:r w:rsidR="002B011B">
        <w:rPr>
          <w:rFonts w:ascii="Times New Roman" w:hAnsi="Times New Roman" w:cs="Times New Roman"/>
          <w:bCs/>
          <w:sz w:val="24"/>
          <w:szCs w:val="16"/>
        </w:rPr>
        <w:t xml:space="preserve"> </w:t>
      </w:r>
      <w:r w:rsidR="00256724" w:rsidRPr="002B011B">
        <w:rPr>
          <w:rFonts w:ascii="Times New Roman" w:hAnsi="Times New Roman" w:cs="Times New Roman"/>
          <w:bCs/>
          <w:sz w:val="24"/>
          <w:szCs w:val="16"/>
        </w:rPr>
        <w:t xml:space="preserve">Bien vrai que cet effectif soit faible mais cela </w:t>
      </w:r>
      <w:r w:rsidR="002B011B" w:rsidRPr="002B011B">
        <w:rPr>
          <w:rFonts w:ascii="Times New Roman" w:hAnsi="Times New Roman" w:cs="Times New Roman"/>
          <w:bCs/>
          <w:sz w:val="24"/>
          <w:szCs w:val="16"/>
        </w:rPr>
        <w:t>démontre</w:t>
      </w:r>
      <w:r w:rsidR="00256724" w:rsidRPr="002B011B">
        <w:rPr>
          <w:rFonts w:ascii="Times New Roman" w:hAnsi="Times New Roman" w:cs="Times New Roman"/>
          <w:bCs/>
          <w:sz w:val="24"/>
          <w:szCs w:val="16"/>
        </w:rPr>
        <w:t xml:space="preserve"> l’</w:t>
      </w:r>
      <w:r w:rsidR="002B011B" w:rsidRPr="002B011B">
        <w:rPr>
          <w:rFonts w:ascii="Times New Roman" w:hAnsi="Times New Roman" w:cs="Times New Roman"/>
          <w:bCs/>
          <w:sz w:val="24"/>
          <w:szCs w:val="16"/>
        </w:rPr>
        <w:t>intérêt</w:t>
      </w:r>
      <w:r w:rsidR="00256724" w:rsidRPr="002B011B">
        <w:rPr>
          <w:rFonts w:ascii="Times New Roman" w:hAnsi="Times New Roman" w:cs="Times New Roman"/>
          <w:bCs/>
          <w:sz w:val="24"/>
          <w:szCs w:val="16"/>
        </w:rPr>
        <w:t xml:space="preserve"> d’autres</w:t>
      </w:r>
      <w:r w:rsidR="002B011B">
        <w:rPr>
          <w:rFonts w:ascii="Times New Roman" w:hAnsi="Times New Roman" w:cs="Times New Roman"/>
          <w:bCs/>
          <w:sz w:val="24"/>
          <w:szCs w:val="16"/>
        </w:rPr>
        <w:t xml:space="preserve"> entreprises hors </w:t>
      </w:r>
      <w:r w:rsidR="00EC096D">
        <w:rPr>
          <w:rFonts w:ascii="Times New Roman" w:hAnsi="Times New Roman" w:cs="Times New Roman"/>
          <w:bCs/>
          <w:sz w:val="24"/>
          <w:szCs w:val="16"/>
        </w:rPr>
        <w:t xml:space="preserve">des </w:t>
      </w:r>
      <w:r w:rsidR="002B011B">
        <w:rPr>
          <w:rFonts w:ascii="Times New Roman" w:hAnsi="Times New Roman" w:cs="Times New Roman"/>
          <w:bCs/>
          <w:sz w:val="24"/>
          <w:szCs w:val="16"/>
        </w:rPr>
        <w:t>localités de formation à l’égard des sortants des centres de formation appuyé par le programme MLI/022.</w:t>
      </w:r>
    </w:p>
    <w:p w14:paraId="35313E2D" w14:textId="07B48D2B" w:rsidR="00A34974" w:rsidRPr="00B36202" w:rsidRDefault="00A34974" w:rsidP="00B36202">
      <w:pPr>
        <w:pStyle w:val="Lgende"/>
        <w:keepNext/>
        <w:spacing w:line="276" w:lineRule="auto"/>
        <w:jc w:val="both"/>
        <w:rPr>
          <w:rFonts w:ascii="Times New Roman" w:hAnsi="Times New Roman" w:cs="Times New Roman"/>
          <w:b w:val="0"/>
          <w:i/>
          <w:iCs/>
          <w:color w:val="auto"/>
          <w:sz w:val="22"/>
          <w:szCs w:val="14"/>
        </w:rPr>
      </w:pPr>
      <w:bookmarkStart w:id="49" w:name="_Toc52875011"/>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6</w:t>
      </w:r>
      <w:r w:rsidRPr="00B36202">
        <w:rPr>
          <w:rFonts w:ascii="Times New Roman" w:hAnsi="Times New Roman" w:cs="Times New Roman"/>
          <w:b w:val="0"/>
          <w:i/>
          <w:iCs/>
          <w:color w:val="auto"/>
          <w:sz w:val="22"/>
          <w:szCs w:val="14"/>
        </w:rPr>
        <w:fldChar w:fldCharType="end"/>
      </w:r>
      <w:r w:rsidRPr="00B36202">
        <w:rPr>
          <w:rFonts w:ascii="Times New Roman" w:hAnsi="Times New Roman" w:cs="Times New Roman"/>
          <w:b w:val="0"/>
          <w:i/>
          <w:iCs/>
          <w:color w:val="auto"/>
          <w:sz w:val="22"/>
          <w:szCs w:val="14"/>
        </w:rPr>
        <w:t xml:space="preserve"> : Répartition des entreprises selon </w:t>
      </w:r>
      <w:r w:rsidR="00285C56" w:rsidRPr="00B36202">
        <w:rPr>
          <w:rFonts w:ascii="Times New Roman" w:hAnsi="Times New Roman" w:cs="Times New Roman"/>
          <w:b w:val="0"/>
          <w:i/>
          <w:iCs/>
          <w:color w:val="auto"/>
          <w:sz w:val="22"/>
          <w:szCs w:val="14"/>
        </w:rPr>
        <w:t>l</w:t>
      </w:r>
      <w:r w:rsidRPr="00B36202">
        <w:rPr>
          <w:rFonts w:ascii="Times New Roman" w:hAnsi="Times New Roman" w:cs="Times New Roman"/>
          <w:b w:val="0"/>
          <w:i/>
          <w:iCs/>
          <w:color w:val="auto"/>
          <w:sz w:val="22"/>
          <w:szCs w:val="14"/>
        </w:rPr>
        <w:t>a localité et la taille de l’entreprise</w:t>
      </w:r>
      <w:bookmarkEnd w:id="49"/>
    </w:p>
    <w:p w14:paraId="3D2B0C81" w14:textId="05754381" w:rsidR="00A34974" w:rsidRPr="005A6B5A" w:rsidRDefault="00EA18EA" w:rsidP="00A34974">
      <w:pPr>
        <w:spacing w:line="276" w:lineRule="auto"/>
        <w:rPr>
          <w:rFonts w:ascii="Times New Roman" w:hAnsi="Times New Roman" w:cs="Times New Roman"/>
          <w:sz w:val="20"/>
          <w:szCs w:val="20"/>
          <w14:shadow w14:blurRad="50800" w14:dist="38100" w14:dir="8100000" w14:sx="100000" w14:sy="100000" w14:kx="0" w14:ky="0" w14:algn="tr">
            <w14:srgbClr w14:val="000000">
              <w14:alpha w14:val="60000"/>
            </w14:srgbClr>
          </w14:shadow>
        </w:rPr>
      </w:pPr>
      <w:r>
        <w:rPr>
          <w:noProof/>
          <w:lang w:eastAsia="fr-FR"/>
          <w14:cntxtAlts/>
        </w:rPr>
        <w:drawing>
          <wp:inline distT="0" distB="0" distL="0" distR="0" wp14:anchorId="7EAB4EB4" wp14:editId="12A7563F">
            <wp:extent cx="6524625" cy="2809875"/>
            <wp:effectExtent l="0" t="0" r="9525" b="9525"/>
            <wp:docPr id="8" name="Graphique 8">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88F25827-5821-4B20-B021-A29D0E7E528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78B87A2" w14:textId="77777777" w:rsidR="00A34974" w:rsidRDefault="00A34974" w:rsidP="00A34974">
      <w:pPr>
        <w:spacing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Pr>
          <w:rFonts w:ascii="Times New Roman" w:hAnsi="Times New Roman" w:cs="Times New Roman"/>
          <w:bCs/>
          <w:sz w:val="20"/>
          <w:szCs w:val="20"/>
        </w:rPr>
        <w:t>ONEF 2020</w:t>
      </w:r>
    </w:p>
    <w:p w14:paraId="7EDF125C" w14:textId="51009015" w:rsidR="00A34974" w:rsidRPr="006C5232" w:rsidRDefault="00E22B73" w:rsidP="006C5232">
      <w:pPr>
        <w:spacing w:line="276" w:lineRule="auto"/>
        <w:jc w:val="both"/>
        <w:rPr>
          <w:rFonts w:ascii="Times New Roman" w:hAnsi="Times New Roman" w:cs="Times New Roman"/>
          <w:sz w:val="24"/>
          <w:szCs w:val="24"/>
        </w:rPr>
      </w:pPr>
      <w:r w:rsidRPr="006C5232">
        <w:rPr>
          <w:rFonts w:ascii="Times New Roman" w:hAnsi="Times New Roman" w:cs="Times New Roman"/>
          <w:sz w:val="24"/>
          <w:szCs w:val="24"/>
        </w:rPr>
        <w:t xml:space="preserve">La </w:t>
      </w:r>
      <w:r w:rsidR="00D660FF" w:rsidRPr="006C5232">
        <w:rPr>
          <w:rFonts w:ascii="Times New Roman" w:hAnsi="Times New Roman" w:cs="Times New Roman"/>
          <w:sz w:val="24"/>
          <w:szCs w:val="24"/>
        </w:rPr>
        <w:t>répartition</w:t>
      </w:r>
      <w:r w:rsidRPr="006C5232">
        <w:rPr>
          <w:rFonts w:ascii="Times New Roman" w:hAnsi="Times New Roman" w:cs="Times New Roman"/>
          <w:sz w:val="24"/>
          <w:szCs w:val="24"/>
        </w:rPr>
        <w:t xml:space="preserve"> des entreprises selon les localités montre une forte concentration des entreprises dans </w:t>
      </w:r>
      <w:r w:rsidR="00D660FF" w:rsidRPr="006C5232">
        <w:rPr>
          <w:rFonts w:ascii="Times New Roman" w:hAnsi="Times New Roman" w:cs="Times New Roman"/>
          <w:sz w:val="24"/>
          <w:szCs w:val="24"/>
        </w:rPr>
        <w:t>certaines</w:t>
      </w:r>
      <w:r w:rsidRPr="006C5232">
        <w:rPr>
          <w:rFonts w:ascii="Times New Roman" w:hAnsi="Times New Roman" w:cs="Times New Roman"/>
          <w:sz w:val="24"/>
          <w:szCs w:val="24"/>
        </w:rPr>
        <w:t xml:space="preserve"> localités que d’autres : </w:t>
      </w:r>
    </w:p>
    <w:p w14:paraId="35724DD4" w14:textId="226719B8" w:rsidR="006C5232" w:rsidRPr="006C5232" w:rsidRDefault="00E22B73" w:rsidP="006C5232">
      <w:pPr>
        <w:spacing w:line="276" w:lineRule="auto"/>
        <w:jc w:val="both"/>
        <w:rPr>
          <w:rFonts w:ascii="Times New Roman" w:hAnsi="Times New Roman" w:cs="Times New Roman"/>
          <w:sz w:val="24"/>
          <w:szCs w:val="24"/>
        </w:rPr>
      </w:pPr>
      <w:r w:rsidRPr="006C5232">
        <w:rPr>
          <w:rFonts w:ascii="Times New Roman" w:hAnsi="Times New Roman" w:cs="Times New Roman"/>
          <w:b/>
          <w:bCs/>
          <w:i/>
          <w:iCs/>
          <w:sz w:val="24"/>
          <w:szCs w:val="24"/>
        </w:rPr>
        <w:t>Ségou</w:t>
      </w:r>
      <w:r w:rsidRPr="006C5232">
        <w:rPr>
          <w:rFonts w:ascii="Times New Roman" w:hAnsi="Times New Roman" w:cs="Times New Roman"/>
          <w:sz w:val="24"/>
          <w:szCs w:val="24"/>
        </w:rPr>
        <w:t xml:space="preserve"> : toutes les tailles d’entreprise ont recruté les sortants dans cette localité mais </w:t>
      </w:r>
      <w:r w:rsidR="00EA3E6D">
        <w:rPr>
          <w:rFonts w:ascii="Times New Roman" w:hAnsi="Times New Roman" w:cs="Times New Roman"/>
          <w:sz w:val="24"/>
          <w:szCs w:val="24"/>
        </w:rPr>
        <w:t>la part d</w:t>
      </w:r>
      <w:r w:rsidRPr="006C5232">
        <w:rPr>
          <w:rFonts w:ascii="Times New Roman" w:hAnsi="Times New Roman" w:cs="Times New Roman"/>
          <w:sz w:val="24"/>
          <w:szCs w:val="24"/>
        </w:rPr>
        <w:t xml:space="preserve">es microentreprises </w:t>
      </w:r>
      <w:r w:rsidR="00EA3E6D">
        <w:rPr>
          <w:rFonts w:ascii="Times New Roman" w:hAnsi="Times New Roman" w:cs="Times New Roman"/>
          <w:sz w:val="24"/>
          <w:szCs w:val="24"/>
        </w:rPr>
        <w:t>est</w:t>
      </w:r>
      <w:r w:rsidRPr="006C5232">
        <w:rPr>
          <w:rFonts w:ascii="Times New Roman" w:hAnsi="Times New Roman" w:cs="Times New Roman"/>
          <w:sz w:val="24"/>
          <w:szCs w:val="24"/>
        </w:rPr>
        <w:t xml:space="preserve"> l</w:t>
      </w:r>
      <w:r w:rsidR="00EA3E6D">
        <w:rPr>
          <w:rFonts w:ascii="Times New Roman" w:hAnsi="Times New Roman" w:cs="Times New Roman"/>
          <w:sz w:val="24"/>
          <w:szCs w:val="24"/>
        </w:rPr>
        <w:t>a</w:t>
      </w:r>
      <w:r w:rsidRPr="006C5232">
        <w:rPr>
          <w:rFonts w:ascii="Times New Roman" w:hAnsi="Times New Roman" w:cs="Times New Roman"/>
          <w:sz w:val="24"/>
          <w:szCs w:val="24"/>
        </w:rPr>
        <w:t xml:space="preserve"> plus importante avec 68,2% de l’ensemble des </w:t>
      </w:r>
      <w:r w:rsidR="00D660FF" w:rsidRPr="006C5232">
        <w:rPr>
          <w:rFonts w:ascii="Times New Roman" w:hAnsi="Times New Roman" w:cs="Times New Roman"/>
          <w:sz w:val="24"/>
          <w:szCs w:val="24"/>
        </w:rPr>
        <w:t>micro</w:t>
      </w:r>
      <w:r w:rsidRPr="006C5232">
        <w:rPr>
          <w:rFonts w:ascii="Times New Roman" w:hAnsi="Times New Roman" w:cs="Times New Roman"/>
          <w:sz w:val="24"/>
          <w:szCs w:val="24"/>
        </w:rPr>
        <w:t>entreprises enquêtées. Ensuite, viennent les petites et moyennes entreprises avec respectivement 53,1% et 48,9%.</w:t>
      </w:r>
      <w:r w:rsidR="00D660FF" w:rsidRPr="006C5232">
        <w:rPr>
          <w:rFonts w:ascii="Times New Roman" w:hAnsi="Times New Roman" w:cs="Times New Roman"/>
          <w:sz w:val="24"/>
          <w:szCs w:val="24"/>
        </w:rPr>
        <w:t xml:space="preserve"> Seulement 14,3% des grandes entreprises enquêtées sont implantées à Ségou. Pour les sortants en auto-emploi, ceux de Ségou représentent 49,3% de l’ensemble, environ la moitié.</w:t>
      </w:r>
    </w:p>
    <w:p w14:paraId="41C91471" w14:textId="2FD0C2E9" w:rsidR="00D660FF" w:rsidRDefault="00D660FF" w:rsidP="006C5232">
      <w:pPr>
        <w:spacing w:line="276" w:lineRule="auto"/>
        <w:jc w:val="both"/>
        <w:rPr>
          <w:rFonts w:ascii="Times New Roman" w:hAnsi="Times New Roman" w:cs="Times New Roman"/>
          <w:sz w:val="24"/>
          <w:szCs w:val="24"/>
        </w:rPr>
      </w:pPr>
      <w:r w:rsidRPr="006C5232">
        <w:rPr>
          <w:rFonts w:ascii="Times New Roman" w:hAnsi="Times New Roman" w:cs="Times New Roman"/>
          <w:b/>
          <w:bCs/>
          <w:i/>
          <w:iCs/>
          <w:sz w:val="24"/>
          <w:szCs w:val="24"/>
        </w:rPr>
        <w:t>San</w:t>
      </w:r>
      <w:r w:rsidRPr="006C5232">
        <w:rPr>
          <w:rFonts w:ascii="Times New Roman" w:hAnsi="Times New Roman" w:cs="Times New Roman"/>
          <w:sz w:val="24"/>
          <w:szCs w:val="24"/>
        </w:rPr>
        <w:t xml:space="preserve"> : </w:t>
      </w:r>
      <w:r w:rsidR="006C5232" w:rsidRPr="006C5232">
        <w:rPr>
          <w:rFonts w:ascii="Times New Roman" w:hAnsi="Times New Roman" w:cs="Times New Roman"/>
          <w:sz w:val="24"/>
          <w:szCs w:val="24"/>
        </w:rPr>
        <w:t>comme à Ségou, on y retrouve aussi toutes les tailles d’entreprise dans cette localité. Par ailleurs, 82,1% des grandes entreprises sont à San, devant les moyennes entreprises qui représentent 46,7% des moyennes entreprises enquêtées. Seulement 7,8% des auto-emploi sont à San.</w:t>
      </w:r>
    </w:p>
    <w:p w14:paraId="39FE4DFC" w14:textId="05FF8768" w:rsidR="003B27E9" w:rsidRDefault="00527917" w:rsidP="00CF6ED3">
      <w:pPr>
        <w:spacing w:line="276" w:lineRule="auto"/>
        <w:jc w:val="both"/>
        <w:rPr>
          <w:rFonts w:ascii="Times New Roman" w:hAnsi="Times New Roman" w:cs="Times New Roman"/>
          <w:sz w:val="24"/>
          <w:szCs w:val="24"/>
        </w:rPr>
      </w:pPr>
      <w:r w:rsidRPr="00527917">
        <w:rPr>
          <w:rFonts w:ascii="Times New Roman" w:hAnsi="Times New Roman" w:cs="Times New Roman"/>
          <w:b/>
          <w:bCs/>
          <w:i/>
          <w:iCs/>
          <w:sz w:val="24"/>
          <w:szCs w:val="24"/>
        </w:rPr>
        <w:t>Bla</w:t>
      </w:r>
      <w:r>
        <w:rPr>
          <w:rFonts w:ascii="Times New Roman" w:hAnsi="Times New Roman" w:cs="Times New Roman"/>
          <w:sz w:val="24"/>
          <w:szCs w:val="24"/>
        </w:rPr>
        <w:t xml:space="preserve"> : </w:t>
      </w:r>
      <w:r w:rsidRPr="00527917">
        <w:rPr>
          <w:rFonts w:ascii="Times New Roman" w:hAnsi="Times New Roman" w:cs="Times New Roman"/>
          <w:sz w:val="24"/>
          <w:szCs w:val="24"/>
        </w:rPr>
        <w:t xml:space="preserve">avec </w:t>
      </w:r>
      <w:r>
        <w:rPr>
          <w:rFonts w:ascii="Times New Roman" w:hAnsi="Times New Roman" w:cs="Times New Roman"/>
          <w:sz w:val="24"/>
          <w:szCs w:val="24"/>
        </w:rPr>
        <w:t>27,3</w:t>
      </w:r>
      <w:r w:rsidRPr="00527917">
        <w:rPr>
          <w:rFonts w:ascii="Times New Roman" w:hAnsi="Times New Roman" w:cs="Times New Roman"/>
          <w:sz w:val="24"/>
          <w:szCs w:val="24"/>
        </w:rPr>
        <w:t>%</w:t>
      </w:r>
      <w:r>
        <w:rPr>
          <w:rFonts w:ascii="Times New Roman" w:hAnsi="Times New Roman" w:cs="Times New Roman"/>
          <w:sz w:val="24"/>
          <w:szCs w:val="24"/>
        </w:rPr>
        <w:t xml:space="preserve"> des </w:t>
      </w:r>
      <w:r w:rsidRPr="00527917">
        <w:rPr>
          <w:rFonts w:ascii="Times New Roman" w:hAnsi="Times New Roman" w:cs="Times New Roman"/>
          <w:sz w:val="24"/>
          <w:szCs w:val="24"/>
        </w:rPr>
        <w:t>auto-emploi</w:t>
      </w:r>
      <w:r>
        <w:rPr>
          <w:rFonts w:ascii="Times New Roman" w:hAnsi="Times New Roman" w:cs="Times New Roman"/>
          <w:sz w:val="24"/>
          <w:szCs w:val="24"/>
        </w:rPr>
        <w:t xml:space="preserve">, cette proportion est la plus importante après celle de Ségou. Elle </w:t>
      </w:r>
      <w:r w:rsidRPr="00527917">
        <w:rPr>
          <w:rFonts w:ascii="Times New Roman" w:hAnsi="Times New Roman" w:cs="Times New Roman"/>
          <w:sz w:val="24"/>
          <w:szCs w:val="24"/>
        </w:rPr>
        <w:t>constitue la catégorie dominante d’entreprises dans cette ville</w:t>
      </w:r>
      <w:r>
        <w:rPr>
          <w:rFonts w:ascii="Times New Roman" w:hAnsi="Times New Roman" w:cs="Times New Roman"/>
          <w:sz w:val="24"/>
          <w:szCs w:val="24"/>
        </w:rPr>
        <w:t>.</w:t>
      </w:r>
      <w:r w:rsidRPr="00527917">
        <w:rPr>
          <w:rFonts w:ascii="Times New Roman" w:hAnsi="Times New Roman" w:cs="Times New Roman"/>
          <w:sz w:val="24"/>
          <w:szCs w:val="24"/>
        </w:rPr>
        <w:t xml:space="preserve"> </w:t>
      </w:r>
      <w:r>
        <w:rPr>
          <w:rFonts w:ascii="Times New Roman" w:hAnsi="Times New Roman" w:cs="Times New Roman"/>
          <w:sz w:val="24"/>
          <w:szCs w:val="24"/>
        </w:rPr>
        <w:t>A</w:t>
      </w:r>
      <w:r w:rsidRPr="00527917">
        <w:rPr>
          <w:rFonts w:ascii="Times New Roman" w:hAnsi="Times New Roman" w:cs="Times New Roman"/>
          <w:sz w:val="24"/>
          <w:szCs w:val="24"/>
        </w:rPr>
        <w:t>lors que les petites</w:t>
      </w:r>
      <w:r>
        <w:rPr>
          <w:rFonts w:ascii="Times New Roman" w:hAnsi="Times New Roman" w:cs="Times New Roman"/>
          <w:sz w:val="24"/>
          <w:szCs w:val="24"/>
        </w:rPr>
        <w:t xml:space="preserve"> </w:t>
      </w:r>
      <w:r w:rsidRPr="00527917">
        <w:rPr>
          <w:rFonts w:ascii="Times New Roman" w:hAnsi="Times New Roman" w:cs="Times New Roman"/>
          <w:sz w:val="24"/>
          <w:szCs w:val="24"/>
        </w:rPr>
        <w:t xml:space="preserve">entreprises </w:t>
      </w:r>
      <w:r w:rsidR="00CF6ED3">
        <w:rPr>
          <w:rFonts w:ascii="Times New Roman" w:hAnsi="Times New Roman" w:cs="Times New Roman"/>
          <w:sz w:val="24"/>
          <w:szCs w:val="24"/>
        </w:rPr>
        <w:t xml:space="preserve">de cette ville représentent 13,6% des petites entreprises enquêtées. Il n’existe pas de grande entreprise qui a recruté les sortants des centres de formation appuyé par programme MLI/022 à Bla. </w:t>
      </w:r>
    </w:p>
    <w:p w14:paraId="36FA5455" w14:textId="0C9A30B7" w:rsidR="00CF6ED3" w:rsidRDefault="00CF6ED3" w:rsidP="00CF6ED3">
      <w:pPr>
        <w:spacing w:line="276" w:lineRule="auto"/>
        <w:jc w:val="both"/>
        <w:rPr>
          <w:rFonts w:ascii="Times New Roman" w:hAnsi="Times New Roman" w:cs="Times New Roman"/>
          <w:sz w:val="24"/>
          <w:szCs w:val="24"/>
        </w:rPr>
      </w:pPr>
      <w:r w:rsidRPr="004F45E0">
        <w:rPr>
          <w:rFonts w:ascii="Times New Roman" w:hAnsi="Times New Roman" w:cs="Times New Roman"/>
          <w:b/>
          <w:bCs/>
          <w:i/>
          <w:iCs/>
          <w:sz w:val="24"/>
          <w:szCs w:val="24"/>
        </w:rPr>
        <w:t>Barouéli</w:t>
      </w:r>
      <w:r>
        <w:rPr>
          <w:rFonts w:ascii="Times New Roman" w:hAnsi="Times New Roman" w:cs="Times New Roman"/>
          <w:sz w:val="24"/>
          <w:szCs w:val="24"/>
        </w:rPr>
        <w:t> : étant une nouvelle localité de formation des sortants, il semble que ces sortants sont peu connus par les entreprises de la place. On n’y retrouve ni de moyennes et ni de grandes entreprises dans cette localité</w:t>
      </w:r>
      <w:r w:rsidR="0061757A">
        <w:rPr>
          <w:rFonts w:ascii="Times New Roman" w:hAnsi="Times New Roman" w:cs="Times New Roman"/>
          <w:sz w:val="24"/>
          <w:szCs w:val="24"/>
        </w:rPr>
        <w:t xml:space="preserve"> dans lesquelles les sortants travaillent</w:t>
      </w:r>
      <w:r>
        <w:rPr>
          <w:rFonts w:ascii="Times New Roman" w:hAnsi="Times New Roman" w:cs="Times New Roman"/>
          <w:sz w:val="24"/>
          <w:szCs w:val="24"/>
        </w:rPr>
        <w:t xml:space="preserve">. Cependant, </w:t>
      </w:r>
      <w:r w:rsidR="004F45E0">
        <w:rPr>
          <w:rFonts w:ascii="Times New Roman" w:hAnsi="Times New Roman" w:cs="Times New Roman"/>
          <w:sz w:val="24"/>
          <w:szCs w:val="24"/>
        </w:rPr>
        <w:t xml:space="preserve">il a été identifié que 8,6% des petites entreprises </w:t>
      </w:r>
      <w:r w:rsidR="00AE27A7">
        <w:rPr>
          <w:rFonts w:ascii="Times New Roman" w:hAnsi="Times New Roman" w:cs="Times New Roman"/>
          <w:sz w:val="24"/>
          <w:szCs w:val="24"/>
        </w:rPr>
        <w:t xml:space="preserve">enquêtées </w:t>
      </w:r>
      <w:r w:rsidR="004F45E0">
        <w:rPr>
          <w:rFonts w:ascii="Times New Roman" w:hAnsi="Times New Roman" w:cs="Times New Roman"/>
          <w:sz w:val="24"/>
          <w:szCs w:val="24"/>
        </w:rPr>
        <w:t xml:space="preserve">et seulement 5,7% des microentreprises </w:t>
      </w:r>
      <w:r w:rsidR="00AE27A7">
        <w:rPr>
          <w:rFonts w:ascii="Times New Roman" w:hAnsi="Times New Roman" w:cs="Times New Roman"/>
          <w:sz w:val="24"/>
          <w:szCs w:val="24"/>
        </w:rPr>
        <w:t xml:space="preserve">enquêtées </w:t>
      </w:r>
      <w:r w:rsidR="004F45E0">
        <w:rPr>
          <w:rFonts w:ascii="Times New Roman" w:hAnsi="Times New Roman" w:cs="Times New Roman"/>
          <w:sz w:val="24"/>
          <w:szCs w:val="24"/>
        </w:rPr>
        <w:t>dans cette localité. Par ailleurs, 3,9% des auto-emplois sont à Barouéli.</w:t>
      </w:r>
    </w:p>
    <w:p w14:paraId="63B11E71" w14:textId="01BBC316" w:rsidR="004F45E0" w:rsidRDefault="004F45E0" w:rsidP="00CF6ED3">
      <w:pPr>
        <w:spacing w:line="276" w:lineRule="auto"/>
        <w:jc w:val="both"/>
        <w:rPr>
          <w:rFonts w:ascii="Times New Roman" w:hAnsi="Times New Roman" w:cs="Times New Roman"/>
          <w:b/>
          <w:bCs/>
          <w:i/>
          <w:iCs/>
          <w:sz w:val="24"/>
          <w:szCs w:val="24"/>
        </w:rPr>
      </w:pPr>
      <w:r w:rsidRPr="004F45E0">
        <w:rPr>
          <w:rFonts w:ascii="Times New Roman" w:hAnsi="Times New Roman" w:cs="Times New Roman"/>
          <w:b/>
          <w:bCs/>
          <w:i/>
          <w:iCs/>
          <w:sz w:val="24"/>
          <w:szCs w:val="24"/>
        </w:rPr>
        <w:lastRenderedPageBreak/>
        <w:t>Bamako</w:t>
      </w:r>
      <w:r>
        <w:rPr>
          <w:rFonts w:ascii="Times New Roman" w:hAnsi="Times New Roman" w:cs="Times New Roman"/>
          <w:b/>
          <w:bCs/>
          <w:i/>
          <w:iCs/>
          <w:sz w:val="24"/>
          <w:szCs w:val="24"/>
        </w:rPr>
        <w:t xml:space="preserve"> : </w:t>
      </w:r>
      <w:r w:rsidRPr="006D33EC">
        <w:rPr>
          <w:rFonts w:ascii="Times New Roman" w:hAnsi="Times New Roman" w:cs="Times New Roman"/>
          <w:sz w:val="24"/>
          <w:szCs w:val="24"/>
        </w:rPr>
        <w:t xml:space="preserve">tous les types d’entreprises ont recruté les sortants mais </w:t>
      </w:r>
      <w:r w:rsidR="006D33EC">
        <w:rPr>
          <w:rFonts w:ascii="Times New Roman" w:hAnsi="Times New Roman" w:cs="Times New Roman"/>
          <w:sz w:val="24"/>
          <w:szCs w:val="24"/>
        </w:rPr>
        <w:t>ils</w:t>
      </w:r>
      <w:r w:rsidRPr="006D33EC">
        <w:rPr>
          <w:rFonts w:ascii="Times New Roman" w:hAnsi="Times New Roman" w:cs="Times New Roman"/>
          <w:sz w:val="24"/>
          <w:szCs w:val="24"/>
        </w:rPr>
        <w:t xml:space="preserve"> ne sont pas </w:t>
      </w:r>
      <w:r w:rsidR="006D33EC" w:rsidRPr="006D33EC">
        <w:rPr>
          <w:rFonts w:ascii="Times New Roman" w:hAnsi="Times New Roman" w:cs="Times New Roman"/>
          <w:sz w:val="24"/>
          <w:szCs w:val="24"/>
        </w:rPr>
        <w:t>nombreux</w:t>
      </w:r>
      <w:r w:rsidRPr="006D33EC">
        <w:rPr>
          <w:rFonts w:ascii="Times New Roman" w:hAnsi="Times New Roman" w:cs="Times New Roman"/>
          <w:sz w:val="24"/>
          <w:szCs w:val="24"/>
        </w:rPr>
        <w:t xml:space="preserve">. </w:t>
      </w:r>
      <w:r w:rsidR="006D33EC" w:rsidRPr="006D33EC">
        <w:rPr>
          <w:rFonts w:ascii="Times New Roman" w:hAnsi="Times New Roman" w:cs="Times New Roman"/>
          <w:sz w:val="24"/>
          <w:szCs w:val="24"/>
        </w:rPr>
        <w:t>Les proportions</w:t>
      </w:r>
      <w:r w:rsidRPr="006D33EC">
        <w:rPr>
          <w:rFonts w:ascii="Times New Roman" w:hAnsi="Times New Roman" w:cs="Times New Roman"/>
          <w:sz w:val="24"/>
          <w:szCs w:val="24"/>
        </w:rPr>
        <w:t xml:space="preserve"> de microentreprises et de l’auto-emploi sont les plus importantes dans cette localité. Elles </w:t>
      </w:r>
      <w:r w:rsidR="006D33EC" w:rsidRPr="006D33EC">
        <w:rPr>
          <w:rFonts w:ascii="Times New Roman" w:hAnsi="Times New Roman" w:cs="Times New Roman"/>
          <w:sz w:val="24"/>
          <w:szCs w:val="24"/>
        </w:rPr>
        <w:t>représentent respectivement 6,8% de l’ensemble des microentreprise et 5,2% de l’auto-emploi.</w:t>
      </w:r>
      <w:r w:rsidRPr="006D33EC">
        <w:rPr>
          <w:rFonts w:ascii="Times New Roman" w:hAnsi="Times New Roman" w:cs="Times New Roman"/>
          <w:i/>
          <w:iCs/>
          <w:sz w:val="24"/>
          <w:szCs w:val="24"/>
        </w:rPr>
        <w:t xml:space="preserve"> </w:t>
      </w:r>
    </w:p>
    <w:p w14:paraId="17AD8B58" w14:textId="32C79654" w:rsidR="00D67626" w:rsidRDefault="006D33EC" w:rsidP="00CF6ED3">
      <w:pPr>
        <w:spacing w:line="276" w:lineRule="auto"/>
        <w:jc w:val="both"/>
        <w:rPr>
          <w:rFonts w:ascii="Times New Roman" w:hAnsi="Times New Roman" w:cs="Times New Roman"/>
          <w:sz w:val="24"/>
          <w:szCs w:val="24"/>
        </w:rPr>
      </w:pPr>
      <w:r>
        <w:rPr>
          <w:rFonts w:ascii="Times New Roman" w:hAnsi="Times New Roman" w:cs="Times New Roman"/>
          <w:b/>
          <w:bCs/>
          <w:i/>
          <w:iCs/>
          <w:sz w:val="24"/>
          <w:szCs w:val="24"/>
        </w:rPr>
        <w:t>A</w:t>
      </w:r>
      <w:r w:rsidR="004F45E0" w:rsidRPr="004F45E0">
        <w:rPr>
          <w:rFonts w:ascii="Times New Roman" w:hAnsi="Times New Roman" w:cs="Times New Roman"/>
          <w:b/>
          <w:bCs/>
          <w:i/>
          <w:iCs/>
          <w:sz w:val="24"/>
          <w:szCs w:val="24"/>
        </w:rPr>
        <w:t>utres localités</w:t>
      </w:r>
      <w:r w:rsidR="004F45E0">
        <w:rPr>
          <w:rFonts w:ascii="Times New Roman" w:hAnsi="Times New Roman" w:cs="Times New Roman"/>
          <w:sz w:val="24"/>
          <w:szCs w:val="24"/>
        </w:rPr>
        <w:t xml:space="preserve"> : </w:t>
      </w:r>
      <w:r>
        <w:rPr>
          <w:rFonts w:ascii="Times New Roman" w:hAnsi="Times New Roman" w:cs="Times New Roman"/>
          <w:sz w:val="24"/>
          <w:szCs w:val="24"/>
        </w:rPr>
        <w:t xml:space="preserve">avec 6,5% de l’auto-emploi, cette proportion est la plus importante de ces localités. </w:t>
      </w:r>
      <w:r w:rsidR="005D0CBB">
        <w:rPr>
          <w:rFonts w:ascii="Times New Roman" w:hAnsi="Times New Roman" w:cs="Times New Roman"/>
          <w:sz w:val="24"/>
          <w:szCs w:val="24"/>
        </w:rPr>
        <w:t>Par</w:t>
      </w:r>
      <w:r>
        <w:rPr>
          <w:rFonts w:ascii="Times New Roman" w:hAnsi="Times New Roman" w:cs="Times New Roman"/>
          <w:sz w:val="24"/>
          <w:szCs w:val="24"/>
        </w:rPr>
        <w:t xml:space="preserve"> ailleurs, les moyennes et grandes entreprises n’ont pas recruté les sortants des centres de formation appuyé par le programme MLI/022. </w:t>
      </w:r>
    </w:p>
    <w:p w14:paraId="174145BC" w14:textId="7FD13AB3" w:rsidR="00BE1D79" w:rsidRDefault="00134BBE" w:rsidP="00CF6ED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Pour affiner l’analyse, les </w:t>
      </w:r>
      <w:r w:rsidR="00350751">
        <w:rPr>
          <w:rFonts w:ascii="Times New Roman" w:hAnsi="Times New Roman" w:cs="Times New Roman"/>
          <w:sz w:val="24"/>
          <w:szCs w:val="24"/>
        </w:rPr>
        <w:t xml:space="preserve">secteurs économiques ont été examinées selon les </w:t>
      </w:r>
      <w:r>
        <w:rPr>
          <w:rFonts w:ascii="Times New Roman" w:hAnsi="Times New Roman" w:cs="Times New Roman"/>
          <w:sz w:val="24"/>
          <w:szCs w:val="24"/>
        </w:rPr>
        <w:t>localités</w:t>
      </w:r>
      <w:r w:rsidR="00350751">
        <w:rPr>
          <w:rFonts w:ascii="Times New Roman" w:hAnsi="Times New Roman" w:cs="Times New Roman"/>
          <w:sz w:val="24"/>
          <w:szCs w:val="24"/>
        </w:rPr>
        <w:t xml:space="preserve"> </w:t>
      </w:r>
      <w:r>
        <w:rPr>
          <w:rFonts w:ascii="Times New Roman" w:hAnsi="Times New Roman" w:cs="Times New Roman"/>
          <w:sz w:val="24"/>
          <w:szCs w:val="24"/>
        </w:rPr>
        <w:t>dans le graphique suivant.</w:t>
      </w:r>
    </w:p>
    <w:p w14:paraId="206E1B93" w14:textId="4CC5E4A2" w:rsidR="00912EC0" w:rsidRPr="00B36202" w:rsidRDefault="0067145B" w:rsidP="00B36202">
      <w:pPr>
        <w:pStyle w:val="Lgende"/>
        <w:keepNext/>
        <w:spacing w:line="276" w:lineRule="auto"/>
        <w:jc w:val="both"/>
        <w:rPr>
          <w:rFonts w:ascii="Times New Roman" w:hAnsi="Times New Roman" w:cs="Times New Roman"/>
          <w:b w:val="0"/>
          <w:i/>
          <w:iCs/>
          <w:color w:val="auto"/>
          <w:sz w:val="22"/>
          <w:szCs w:val="14"/>
        </w:rPr>
      </w:pPr>
      <w:bookmarkStart w:id="50" w:name="_Toc52875012"/>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7</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 xml:space="preserve">Répartition des entreprises selon </w:t>
      </w:r>
      <w:r w:rsidR="006A1FA0" w:rsidRPr="00B36202">
        <w:rPr>
          <w:rFonts w:ascii="Times New Roman" w:hAnsi="Times New Roman" w:cs="Times New Roman"/>
          <w:b w:val="0"/>
          <w:i/>
          <w:iCs/>
          <w:color w:val="auto"/>
          <w:sz w:val="22"/>
          <w:szCs w:val="14"/>
        </w:rPr>
        <w:t>l</w:t>
      </w:r>
      <w:r w:rsidR="00912EC0" w:rsidRPr="00B36202">
        <w:rPr>
          <w:rFonts w:ascii="Times New Roman" w:hAnsi="Times New Roman" w:cs="Times New Roman"/>
          <w:b w:val="0"/>
          <w:i/>
          <w:iCs/>
          <w:color w:val="auto"/>
          <w:sz w:val="22"/>
          <w:szCs w:val="14"/>
        </w:rPr>
        <w:t xml:space="preserve">a </w:t>
      </w:r>
      <w:r w:rsidR="00F06828" w:rsidRPr="00B36202">
        <w:rPr>
          <w:rFonts w:ascii="Times New Roman" w:hAnsi="Times New Roman" w:cs="Times New Roman"/>
          <w:b w:val="0"/>
          <w:i/>
          <w:iCs/>
          <w:color w:val="auto"/>
          <w:sz w:val="22"/>
          <w:szCs w:val="14"/>
        </w:rPr>
        <w:t xml:space="preserve">localité </w:t>
      </w:r>
      <w:r w:rsidR="00912EC0" w:rsidRPr="00B36202">
        <w:rPr>
          <w:rFonts w:ascii="Times New Roman" w:hAnsi="Times New Roman" w:cs="Times New Roman"/>
          <w:b w:val="0"/>
          <w:i/>
          <w:iCs/>
          <w:color w:val="auto"/>
          <w:sz w:val="22"/>
          <w:szCs w:val="14"/>
        </w:rPr>
        <w:t>et le secteur</w:t>
      </w:r>
      <w:r w:rsidR="00F06828" w:rsidRPr="00B36202">
        <w:rPr>
          <w:rFonts w:ascii="Times New Roman" w:hAnsi="Times New Roman" w:cs="Times New Roman"/>
          <w:b w:val="0"/>
          <w:i/>
          <w:iCs/>
          <w:color w:val="auto"/>
          <w:sz w:val="22"/>
          <w:szCs w:val="14"/>
        </w:rPr>
        <w:t xml:space="preserve"> économique</w:t>
      </w:r>
      <w:bookmarkEnd w:id="50"/>
    </w:p>
    <w:p w14:paraId="3B24A3A7" w14:textId="14452252" w:rsidR="00912EC0" w:rsidRPr="00147149" w:rsidRDefault="00386CFB" w:rsidP="00B06070">
      <w:pPr>
        <w:spacing w:after="0" w:line="276" w:lineRule="auto"/>
        <w:rPr>
          <w:rFonts w:ascii="Times New Roman" w:hAnsi="Times New Roman" w:cs="Times New Roman"/>
          <w:sz w:val="20"/>
          <w:szCs w:val="20"/>
        </w:rPr>
      </w:pPr>
      <w:r>
        <w:rPr>
          <w:noProof/>
          <w:lang w:eastAsia="fr-FR"/>
          <w14:cntxtAlts/>
        </w:rPr>
        <w:drawing>
          <wp:inline distT="0" distB="0" distL="0" distR="0" wp14:anchorId="3B425CE3" wp14:editId="41CE958A">
            <wp:extent cx="6588125" cy="3011170"/>
            <wp:effectExtent l="0" t="0" r="3175" b="17780"/>
            <wp:docPr id="10" name="Graphique 10">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ED4EED29-01A3-4B97-957E-F7D7A76C199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7A721ED" w14:textId="036FDAF6" w:rsidR="00912EC0" w:rsidRDefault="00912EC0" w:rsidP="00B06070">
      <w:pPr>
        <w:spacing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0B6B10B8" w14:textId="0DC95D9E" w:rsidR="005D0CBB" w:rsidRPr="006C5232" w:rsidRDefault="005D0CBB" w:rsidP="005D0CBB">
      <w:pPr>
        <w:spacing w:line="276" w:lineRule="auto"/>
        <w:jc w:val="both"/>
        <w:rPr>
          <w:rFonts w:ascii="Times New Roman" w:hAnsi="Times New Roman" w:cs="Times New Roman"/>
          <w:sz w:val="24"/>
          <w:szCs w:val="24"/>
        </w:rPr>
      </w:pPr>
      <w:r w:rsidRPr="006C5232">
        <w:rPr>
          <w:rFonts w:ascii="Times New Roman" w:hAnsi="Times New Roman" w:cs="Times New Roman"/>
          <w:sz w:val="24"/>
          <w:szCs w:val="24"/>
        </w:rPr>
        <w:t>L</w:t>
      </w:r>
      <w:r w:rsidR="00D67626">
        <w:rPr>
          <w:rFonts w:ascii="Times New Roman" w:hAnsi="Times New Roman" w:cs="Times New Roman"/>
          <w:sz w:val="24"/>
          <w:szCs w:val="24"/>
        </w:rPr>
        <w:t xml:space="preserve">’analyse du secteur économique </w:t>
      </w:r>
      <w:r w:rsidRPr="006C5232">
        <w:rPr>
          <w:rFonts w:ascii="Times New Roman" w:hAnsi="Times New Roman" w:cs="Times New Roman"/>
          <w:sz w:val="24"/>
          <w:szCs w:val="24"/>
        </w:rPr>
        <w:t xml:space="preserve">selon les localités </w:t>
      </w:r>
      <w:r w:rsidR="00D67626">
        <w:rPr>
          <w:rFonts w:ascii="Times New Roman" w:hAnsi="Times New Roman" w:cs="Times New Roman"/>
          <w:sz w:val="24"/>
          <w:szCs w:val="24"/>
        </w:rPr>
        <w:t xml:space="preserve">met en relief </w:t>
      </w:r>
      <w:r w:rsidR="007F4601">
        <w:rPr>
          <w:rFonts w:ascii="Times New Roman" w:hAnsi="Times New Roman" w:cs="Times New Roman"/>
          <w:sz w:val="24"/>
          <w:szCs w:val="24"/>
        </w:rPr>
        <w:t>le secteur de l’artisanat et du bâtiment</w:t>
      </w:r>
      <w:r w:rsidRPr="006C5232">
        <w:rPr>
          <w:rFonts w:ascii="Times New Roman" w:hAnsi="Times New Roman" w:cs="Times New Roman"/>
          <w:sz w:val="24"/>
          <w:szCs w:val="24"/>
        </w:rPr>
        <w:t xml:space="preserve"> </w:t>
      </w:r>
      <w:r w:rsidR="007F4601">
        <w:rPr>
          <w:rFonts w:ascii="Times New Roman" w:hAnsi="Times New Roman" w:cs="Times New Roman"/>
          <w:sz w:val="24"/>
          <w:szCs w:val="24"/>
        </w:rPr>
        <w:t xml:space="preserve">respectivement </w:t>
      </w:r>
      <w:r w:rsidRPr="006C5232">
        <w:rPr>
          <w:rFonts w:ascii="Times New Roman" w:hAnsi="Times New Roman" w:cs="Times New Roman"/>
          <w:sz w:val="24"/>
          <w:szCs w:val="24"/>
        </w:rPr>
        <w:t xml:space="preserve">dans </w:t>
      </w:r>
      <w:r w:rsidR="007F4601">
        <w:rPr>
          <w:rFonts w:ascii="Times New Roman" w:hAnsi="Times New Roman" w:cs="Times New Roman"/>
          <w:sz w:val="24"/>
          <w:szCs w:val="24"/>
        </w:rPr>
        <w:t>les</w:t>
      </w:r>
      <w:r w:rsidRPr="006C5232">
        <w:rPr>
          <w:rFonts w:ascii="Times New Roman" w:hAnsi="Times New Roman" w:cs="Times New Roman"/>
          <w:sz w:val="24"/>
          <w:szCs w:val="24"/>
        </w:rPr>
        <w:t xml:space="preserve"> localités</w:t>
      </w:r>
      <w:r w:rsidR="007F4601">
        <w:rPr>
          <w:rFonts w:ascii="Times New Roman" w:hAnsi="Times New Roman" w:cs="Times New Roman"/>
          <w:sz w:val="24"/>
          <w:szCs w:val="24"/>
        </w:rPr>
        <w:t xml:space="preserve"> de Barouéli et San</w:t>
      </w:r>
      <w:r w:rsidRPr="006C5232">
        <w:rPr>
          <w:rFonts w:ascii="Times New Roman" w:hAnsi="Times New Roman" w:cs="Times New Roman"/>
          <w:sz w:val="24"/>
          <w:szCs w:val="24"/>
        </w:rPr>
        <w:t xml:space="preserve"> : </w:t>
      </w:r>
    </w:p>
    <w:p w14:paraId="7A5994D8" w14:textId="3E3F36DA" w:rsidR="004B5BFA" w:rsidRDefault="005D0CBB" w:rsidP="005D0CBB">
      <w:pPr>
        <w:spacing w:line="276" w:lineRule="auto"/>
        <w:jc w:val="both"/>
        <w:rPr>
          <w:rFonts w:ascii="Times New Roman" w:hAnsi="Times New Roman" w:cs="Times New Roman"/>
          <w:sz w:val="24"/>
          <w:szCs w:val="24"/>
        </w:rPr>
      </w:pPr>
      <w:r w:rsidRPr="006C5232">
        <w:rPr>
          <w:rFonts w:ascii="Times New Roman" w:hAnsi="Times New Roman" w:cs="Times New Roman"/>
          <w:b/>
          <w:bCs/>
          <w:i/>
          <w:iCs/>
          <w:sz w:val="24"/>
          <w:szCs w:val="24"/>
        </w:rPr>
        <w:t>Ségou</w:t>
      </w:r>
      <w:r w:rsidRPr="006C5232">
        <w:rPr>
          <w:rFonts w:ascii="Times New Roman" w:hAnsi="Times New Roman" w:cs="Times New Roman"/>
          <w:sz w:val="24"/>
          <w:szCs w:val="24"/>
        </w:rPr>
        <w:t> : tou</w:t>
      </w:r>
      <w:r w:rsidR="00504623">
        <w:rPr>
          <w:rFonts w:ascii="Times New Roman" w:hAnsi="Times New Roman" w:cs="Times New Roman"/>
          <w:sz w:val="24"/>
          <w:szCs w:val="24"/>
        </w:rPr>
        <w:t>s les secteurs économiques existent à Ségou</w:t>
      </w:r>
      <w:r w:rsidR="004B5BFA">
        <w:rPr>
          <w:rFonts w:ascii="Times New Roman" w:hAnsi="Times New Roman" w:cs="Times New Roman"/>
          <w:sz w:val="24"/>
          <w:szCs w:val="24"/>
        </w:rPr>
        <w:t xml:space="preserve"> mais les plus importants dans cette localité sont le bâtiment et l’artisanat avec respectivement 40,1% et 22,8% des entreprises enquêtées. En plus, 10,2% des entreprises travaillent dans l’agriculture/élevage, suivi de 9% dans l’ébénisterie.</w:t>
      </w:r>
      <w:r w:rsidRPr="006C5232">
        <w:rPr>
          <w:rFonts w:ascii="Times New Roman" w:hAnsi="Times New Roman" w:cs="Times New Roman"/>
          <w:sz w:val="24"/>
          <w:szCs w:val="24"/>
        </w:rPr>
        <w:t xml:space="preserve"> </w:t>
      </w:r>
      <w:r w:rsidR="004B5BFA">
        <w:rPr>
          <w:rFonts w:ascii="Times New Roman" w:hAnsi="Times New Roman" w:cs="Times New Roman"/>
          <w:sz w:val="24"/>
          <w:szCs w:val="24"/>
        </w:rPr>
        <w:t>Par ailleurs, seulement 2,4% travaillent dans les activités de commerce et de la formation (« Autres » secteur).</w:t>
      </w:r>
    </w:p>
    <w:p w14:paraId="3BBE4423" w14:textId="5A6C68C8" w:rsidR="001C0E9B" w:rsidRDefault="005D0CBB" w:rsidP="005D0CBB">
      <w:pPr>
        <w:spacing w:line="276" w:lineRule="auto"/>
        <w:jc w:val="both"/>
        <w:rPr>
          <w:rFonts w:ascii="Times New Roman" w:hAnsi="Times New Roman" w:cs="Times New Roman"/>
          <w:sz w:val="24"/>
          <w:szCs w:val="24"/>
        </w:rPr>
      </w:pPr>
      <w:r w:rsidRPr="006C5232">
        <w:rPr>
          <w:rFonts w:ascii="Times New Roman" w:hAnsi="Times New Roman" w:cs="Times New Roman"/>
          <w:b/>
          <w:bCs/>
          <w:i/>
          <w:iCs/>
          <w:sz w:val="24"/>
          <w:szCs w:val="24"/>
        </w:rPr>
        <w:t>San</w:t>
      </w:r>
      <w:r w:rsidRPr="006C5232">
        <w:rPr>
          <w:rFonts w:ascii="Times New Roman" w:hAnsi="Times New Roman" w:cs="Times New Roman"/>
          <w:sz w:val="24"/>
          <w:szCs w:val="24"/>
        </w:rPr>
        <w:t xml:space="preserve"> : </w:t>
      </w:r>
      <w:r w:rsidR="00E71EF1">
        <w:rPr>
          <w:rFonts w:ascii="Times New Roman" w:hAnsi="Times New Roman" w:cs="Times New Roman"/>
          <w:sz w:val="24"/>
          <w:szCs w:val="24"/>
        </w:rPr>
        <w:t>plus de la moitié</w:t>
      </w:r>
      <w:r w:rsidR="00227553">
        <w:rPr>
          <w:rFonts w:ascii="Times New Roman" w:hAnsi="Times New Roman" w:cs="Times New Roman"/>
          <w:sz w:val="24"/>
          <w:szCs w:val="24"/>
        </w:rPr>
        <w:t xml:space="preserve"> des entreprises</w:t>
      </w:r>
      <w:r w:rsidR="00E71EF1">
        <w:rPr>
          <w:rFonts w:ascii="Times New Roman" w:hAnsi="Times New Roman" w:cs="Times New Roman"/>
          <w:sz w:val="24"/>
          <w:szCs w:val="24"/>
        </w:rPr>
        <w:t xml:space="preserve"> (52,8%) travaillent dans le secteur du bâtiment, suivi de 25% dans le secteur de l’artisanat et 15% dans l’ébénisterie.</w:t>
      </w:r>
      <w:r w:rsidR="001C0E9B">
        <w:rPr>
          <w:rFonts w:ascii="Times New Roman" w:hAnsi="Times New Roman" w:cs="Times New Roman"/>
          <w:sz w:val="24"/>
          <w:szCs w:val="24"/>
        </w:rPr>
        <w:t xml:space="preserve"> Il faut signaler que 6,9% des sortants travaillent dans la restauration.</w:t>
      </w:r>
      <w:r w:rsidRPr="006C5232">
        <w:rPr>
          <w:rFonts w:ascii="Times New Roman" w:hAnsi="Times New Roman" w:cs="Times New Roman"/>
          <w:sz w:val="24"/>
          <w:szCs w:val="24"/>
        </w:rPr>
        <w:t xml:space="preserve"> </w:t>
      </w:r>
      <w:r w:rsidR="001C0E9B">
        <w:rPr>
          <w:rFonts w:ascii="Times New Roman" w:hAnsi="Times New Roman" w:cs="Times New Roman"/>
          <w:sz w:val="24"/>
          <w:szCs w:val="24"/>
        </w:rPr>
        <w:t>Les entreprises travaillant dans l’agriculture/élevage, l’énergie renouvelable et autres secteurs n’ont pas recruté les sortants à San.</w:t>
      </w:r>
    </w:p>
    <w:p w14:paraId="05299E6E" w14:textId="0E6402D2" w:rsidR="005D0CBB" w:rsidRDefault="005D0CBB" w:rsidP="005D0CBB">
      <w:pPr>
        <w:spacing w:line="276" w:lineRule="auto"/>
        <w:jc w:val="both"/>
        <w:rPr>
          <w:rFonts w:ascii="Times New Roman" w:hAnsi="Times New Roman" w:cs="Times New Roman"/>
          <w:sz w:val="24"/>
          <w:szCs w:val="24"/>
        </w:rPr>
      </w:pPr>
      <w:r w:rsidRPr="00527917">
        <w:rPr>
          <w:rFonts w:ascii="Times New Roman" w:hAnsi="Times New Roman" w:cs="Times New Roman"/>
          <w:b/>
          <w:bCs/>
          <w:i/>
          <w:iCs/>
          <w:sz w:val="24"/>
          <w:szCs w:val="24"/>
        </w:rPr>
        <w:t>Bla</w:t>
      </w:r>
      <w:r>
        <w:rPr>
          <w:rFonts w:ascii="Times New Roman" w:hAnsi="Times New Roman" w:cs="Times New Roman"/>
          <w:sz w:val="24"/>
          <w:szCs w:val="24"/>
        </w:rPr>
        <w:t xml:space="preserve"> : </w:t>
      </w:r>
      <w:r w:rsidR="00227553">
        <w:rPr>
          <w:rFonts w:ascii="Times New Roman" w:hAnsi="Times New Roman" w:cs="Times New Roman"/>
          <w:sz w:val="24"/>
          <w:szCs w:val="24"/>
        </w:rPr>
        <w:t xml:space="preserve">comme à Ségou, il existe tous </w:t>
      </w:r>
      <w:r w:rsidR="00955F8B">
        <w:rPr>
          <w:rFonts w:ascii="Times New Roman" w:hAnsi="Times New Roman" w:cs="Times New Roman"/>
          <w:sz w:val="24"/>
          <w:szCs w:val="24"/>
        </w:rPr>
        <w:t xml:space="preserve">les </w:t>
      </w:r>
      <w:r w:rsidR="00227553">
        <w:rPr>
          <w:rFonts w:ascii="Times New Roman" w:hAnsi="Times New Roman" w:cs="Times New Roman"/>
          <w:sz w:val="24"/>
          <w:szCs w:val="24"/>
        </w:rPr>
        <w:t xml:space="preserve">secteurs économiques mais avec des </w:t>
      </w:r>
      <w:r w:rsidR="00DA5404">
        <w:rPr>
          <w:rFonts w:ascii="Times New Roman" w:hAnsi="Times New Roman" w:cs="Times New Roman"/>
          <w:sz w:val="24"/>
          <w:szCs w:val="24"/>
        </w:rPr>
        <w:t>proportions</w:t>
      </w:r>
      <w:r w:rsidR="00227553">
        <w:rPr>
          <w:rFonts w:ascii="Times New Roman" w:hAnsi="Times New Roman" w:cs="Times New Roman"/>
          <w:sz w:val="24"/>
          <w:szCs w:val="24"/>
        </w:rPr>
        <w:t xml:space="preserve"> peu élevé</w:t>
      </w:r>
      <w:r w:rsidR="00DA5404">
        <w:rPr>
          <w:rFonts w:ascii="Times New Roman" w:hAnsi="Times New Roman" w:cs="Times New Roman"/>
          <w:sz w:val="24"/>
          <w:szCs w:val="24"/>
        </w:rPr>
        <w:t>e</w:t>
      </w:r>
      <w:r w:rsidR="00227553">
        <w:rPr>
          <w:rFonts w:ascii="Times New Roman" w:hAnsi="Times New Roman" w:cs="Times New Roman"/>
          <w:sz w:val="24"/>
          <w:szCs w:val="24"/>
        </w:rPr>
        <w:t xml:space="preserve">s. En effet, </w:t>
      </w:r>
      <w:r w:rsidR="00F91E27">
        <w:rPr>
          <w:rFonts w:ascii="Times New Roman" w:hAnsi="Times New Roman" w:cs="Times New Roman"/>
          <w:sz w:val="24"/>
          <w:szCs w:val="24"/>
        </w:rPr>
        <w:t>23,</w:t>
      </w:r>
      <w:r w:rsidR="00227553">
        <w:rPr>
          <w:rFonts w:ascii="Times New Roman" w:hAnsi="Times New Roman" w:cs="Times New Roman"/>
          <w:sz w:val="24"/>
          <w:szCs w:val="24"/>
        </w:rPr>
        <w:t>8</w:t>
      </w:r>
      <w:r w:rsidRPr="00527917">
        <w:rPr>
          <w:rFonts w:ascii="Times New Roman" w:hAnsi="Times New Roman" w:cs="Times New Roman"/>
          <w:sz w:val="24"/>
          <w:szCs w:val="24"/>
        </w:rPr>
        <w:t>%</w:t>
      </w:r>
      <w:r w:rsidR="00227553">
        <w:rPr>
          <w:rFonts w:ascii="Times New Roman" w:hAnsi="Times New Roman" w:cs="Times New Roman"/>
          <w:sz w:val="24"/>
          <w:szCs w:val="24"/>
        </w:rPr>
        <w:t xml:space="preserve"> des entreprises exercent dans le secteur économique de l’agriculture/élevage</w:t>
      </w:r>
      <w:r>
        <w:rPr>
          <w:rFonts w:ascii="Times New Roman" w:hAnsi="Times New Roman" w:cs="Times New Roman"/>
          <w:sz w:val="24"/>
          <w:szCs w:val="24"/>
        </w:rPr>
        <w:t xml:space="preserve">, </w:t>
      </w:r>
      <w:r w:rsidR="00227553">
        <w:rPr>
          <w:rFonts w:ascii="Times New Roman" w:hAnsi="Times New Roman" w:cs="Times New Roman"/>
          <w:sz w:val="24"/>
          <w:szCs w:val="24"/>
        </w:rPr>
        <w:t xml:space="preserve">soit la plus importante </w:t>
      </w:r>
      <w:r>
        <w:rPr>
          <w:rFonts w:ascii="Times New Roman" w:hAnsi="Times New Roman" w:cs="Times New Roman"/>
          <w:sz w:val="24"/>
          <w:szCs w:val="24"/>
        </w:rPr>
        <w:t xml:space="preserve">proportion. </w:t>
      </w:r>
      <w:r w:rsidR="00227553">
        <w:rPr>
          <w:rFonts w:ascii="Times New Roman" w:hAnsi="Times New Roman" w:cs="Times New Roman"/>
          <w:sz w:val="24"/>
          <w:szCs w:val="24"/>
        </w:rPr>
        <w:t xml:space="preserve">L’ébénisterie et l’autres secteurs </w:t>
      </w:r>
      <w:r w:rsidRPr="00527917">
        <w:rPr>
          <w:rFonts w:ascii="Times New Roman" w:hAnsi="Times New Roman" w:cs="Times New Roman"/>
          <w:sz w:val="24"/>
          <w:szCs w:val="24"/>
        </w:rPr>
        <w:t>constitue</w:t>
      </w:r>
      <w:r w:rsidR="00227553">
        <w:rPr>
          <w:rFonts w:ascii="Times New Roman" w:hAnsi="Times New Roman" w:cs="Times New Roman"/>
          <w:sz w:val="24"/>
          <w:szCs w:val="24"/>
        </w:rPr>
        <w:t>nt</w:t>
      </w:r>
      <w:r w:rsidRPr="00527917">
        <w:rPr>
          <w:rFonts w:ascii="Times New Roman" w:hAnsi="Times New Roman" w:cs="Times New Roman"/>
          <w:sz w:val="24"/>
          <w:szCs w:val="24"/>
        </w:rPr>
        <w:t xml:space="preserve"> la </w:t>
      </w:r>
      <w:r w:rsidR="00227553">
        <w:rPr>
          <w:rFonts w:ascii="Times New Roman" w:hAnsi="Times New Roman" w:cs="Times New Roman"/>
          <w:sz w:val="24"/>
          <w:szCs w:val="24"/>
        </w:rPr>
        <w:t xml:space="preserve">deuxième </w:t>
      </w:r>
      <w:r w:rsidRPr="00527917">
        <w:rPr>
          <w:rFonts w:ascii="Times New Roman" w:hAnsi="Times New Roman" w:cs="Times New Roman"/>
          <w:sz w:val="24"/>
          <w:szCs w:val="24"/>
        </w:rPr>
        <w:t>catégorie dominante d’entreprises dans cette ville</w:t>
      </w:r>
      <w:r w:rsidR="00227553">
        <w:rPr>
          <w:rFonts w:ascii="Times New Roman" w:hAnsi="Times New Roman" w:cs="Times New Roman"/>
          <w:sz w:val="24"/>
          <w:szCs w:val="24"/>
        </w:rPr>
        <w:t>, avec des proportions identiques de 19%</w:t>
      </w:r>
      <w:r>
        <w:rPr>
          <w:rFonts w:ascii="Times New Roman" w:hAnsi="Times New Roman" w:cs="Times New Roman"/>
          <w:sz w:val="24"/>
          <w:szCs w:val="24"/>
        </w:rPr>
        <w:t>.</w:t>
      </w:r>
      <w:r w:rsidRPr="00527917">
        <w:rPr>
          <w:rFonts w:ascii="Times New Roman" w:hAnsi="Times New Roman" w:cs="Times New Roman"/>
          <w:sz w:val="24"/>
          <w:szCs w:val="24"/>
        </w:rPr>
        <w:t xml:space="preserve"> </w:t>
      </w:r>
      <w:r>
        <w:rPr>
          <w:rFonts w:ascii="Times New Roman" w:hAnsi="Times New Roman" w:cs="Times New Roman"/>
          <w:sz w:val="24"/>
          <w:szCs w:val="24"/>
        </w:rPr>
        <w:t>A</w:t>
      </w:r>
      <w:r w:rsidRPr="00527917">
        <w:rPr>
          <w:rFonts w:ascii="Times New Roman" w:hAnsi="Times New Roman" w:cs="Times New Roman"/>
          <w:sz w:val="24"/>
          <w:szCs w:val="24"/>
        </w:rPr>
        <w:t xml:space="preserve">lors que </w:t>
      </w:r>
      <w:r w:rsidR="00227553">
        <w:rPr>
          <w:rFonts w:ascii="Times New Roman" w:hAnsi="Times New Roman" w:cs="Times New Roman"/>
          <w:sz w:val="24"/>
          <w:szCs w:val="24"/>
        </w:rPr>
        <w:t xml:space="preserve">le secteur du bâtiment qui est très important dans toutes les autres </w:t>
      </w:r>
      <w:r w:rsidR="00B521CC">
        <w:rPr>
          <w:rFonts w:ascii="Times New Roman" w:hAnsi="Times New Roman" w:cs="Times New Roman"/>
          <w:sz w:val="24"/>
          <w:szCs w:val="24"/>
        </w:rPr>
        <w:t>villes</w:t>
      </w:r>
      <w:r w:rsidR="00227553">
        <w:rPr>
          <w:rFonts w:ascii="Times New Roman" w:hAnsi="Times New Roman" w:cs="Times New Roman"/>
          <w:sz w:val="24"/>
          <w:szCs w:val="24"/>
        </w:rPr>
        <w:t xml:space="preserve">, ne représente que 9,5% des </w:t>
      </w:r>
      <w:r w:rsidRPr="00527917">
        <w:rPr>
          <w:rFonts w:ascii="Times New Roman" w:hAnsi="Times New Roman" w:cs="Times New Roman"/>
          <w:sz w:val="24"/>
          <w:szCs w:val="24"/>
        </w:rPr>
        <w:t xml:space="preserve">entreprises </w:t>
      </w:r>
      <w:r>
        <w:rPr>
          <w:rFonts w:ascii="Times New Roman" w:hAnsi="Times New Roman" w:cs="Times New Roman"/>
          <w:sz w:val="24"/>
          <w:szCs w:val="24"/>
        </w:rPr>
        <w:t>de cette ville</w:t>
      </w:r>
      <w:r w:rsidR="00227553">
        <w:rPr>
          <w:rFonts w:ascii="Times New Roman" w:hAnsi="Times New Roman" w:cs="Times New Roman"/>
          <w:sz w:val="24"/>
          <w:szCs w:val="24"/>
        </w:rPr>
        <w:t>.</w:t>
      </w:r>
      <w:r>
        <w:rPr>
          <w:rFonts w:ascii="Times New Roman" w:hAnsi="Times New Roman" w:cs="Times New Roman"/>
          <w:sz w:val="24"/>
          <w:szCs w:val="24"/>
        </w:rPr>
        <w:t xml:space="preserve"> </w:t>
      </w:r>
    </w:p>
    <w:p w14:paraId="5CB9A80A" w14:textId="2E70CB29" w:rsidR="00B521CC" w:rsidRDefault="005D0CBB" w:rsidP="005D0CBB">
      <w:pPr>
        <w:spacing w:line="276" w:lineRule="auto"/>
        <w:jc w:val="both"/>
        <w:rPr>
          <w:rFonts w:ascii="Times New Roman" w:hAnsi="Times New Roman" w:cs="Times New Roman"/>
          <w:sz w:val="24"/>
          <w:szCs w:val="24"/>
        </w:rPr>
      </w:pPr>
      <w:r w:rsidRPr="004F45E0">
        <w:rPr>
          <w:rFonts w:ascii="Times New Roman" w:hAnsi="Times New Roman" w:cs="Times New Roman"/>
          <w:b/>
          <w:bCs/>
          <w:i/>
          <w:iCs/>
          <w:sz w:val="24"/>
          <w:szCs w:val="24"/>
        </w:rPr>
        <w:t>Barouéli</w:t>
      </w:r>
      <w:r>
        <w:rPr>
          <w:rFonts w:ascii="Times New Roman" w:hAnsi="Times New Roman" w:cs="Times New Roman"/>
          <w:sz w:val="24"/>
          <w:szCs w:val="24"/>
        </w:rPr>
        <w:t xml:space="preserve"> : </w:t>
      </w:r>
      <w:r w:rsidR="00B521CC">
        <w:rPr>
          <w:rFonts w:ascii="Times New Roman" w:hAnsi="Times New Roman" w:cs="Times New Roman"/>
          <w:sz w:val="24"/>
          <w:szCs w:val="24"/>
        </w:rPr>
        <w:t>les entreprises de cette ville travaillent dans trois secteurs économiques, à savoir l’artisanat avec 60% des entreprises, suivi du bâtiment avec 33,3% et enfin le secteur de l’énergie renouvelable avec 6,7%.</w:t>
      </w:r>
    </w:p>
    <w:p w14:paraId="2A07C72E" w14:textId="39B138FD" w:rsidR="00382E5C" w:rsidRDefault="005D0CBB" w:rsidP="005D0CBB">
      <w:pPr>
        <w:spacing w:line="276" w:lineRule="auto"/>
        <w:jc w:val="both"/>
        <w:rPr>
          <w:rFonts w:ascii="Times New Roman" w:hAnsi="Times New Roman" w:cs="Times New Roman"/>
          <w:sz w:val="24"/>
          <w:szCs w:val="24"/>
        </w:rPr>
      </w:pPr>
      <w:r w:rsidRPr="004F45E0">
        <w:rPr>
          <w:rFonts w:ascii="Times New Roman" w:hAnsi="Times New Roman" w:cs="Times New Roman"/>
          <w:b/>
          <w:bCs/>
          <w:i/>
          <w:iCs/>
          <w:sz w:val="24"/>
          <w:szCs w:val="24"/>
        </w:rPr>
        <w:lastRenderedPageBreak/>
        <w:t>Bamako</w:t>
      </w:r>
      <w:r>
        <w:rPr>
          <w:rFonts w:ascii="Times New Roman" w:hAnsi="Times New Roman" w:cs="Times New Roman"/>
          <w:b/>
          <w:bCs/>
          <w:i/>
          <w:iCs/>
          <w:sz w:val="24"/>
          <w:szCs w:val="24"/>
        </w:rPr>
        <w:t> </w:t>
      </w:r>
      <w:r w:rsidR="00B62544">
        <w:rPr>
          <w:rFonts w:ascii="Times New Roman" w:hAnsi="Times New Roman" w:cs="Times New Roman"/>
          <w:b/>
          <w:bCs/>
          <w:i/>
          <w:iCs/>
          <w:sz w:val="24"/>
          <w:szCs w:val="24"/>
        </w:rPr>
        <w:t>et a</w:t>
      </w:r>
      <w:r w:rsidR="00B62544" w:rsidRPr="004F45E0">
        <w:rPr>
          <w:rFonts w:ascii="Times New Roman" w:hAnsi="Times New Roman" w:cs="Times New Roman"/>
          <w:b/>
          <w:bCs/>
          <w:i/>
          <w:iCs/>
          <w:sz w:val="24"/>
          <w:szCs w:val="24"/>
        </w:rPr>
        <w:t>utres localités</w:t>
      </w:r>
      <w:r w:rsidR="00B62544">
        <w:rPr>
          <w:rFonts w:ascii="Times New Roman" w:hAnsi="Times New Roman" w:cs="Times New Roman"/>
          <w:sz w:val="24"/>
          <w:szCs w:val="24"/>
        </w:rPr>
        <w:t> </w:t>
      </w:r>
      <w:r>
        <w:rPr>
          <w:rFonts w:ascii="Times New Roman" w:hAnsi="Times New Roman" w:cs="Times New Roman"/>
          <w:b/>
          <w:bCs/>
          <w:i/>
          <w:iCs/>
          <w:sz w:val="24"/>
          <w:szCs w:val="24"/>
        </w:rPr>
        <w:t xml:space="preserve">: </w:t>
      </w:r>
      <w:r w:rsidR="00982142">
        <w:rPr>
          <w:rFonts w:ascii="Times New Roman" w:hAnsi="Times New Roman" w:cs="Times New Roman"/>
          <w:sz w:val="24"/>
          <w:szCs w:val="24"/>
        </w:rPr>
        <w:t xml:space="preserve">malgré que tous les types d’entreprises </w:t>
      </w:r>
      <w:r w:rsidR="00382E5C">
        <w:rPr>
          <w:rFonts w:ascii="Times New Roman" w:hAnsi="Times New Roman" w:cs="Times New Roman"/>
          <w:sz w:val="24"/>
          <w:szCs w:val="24"/>
        </w:rPr>
        <w:t>aient</w:t>
      </w:r>
      <w:r w:rsidR="00982142">
        <w:rPr>
          <w:rFonts w:ascii="Times New Roman" w:hAnsi="Times New Roman" w:cs="Times New Roman"/>
          <w:sz w:val="24"/>
          <w:szCs w:val="24"/>
        </w:rPr>
        <w:t xml:space="preserve"> recruté les sortants</w:t>
      </w:r>
      <w:r w:rsidR="00B62544">
        <w:rPr>
          <w:rFonts w:ascii="Times New Roman" w:hAnsi="Times New Roman" w:cs="Times New Roman"/>
          <w:sz w:val="24"/>
          <w:szCs w:val="24"/>
        </w:rPr>
        <w:t xml:space="preserve"> à Bamako</w:t>
      </w:r>
      <w:r w:rsidR="00982142">
        <w:rPr>
          <w:rFonts w:ascii="Times New Roman" w:hAnsi="Times New Roman" w:cs="Times New Roman"/>
          <w:sz w:val="24"/>
          <w:szCs w:val="24"/>
        </w:rPr>
        <w:t xml:space="preserve">, </w:t>
      </w:r>
      <w:r w:rsidR="00382E5C">
        <w:rPr>
          <w:rFonts w:ascii="Times New Roman" w:hAnsi="Times New Roman" w:cs="Times New Roman"/>
          <w:sz w:val="24"/>
          <w:szCs w:val="24"/>
        </w:rPr>
        <w:t xml:space="preserve">mais ils travaillent </w:t>
      </w:r>
      <w:r w:rsidR="00394BD4">
        <w:rPr>
          <w:rFonts w:ascii="Times New Roman" w:hAnsi="Times New Roman" w:cs="Times New Roman"/>
          <w:sz w:val="24"/>
          <w:szCs w:val="24"/>
        </w:rPr>
        <w:t xml:space="preserve">que </w:t>
      </w:r>
      <w:r w:rsidR="00382E5C">
        <w:rPr>
          <w:rFonts w:ascii="Times New Roman" w:hAnsi="Times New Roman" w:cs="Times New Roman"/>
          <w:sz w:val="24"/>
          <w:szCs w:val="24"/>
        </w:rPr>
        <w:t>dans quatre secteurs, l’agriculture/élevage, le bâtiment, l’énergie renouvelable et la restauration</w:t>
      </w:r>
      <w:r w:rsidRPr="006D33EC">
        <w:rPr>
          <w:rFonts w:ascii="Times New Roman" w:hAnsi="Times New Roman" w:cs="Times New Roman"/>
          <w:sz w:val="24"/>
          <w:szCs w:val="24"/>
        </w:rPr>
        <w:t xml:space="preserve">. </w:t>
      </w:r>
      <w:r w:rsidR="00382E5C">
        <w:rPr>
          <w:rFonts w:ascii="Times New Roman" w:hAnsi="Times New Roman" w:cs="Times New Roman"/>
          <w:sz w:val="24"/>
          <w:szCs w:val="24"/>
        </w:rPr>
        <w:t>Les entreprises du secteur bâtiment ont beaucoup recruté les sortant</w:t>
      </w:r>
      <w:r w:rsidR="00955F8B">
        <w:rPr>
          <w:rFonts w:ascii="Times New Roman" w:hAnsi="Times New Roman" w:cs="Times New Roman"/>
          <w:sz w:val="24"/>
          <w:szCs w:val="24"/>
        </w:rPr>
        <w:t>s</w:t>
      </w:r>
      <w:r w:rsidR="00382E5C">
        <w:rPr>
          <w:rFonts w:ascii="Times New Roman" w:hAnsi="Times New Roman" w:cs="Times New Roman"/>
          <w:sz w:val="24"/>
          <w:szCs w:val="24"/>
        </w:rPr>
        <w:t xml:space="preserve"> car 40% des entreprises enquêtées à Bamako sont du bâtiment. Ensuite les secteurs de la restauration et de l’énergie renouvelable viennent en seconde position avec des proportions identiques, </w:t>
      </w:r>
      <w:r w:rsidR="00955F8B">
        <w:rPr>
          <w:rFonts w:ascii="Times New Roman" w:hAnsi="Times New Roman" w:cs="Times New Roman"/>
          <w:sz w:val="24"/>
          <w:szCs w:val="24"/>
        </w:rPr>
        <w:t>soit</w:t>
      </w:r>
      <w:r w:rsidR="00382E5C">
        <w:rPr>
          <w:rFonts w:ascii="Times New Roman" w:hAnsi="Times New Roman" w:cs="Times New Roman"/>
          <w:sz w:val="24"/>
          <w:szCs w:val="24"/>
        </w:rPr>
        <w:t xml:space="preserve"> 26,7%.</w:t>
      </w:r>
      <w:r w:rsidR="004C281F">
        <w:rPr>
          <w:rFonts w:ascii="Times New Roman" w:hAnsi="Times New Roman" w:cs="Times New Roman"/>
          <w:sz w:val="24"/>
          <w:szCs w:val="24"/>
        </w:rPr>
        <w:t xml:space="preserve"> </w:t>
      </w:r>
      <w:r w:rsidR="00B62544">
        <w:rPr>
          <w:rFonts w:ascii="Times New Roman" w:hAnsi="Times New Roman" w:cs="Times New Roman"/>
          <w:sz w:val="24"/>
          <w:szCs w:val="24"/>
        </w:rPr>
        <w:t xml:space="preserve">Il faut noter que </w:t>
      </w:r>
      <w:r w:rsidR="004C281F">
        <w:rPr>
          <w:rFonts w:ascii="Times New Roman" w:hAnsi="Times New Roman" w:cs="Times New Roman"/>
          <w:sz w:val="24"/>
          <w:szCs w:val="24"/>
        </w:rPr>
        <w:t xml:space="preserve">6,7% des entreprises </w:t>
      </w:r>
      <w:r w:rsidR="00B62544">
        <w:rPr>
          <w:rFonts w:ascii="Times New Roman" w:hAnsi="Times New Roman" w:cs="Times New Roman"/>
          <w:sz w:val="24"/>
          <w:szCs w:val="24"/>
        </w:rPr>
        <w:t>enquêtées</w:t>
      </w:r>
      <w:r w:rsidR="004C281F">
        <w:rPr>
          <w:rFonts w:ascii="Times New Roman" w:hAnsi="Times New Roman" w:cs="Times New Roman"/>
          <w:sz w:val="24"/>
          <w:szCs w:val="24"/>
        </w:rPr>
        <w:t xml:space="preserve"> exercent dans les secteurs économiques de l’agriculture/élevage.</w:t>
      </w:r>
    </w:p>
    <w:p w14:paraId="42D25497" w14:textId="7DD6D701" w:rsidR="00A34974" w:rsidRPr="00BE1D79" w:rsidRDefault="00B62544" w:rsidP="00BE1D79">
      <w:pPr>
        <w:spacing w:line="276" w:lineRule="auto"/>
        <w:jc w:val="both"/>
        <w:rPr>
          <w:rFonts w:ascii="Times New Roman" w:hAnsi="Times New Roman" w:cs="Times New Roman"/>
          <w:sz w:val="24"/>
          <w:szCs w:val="24"/>
        </w:rPr>
      </w:pPr>
      <w:r>
        <w:rPr>
          <w:rFonts w:ascii="Times New Roman" w:hAnsi="Times New Roman" w:cs="Times New Roman"/>
          <w:sz w:val="24"/>
          <w:szCs w:val="24"/>
        </w:rPr>
        <w:t>Quant</w:t>
      </w:r>
      <w:r w:rsidR="00F83414">
        <w:rPr>
          <w:rFonts w:ascii="Times New Roman" w:hAnsi="Times New Roman" w:cs="Times New Roman"/>
          <w:sz w:val="24"/>
          <w:szCs w:val="24"/>
        </w:rPr>
        <w:t xml:space="preserve"> aux </w:t>
      </w:r>
      <w:r>
        <w:rPr>
          <w:rFonts w:ascii="Times New Roman" w:hAnsi="Times New Roman" w:cs="Times New Roman"/>
          <w:sz w:val="24"/>
          <w:szCs w:val="24"/>
        </w:rPr>
        <w:t>autre</w:t>
      </w:r>
      <w:r w:rsidR="00F83414">
        <w:rPr>
          <w:rFonts w:ascii="Times New Roman" w:hAnsi="Times New Roman" w:cs="Times New Roman"/>
          <w:sz w:val="24"/>
          <w:szCs w:val="24"/>
        </w:rPr>
        <w:t>s</w:t>
      </w:r>
      <w:r>
        <w:rPr>
          <w:rFonts w:ascii="Times New Roman" w:hAnsi="Times New Roman" w:cs="Times New Roman"/>
          <w:sz w:val="24"/>
          <w:szCs w:val="24"/>
        </w:rPr>
        <w:t xml:space="preserve"> localité</w:t>
      </w:r>
      <w:r w:rsidR="00F83414">
        <w:rPr>
          <w:rFonts w:ascii="Times New Roman" w:hAnsi="Times New Roman" w:cs="Times New Roman"/>
          <w:sz w:val="24"/>
          <w:szCs w:val="24"/>
        </w:rPr>
        <w:t>s</w:t>
      </w:r>
      <w:r>
        <w:rPr>
          <w:rFonts w:ascii="Times New Roman" w:hAnsi="Times New Roman" w:cs="Times New Roman"/>
          <w:sz w:val="24"/>
          <w:szCs w:val="24"/>
        </w:rPr>
        <w:t>,</w:t>
      </w:r>
      <w:r w:rsidR="00F83414">
        <w:rPr>
          <w:rFonts w:ascii="Times New Roman" w:hAnsi="Times New Roman" w:cs="Times New Roman"/>
          <w:sz w:val="24"/>
          <w:szCs w:val="24"/>
        </w:rPr>
        <w:t xml:space="preserve"> quatre secteurs aussi </w:t>
      </w:r>
      <w:r w:rsidR="006753BB">
        <w:rPr>
          <w:rFonts w:ascii="Times New Roman" w:hAnsi="Times New Roman" w:cs="Times New Roman"/>
          <w:sz w:val="24"/>
          <w:szCs w:val="24"/>
        </w:rPr>
        <w:t>ont</w:t>
      </w:r>
      <w:r w:rsidR="00F83414">
        <w:rPr>
          <w:rFonts w:ascii="Times New Roman" w:hAnsi="Times New Roman" w:cs="Times New Roman"/>
          <w:sz w:val="24"/>
          <w:szCs w:val="24"/>
        </w:rPr>
        <w:t xml:space="preserve"> été identifié dans lesquels les sortants travaillent. Comme à Bamako, </w:t>
      </w:r>
      <w:r w:rsidR="006753BB">
        <w:rPr>
          <w:rFonts w:ascii="Times New Roman" w:hAnsi="Times New Roman" w:cs="Times New Roman"/>
          <w:sz w:val="24"/>
          <w:szCs w:val="24"/>
        </w:rPr>
        <w:t>des</w:t>
      </w:r>
      <w:r w:rsidR="00F83414">
        <w:rPr>
          <w:rFonts w:ascii="Times New Roman" w:hAnsi="Times New Roman" w:cs="Times New Roman"/>
          <w:sz w:val="24"/>
          <w:szCs w:val="24"/>
        </w:rPr>
        <w:t xml:space="preserve"> proportion</w:t>
      </w:r>
      <w:r w:rsidR="006753BB">
        <w:rPr>
          <w:rFonts w:ascii="Times New Roman" w:hAnsi="Times New Roman" w:cs="Times New Roman"/>
          <w:sz w:val="24"/>
          <w:szCs w:val="24"/>
        </w:rPr>
        <w:t>s</w:t>
      </w:r>
      <w:r w:rsidR="00F83414">
        <w:rPr>
          <w:rFonts w:ascii="Times New Roman" w:hAnsi="Times New Roman" w:cs="Times New Roman"/>
          <w:sz w:val="24"/>
          <w:szCs w:val="24"/>
        </w:rPr>
        <w:t xml:space="preserve"> importante</w:t>
      </w:r>
      <w:r w:rsidR="006753BB">
        <w:rPr>
          <w:rFonts w:ascii="Times New Roman" w:hAnsi="Times New Roman" w:cs="Times New Roman"/>
          <w:sz w:val="24"/>
          <w:szCs w:val="24"/>
        </w:rPr>
        <w:t>s</w:t>
      </w:r>
      <w:r w:rsidR="00F83414">
        <w:rPr>
          <w:rFonts w:ascii="Times New Roman" w:hAnsi="Times New Roman" w:cs="Times New Roman"/>
          <w:sz w:val="24"/>
          <w:szCs w:val="24"/>
        </w:rPr>
        <w:t xml:space="preserve"> des entreprises enquêtées travaille</w:t>
      </w:r>
      <w:r w:rsidR="006753BB">
        <w:rPr>
          <w:rFonts w:ascii="Times New Roman" w:hAnsi="Times New Roman" w:cs="Times New Roman"/>
          <w:sz w:val="24"/>
          <w:szCs w:val="24"/>
        </w:rPr>
        <w:t>nt</w:t>
      </w:r>
      <w:r w:rsidR="00F83414">
        <w:rPr>
          <w:rFonts w:ascii="Times New Roman" w:hAnsi="Times New Roman" w:cs="Times New Roman"/>
          <w:sz w:val="24"/>
          <w:szCs w:val="24"/>
        </w:rPr>
        <w:t xml:space="preserve"> dans le bâtiment</w:t>
      </w:r>
      <w:r w:rsidR="006753BB">
        <w:rPr>
          <w:rFonts w:ascii="Times New Roman" w:hAnsi="Times New Roman" w:cs="Times New Roman"/>
          <w:sz w:val="24"/>
          <w:szCs w:val="24"/>
        </w:rPr>
        <w:t xml:space="preserve"> (</w:t>
      </w:r>
      <w:r w:rsidR="00F83414">
        <w:rPr>
          <w:rFonts w:ascii="Times New Roman" w:hAnsi="Times New Roman" w:cs="Times New Roman"/>
          <w:sz w:val="24"/>
          <w:szCs w:val="24"/>
        </w:rPr>
        <w:t>37,5%</w:t>
      </w:r>
      <w:r w:rsidR="006753BB">
        <w:rPr>
          <w:rFonts w:ascii="Times New Roman" w:hAnsi="Times New Roman" w:cs="Times New Roman"/>
          <w:sz w:val="24"/>
          <w:szCs w:val="24"/>
        </w:rPr>
        <w:t xml:space="preserve">) et dans </w:t>
      </w:r>
      <w:r w:rsidR="00134BBE">
        <w:rPr>
          <w:rFonts w:ascii="Times New Roman" w:hAnsi="Times New Roman" w:cs="Times New Roman"/>
          <w:sz w:val="24"/>
          <w:szCs w:val="24"/>
        </w:rPr>
        <w:t>la restauration</w:t>
      </w:r>
      <w:r w:rsidR="006753BB">
        <w:rPr>
          <w:rFonts w:ascii="Times New Roman" w:hAnsi="Times New Roman" w:cs="Times New Roman"/>
          <w:sz w:val="24"/>
          <w:szCs w:val="24"/>
        </w:rPr>
        <w:t xml:space="preserve"> (25%)</w:t>
      </w:r>
      <w:r w:rsidR="00F83414">
        <w:rPr>
          <w:rFonts w:ascii="Times New Roman" w:hAnsi="Times New Roman" w:cs="Times New Roman"/>
          <w:sz w:val="24"/>
          <w:szCs w:val="24"/>
        </w:rPr>
        <w:t xml:space="preserve">. </w:t>
      </w:r>
    </w:p>
    <w:p w14:paraId="478DA903" w14:textId="77777777" w:rsidR="00912EC0" w:rsidRPr="00FC038B" w:rsidRDefault="00912EC0" w:rsidP="00B06070">
      <w:pPr>
        <w:pStyle w:val="Titre2"/>
        <w:keepNext/>
        <w:keepLines/>
        <w:numPr>
          <w:ilvl w:val="0"/>
          <w:numId w:val="3"/>
        </w:numPr>
        <w:autoSpaceDE/>
        <w:autoSpaceDN/>
        <w:adjustRightInd/>
        <w:spacing w:before="40" w:line="276" w:lineRule="auto"/>
        <w:rPr>
          <w:rFonts w:ascii="Times New Roman" w:hAnsi="Times New Roman" w:cs="Times New Roman"/>
          <w:b w:val="0"/>
          <w:szCs w:val="20"/>
        </w:rPr>
      </w:pPr>
      <w:bookmarkStart w:id="51" w:name="_Toc52873210"/>
      <w:r w:rsidRPr="00FC038B">
        <w:rPr>
          <w:rFonts w:ascii="Times New Roman" w:hAnsi="Times New Roman" w:cs="Times New Roman"/>
          <w:szCs w:val="20"/>
        </w:rPr>
        <w:t>Recrutement des employés</w:t>
      </w:r>
      <w:bookmarkEnd w:id="51"/>
    </w:p>
    <w:p w14:paraId="418B5D4F" w14:textId="1A45FF82" w:rsidR="00912EC0" w:rsidRDefault="00901960" w:rsidP="0078621A">
      <w:pPr>
        <w:spacing w:after="0" w:line="276" w:lineRule="auto"/>
        <w:jc w:val="both"/>
        <w:rPr>
          <w:rFonts w:ascii="Times New Roman" w:hAnsi="Times New Roman" w:cs="Times New Roman"/>
          <w:sz w:val="24"/>
          <w:szCs w:val="24"/>
        </w:rPr>
      </w:pPr>
      <w:r w:rsidRPr="0078621A">
        <w:rPr>
          <w:rFonts w:ascii="Times New Roman" w:hAnsi="Times New Roman" w:cs="Times New Roman"/>
          <w:sz w:val="24"/>
          <w:szCs w:val="24"/>
        </w:rPr>
        <w:t xml:space="preserve">Le processus de recrutement est une phase indispensable dans la constitution du capital humain de chaque entreprise et obligatoire pour le sortant en quête d’un emploi. Au regard de l’importance de cette phase </w:t>
      </w:r>
      <w:r w:rsidR="0078621A" w:rsidRPr="0078621A">
        <w:rPr>
          <w:rFonts w:ascii="Times New Roman" w:hAnsi="Times New Roman" w:cs="Times New Roman"/>
          <w:sz w:val="24"/>
          <w:szCs w:val="24"/>
        </w:rPr>
        <w:t xml:space="preserve">dans l’entreprise, certaines compétences semblent plus importantes que d’autres dans le recrutement des employés selon les employeurs. Avant d’analyser l’évolution des recrutements au cours des trois dernières années précédant l’enquête, ce </w:t>
      </w:r>
      <w:r w:rsidR="00955F8B">
        <w:rPr>
          <w:rFonts w:ascii="Times New Roman" w:hAnsi="Times New Roman" w:cs="Times New Roman"/>
          <w:sz w:val="24"/>
          <w:szCs w:val="24"/>
        </w:rPr>
        <w:t>sous-</w:t>
      </w:r>
      <w:r w:rsidR="0078621A" w:rsidRPr="0078621A">
        <w:rPr>
          <w:rFonts w:ascii="Times New Roman" w:hAnsi="Times New Roman" w:cs="Times New Roman"/>
          <w:sz w:val="24"/>
          <w:szCs w:val="24"/>
        </w:rPr>
        <w:t>chapitre s’intéresse d’abord aux critères de recrutement des employeurs</w:t>
      </w:r>
      <w:r w:rsidR="00955F8B">
        <w:rPr>
          <w:rFonts w:ascii="Times New Roman" w:hAnsi="Times New Roman" w:cs="Times New Roman"/>
          <w:sz w:val="24"/>
          <w:szCs w:val="24"/>
        </w:rPr>
        <w:t xml:space="preserve">, avant d’analyse l’évolution </w:t>
      </w:r>
      <w:r w:rsidR="000C5B59">
        <w:rPr>
          <w:rFonts w:ascii="Times New Roman" w:hAnsi="Times New Roman" w:cs="Times New Roman"/>
          <w:sz w:val="24"/>
          <w:szCs w:val="24"/>
        </w:rPr>
        <w:t>des recrutements</w:t>
      </w:r>
      <w:r w:rsidR="00955F8B">
        <w:rPr>
          <w:rFonts w:ascii="Times New Roman" w:hAnsi="Times New Roman" w:cs="Times New Roman"/>
          <w:sz w:val="24"/>
          <w:szCs w:val="24"/>
        </w:rPr>
        <w:t xml:space="preserve"> dans les entreprises</w:t>
      </w:r>
      <w:r w:rsidR="0078621A" w:rsidRPr="0078621A">
        <w:rPr>
          <w:rFonts w:ascii="Times New Roman" w:hAnsi="Times New Roman" w:cs="Times New Roman"/>
          <w:sz w:val="24"/>
          <w:szCs w:val="24"/>
        </w:rPr>
        <w:t>.</w:t>
      </w:r>
    </w:p>
    <w:p w14:paraId="0E91C1CA" w14:textId="77777777" w:rsidR="00EA587E" w:rsidRPr="0078621A" w:rsidRDefault="00EA587E" w:rsidP="0078621A">
      <w:pPr>
        <w:spacing w:after="0" w:line="276" w:lineRule="auto"/>
        <w:jc w:val="both"/>
        <w:rPr>
          <w:rFonts w:ascii="Times New Roman" w:hAnsi="Times New Roman" w:cs="Times New Roman"/>
          <w:sz w:val="24"/>
          <w:szCs w:val="24"/>
        </w:rPr>
      </w:pPr>
    </w:p>
    <w:p w14:paraId="1A876FCD" w14:textId="18369CE7" w:rsidR="00912EC0" w:rsidRPr="00FC038B" w:rsidRDefault="00912EC0" w:rsidP="00B06070">
      <w:pPr>
        <w:pStyle w:val="Titre3"/>
        <w:keepNext/>
        <w:keepLines/>
        <w:numPr>
          <w:ilvl w:val="1"/>
          <w:numId w:val="3"/>
        </w:numPr>
        <w:autoSpaceDE/>
        <w:autoSpaceDN/>
        <w:adjustRightInd/>
        <w:spacing w:before="40" w:line="276" w:lineRule="auto"/>
        <w:rPr>
          <w:rFonts w:ascii="Times New Roman" w:hAnsi="Times New Roman" w:cs="Times New Roman"/>
          <w:sz w:val="24"/>
          <w:szCs w:val="20"/>
        </w:rPr>
      </w:pPr>
      <w:bookmarkStart w:id="52" w:name="_Toc52873211"/>
      <w:r w:rsidRPr="00FC038B">
        <w:rPr>
          <w:rFonts w:ascii="Times New Roman" w:hAnsi="Times New Roman" w:cs="Times New Roman"/>
          <w:sz w:val="24"/>
          <w:szCs w:val="20"/>
        </w:rPr>
        <w:t>Critères de recrutement</w:t>
      </w:r>
      <w:bookmarkEnd w:id="52"/>
    </w:p>
    <w:p w14:paraId="022E0B09" w14:textId="3C2A506A" w:rsidR="0078621A" w:rsidRPr="0078621A" w:rsidRDefault="0078621A" w:rsidP="0078621A">
      <w:pPr>
        <w:jc w:val="both"/>
        <w:rPr>
          <w:rFonts w:ascii="Times New Roman" w:hAnsi="Times New Roman" w:cs="Times New Roman"/>
          <w:sz w:val="24"/>
          <w:szCs w:val="24"/>
        </w:rPr>
      </w:pPr>
      <w:r w:rsidRPr="0078621A">
        <w:rPr>
          <w:rFonts w:ascii="Times New Roman" w:hAnsi="Times New Roman" w:cs="Times New Roman"/>
          <w:sz w:val="24"/>
          <w:szCs w:val="24"/>
        </w:rPr>
        <w:t xml:space="preserve">Au moment de l’enquête, il a été demandé aux employeurs de classer </w:t>
      </w:r>
      <w:r>
        <w:rPr>
          <w:rFonts w:ascii="Times New Roman" w:hAnsi="Times New Roman" w:cs="Times New Roman"/>
          <w:sz w:val="24"/>
          <w:szCs w:val="24"/>
        </w:rPr>
        <w:t>les</w:t>
      </w:r>
      <w:r w:rsidRPr="0078621A">
        <w:rPr>
          <w:rFonts w:ascii="Times New Roman" w:hAnsi="Times New Roman" w:cs="Times New Roman"/>
          <w:sz w:val="24"/>
          <w:szCs w:val="24"/>
        </w:rPr>
        <w:t xml:space="preserve"> critères</w:t>
      </w:r>
      <w:r>
        <w:rPr>
          <w:rFonts w:ascii="Times New Roman" w:hAnsi="Times New Roman" w:cs="Times New Roman"/>
          <w:sz w:val="24"/>
          <w:szCs w:val="24"/>
        </w:rPr>
        <w:t xml:space="preserve"> ou </w:t>
      </w:r>
      <w:r w:rsidR="007D2DC5">
        <w:rPr>
          <w:rFonts w:ascii="Times New Roman" w:hAnsi="Times New Roman" w:cs="Times New Roman"/>
          <w:sz w:val="24"/>
          <w:szCs w:val="24"/>
        </w:rPr>
        <w:t>compétences</w:t>
      </w:r>
      <w:r w:rsidRPr="0078621A">
        <w:rPr>
          <w:rFonts w:ascii="Times New Roman" w:hAnsi="Times New Roman" w:cs="Times New Roman"/>
          <w:sz w:val="24"/>
          <w:szCs w:val="24"/>
        </w:rPr>
        <w:t xml:space="preserve"> selon leur ordre d’importance (peu important, important et très important). Le graphique ci-dessous montre le résultat de cette classification.</w:t>
      </w:r>
    </w:p>
    <w:p w14:paraId="0F221671" w14:textId="7C28BC88" w:rsidR="00912EC0" w:rsidRPr="00B36202" w:rsidRDefault="0067145B" w:rsidP="00B36202">
      <w:pPr>
        <w:pStyle w:val="Lgende"/>
        <w:keepNext/>
        <w:spacing w:line="276" w:lineRule="auto"/>
        <w:jc w:val="both"/>
        <w:rPr>
          <w:rFonts w:ascii="Times New Roman" w:hAnsi="Times New Roman" w:cs="Times New Roman"/>
          <w:b w:val="0"/>
          <w:i/>
          <w:iCs/>
          <w:color w:val="auto"/>
          <w:sz w:val="22"/>
          <w:szCs w:val="14"/>
        </w:rPr>
      </w:pPr>
      <w:bookmarkStart w:id="53" w:name="_Toc52875013"/>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8</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Importance des critères de recrutement</w:t>
      </w:r>
      <w:bookmarkEnd w:id="53"/>
    </w:p>
    <w:p w14:paraId="29C3B0F0" w14:textId="714D441B" w:rsidR="00912EC0" w:rsidRPr="00147149" w:rsidRDefault="00E65626" w:rsidP="00B06070">
      <w:pPr>
        <w:spacing w:after="0" w:line="276" w:lineRule="auto"/>
        <w:rPr>
          <w:rFonts w:ascii="Times New Roman" w:hAnsi="Times New Roman" w:cs="Times New Roman"/>
          <w:sz w:val="20"/>
          <w:szCs w:val="20"/>
        </w:rPr>
      </w:pPr>
      <w:r>
        <w:rPr>
          <w:noProof/>
          <w:lang w:eastAsia="fr-FR"/>
          <w14:cntxtAlts/>
        </w:rPr>
        <w:drawing>
          <wp:inline distT="0" distB="0" distL="0" distR="0" wp14:anchorId="3C3AC076" wp14:editId="7F0F4936">
            <wp:extent cx="6762750" cy="2743200"/>
            <wp:effectExtent l="0" t="0" r="0" b="0"/>
            <wp:docPr id="6" name="Graphique 6">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CFD06E85-5448-4A59-9E8F-14B52DD7F05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397F2A6" w14:textId="1F03BA72" w:rsidR="00912EC0" w:rsidRDefault="00912EC0" w:rsidP="00193AA0">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50942CF9" w14:textId="673A41A0" w:rsidR="007D2DC5" w:rsidRPr="007D2DC5" w:rsidRDefault="007D2DC5" w:rsidP="00AA582A">
      <w:pPr>
        <w:spacing w:after="240" w:line="276" w:lineRule="auto"/>
        <w:jc w:val="both"/>
        <w:rPr>
          <w:rFonts w:ascii="Times New Roman" w:hAnsi="Times New Roman" w:cs="Times New Roman"/>
          <w:sz w:val="24"/>
          <w:szCs w:val="24"/>
        </w:rPr>
      </w:pPr>
      <w:r w:rsidRPr="007D2DC5">
        <w:rPr>
          <w:rFonts w:ascii="Times New Roman" w:hAnsi="Times New Roman" w:cs="Times New Roman"/>
          <w:sz w:val="24"/>
          <w:szCs w:val="24"/>
        </w:rPr>
        <w:t xml:space="preserve">L’analyse du graphique révèle que parmi les critères </w:t>
      </w:r>
      <w:r w:rsidRPr="00EA587E">
        <w:rPr>
          <w:rFonts w:ascii="Times New Roman" w:hAnsi="Times New Roman" w:cs="Times New Roman"/>
          <w:sz w:val="24"/>
          <w:szCs w:val="24"/>
        </w:rPr>
        <w:t>de</w:t>
      </w:r>
      <w:r w:rsidRPr="007D2DC5">
        <w:rPr>
          <w:rFonts w:ascii="Times New Roman" w:hAnsi="Times New Roman" w:cs="Times New Roman"/>
          <w:sz w:val="24"/>
          <w:szCs w:val="24"/>
        </w:rPr>
        <w:t xml:space="preserve"> recrutement des sortants des centres de </w:t>
      </w:r>
      <w:r w:rsidRPr="00EA587E">
        <w:rPr>
          <w:rFonts w:ascii="Times New Roman" w:hAnsi="Times New Roman" w:cs="Times New Roman"/>
          <w:sz w:val="24"/>
          <w:szCs w:val="24"/>
        </w:rPr>
        <w:t>formation, jugés important</w:t>
      </w:r>
      <w:r w:rsidR="00FC26BE" w:rsidRPr="00EA587E">
        <w:rPr>
          <w:rFonts w:ascii="Times New Roman" w:hAnsi="Times New Roman" w:cs="Times New Roman"/>
          <w:sz w:val="24"/>
          <w:szCs w:val="24"/>
        </w:rPr>
        <w:t>s</w:t>
      </w:r>
      <w:r w:rsidRPr="00EA587E">
        <w:rPr>
          <w:rFonts w:ascii="Times New Roman" w:hAnsi="Times New Roman" w:cs="Times New Roman"/>
          <w:sz w:val="24"/>
          <w:szCs w:val="24"/>
        </w:rPr>
        <w:t xml:space="preserve"> par les employeurs, le</w:t>
      </w:r>
      <w:r w:rsidR="009E2B4F">
        <w:rPr>
          <w:rFonts w:ascii="Times New Roman" w:hAnsi="Times New Roman" w:cs="Times New Roman"/>
          <w:sz w:val="24"/>
          <w:szCs w:val="24"/>
        </w:rPr>
        <w:t xml:space="preserve"> </w:t>
      </w:r>
      <w:r w:rsidRPr="00EA587E">
        <w:rPr>
          <w:rFonts w:ascii="Times New Roman" w:hAnsi="Times New Roman" w:cs="Times New Roman"/>
          <w:sz w:val="24"/>
          <w:szCs w:val="24"/>
        </w:rPr>
        <w:t>savoir-être ou comportement</w:t>
      </w:r>
      <w:r w:rsidR="009E2B4F">
        <w:rPr>
          <w:rFonts w:ascii="Times New Roman" w:hAnsi="Times New Roman" w:cs="Times New Roman"/>
          <w:sz w:val="24"/>
          <w:szCs w:val="24"/>
        </w:rPr>
        <w:t xml:space="preserve"> </w:t>
      </w:r>
      <w:r w:rsidRPr="007D2DC5">
        <w:rPr>
          <w:rFonts w:ascii="Times New Roman" w:hAnsi="Times New Roman" w:cs="Times New Roman"/>
          <w:sz w:val="24"/>
          <w:szCs w:val="24"/>
        </w:rPr>
        <w:t>vient en première position, suivi du</w:t>
      </w:r>
      <w:r w:rsidR="009E2B4F">
        <w:rPr>
          <w:rFonts w:ascii="Times New Roman" w:hAnsi="Times New Roman" w:cs="Times New Roman"/>
          <w:sz w:val="24"/>
          <w:szCs w:val="24"/>
        </w:rPr>
        <w:t xml:space="preserve"> s</w:t>
      </w:r>
      <w:r w:rsidRPr="00EA587E">
        <w:rPr>
          <w:rFonts w:ascii="Times New Roman" w:hAnsi="Times New Roman" w:cs="Times New Roman"/>
          <w:sz w:val="24"/>
          <w:szCs w:val="24"/>
        </w:rPr>
        <w:t>avoir-faire</w:t>
      </w:r>
      <w:r w:rsidR="009E2B4F">
        <w:rPr>
          <w:rFonts w:ascii="Times New Roman" w:hAnsi="Times New Roman" w:cs="Times New Roman"/>
          <w:sz w:val="24"/>
          <w:szCs w:val="24"/>
        </w:rPr>
        <w:t xml:space="preserve"> </w:t>
      </w:r>
      <w:r w:rsidRPr="007D2DC5">
        <w:rPr>
          <w:rFonts w:ascii="Times New Roman" w:hAnsi="Times New Roman" w:cs="Times New Roman"/>
          <w:sz w:val="24"/>
          <w:szCs w:val="24"/>
        </w:rPr>
        <w:t>et d</w:t>
      </w:r>
      <w:r w:rsidRPr="00EA587E">
        <w:rPr>
          <w:rFonts w:ascii="Times New Roman" w:hAnsi="Times New Roman" w:cs="Times New Roman"/>
          <w:sz w:val="24"/>
          <w:szCs w:val="24"/>
        </w:rPr>
        <w:t>u</w:t>
      </w:r>
      <w:r w:rsidR="009E2B4F">
        <w:rPr>
          <w:rFonts w:ascii="Times New Roman" w:hAnsi="Times New Roman" w:cs="Times New Roman"/>
          <w:sz w:val="24"/>
          <w:szCs w:val="24"/>
        </w:rPr>
        <w:t xml:space="preserve"> s</w:t>
      </w:r>
      <w:r w:rsidR="00AA582A" w:rsidRPr="00EA587E">
        <w:rPr>
          <w:rFonts w:ascii="Times New Roman" w:hAnsi="Times New Roman" w:cs="Times New Roman"/>
          <w:sz w:val="24"/>
          <w:szCs w:val="24"/>
        </w:rPr>
        <w:t>avoir</w:t>
      </w:r>
      <w:r w:rsidRPr="00EA587E">
        <w:rPr>
          <w:rFonts w:ascii="Times New Roman" w:hAnsi="Times New Roman" w:cs="Times New Roman"/>
          <w:sz w:val="24"/>
          <w:szCs w:val="24"/>
        </w:rPr>
        <w:t xml:space="preserve"> ou connaissances</w:t>
      </w:r>
      <w:r w:rsidRPr="007D2DC5">
        <w:rPr>
          <w:rFonts w:ascii="Times New Roman" w:hAnsi="Times New Roman" w:cs="Times New Roman"/>
          <w:sz w:val="24"/>
          <w:szCs w:val="24"/>
        </w:rPr>
        <w:t xml:space="preserve">, avec respectivement, </w:t>
      </w:r>
      <w:bookmarkStart w:id="54" w:name="_Hlk52791773"/>
      <w:r w:rsidRPr="00EA587E">
        <w:rPr>
          <w:rFonts w:ascii="Times New Roman" w:hAnsi="Times New Roman" w:cs="Times New Roman"/>
          <w:sz w:val="24"/>
          <w:szCs w:val="24"/>
        </w:rPr>
        <w:t>96</w:t>
      </w:r>
      <w:r w:rsidRPr="007D2DC5">
        <w:rPr>
          <w:rFonts w:ascii="Times New Roman" w:hAnsi="Times New Roman" w:cs="Times New Roman"/>
          <w:sz w:val="24"/>
          <w:szCs w:val="24"/>
        </w:rPr>
        <w:t>%</w:t>
      </w:r>
      <w:r w:rsidR="00FC26BE" w:rsidRPr="00EA587E">
        <w:rPr>
          <w:rFonts w:ascii="Times New Roman" w:hAnsi="Times New Roman" w:cs="Times New Roman"/>
          <w:sz w:val="24"/>
          <w:szCs w:val="24"/>
        </w:rPr>
        <w:t xml:space="preserve">, </w:t>
      </w:r>
      <w:r w:rsidRPr="00EA587E">
        <w:rPr>
          <w:rFonts w:ascii="Times New Roman" w:hAnsi="Times New Roman" w:cs="Times New Roman"/>
          <w:sz w:val="24"/>
          <w:szCs w:val="24"/>
        </w:rPr>
        <w:t>90</w:t>
      </w:r>
      <w:r w:rsidRPr="007D2DC5">
        <w:rPr>
          <w:rFonts w:ascii="Times New Roman" w:hAnsi="Times New Roman" w:cs="Times New Roman"/>
          <w:sz w:val="24"/>
          <w:szCs w:val="24"/>
        </w:rPr>
        <w:t>%</w:t>
      </w:r>
      <w:r w:rsidR="00FC26BE" w:rsidRPr="00EA587E">
        <w:rPr>
          <w:rFonts w:ascii="Times New Roman" w:hAnsi="Times New Roman" w:cs="Times New Roman"/>
          <w:sz w:val="24"/>
          <w:szCs w:val="24"/>
        </w:rPr>
        <w:t xml:space="preserve"> </w:t>
      </w:r>
      <w:r w:rsidR="00AA582A" w:rsidRPr="00EA587E">
        <w:rPr>
          <w:rFonts w:ascii="Times New Roman" w:hAnsi="Times New Roman" w:cs="Times New Roman"/>
          <w:sz w:val="24"/>
          <w:szCs w:val="24"/>
        </w:rPr>
        <w:t>et 88</w:t>
      </w:r>
      <w:r w:rsidRPr="007D2DC5">
        <w:rPr>
          <w:rFonts w:ascii="Times New Roman" w:hAnsi="Times New Roman" w:cs="Times New Roman"/>
          <w:sz w:val="24"/>
          <w:szCs w:val="24"/>
        </w:rPr>
        <w:t>%</w:t>
      </w:r>
      <w:r w:rsidR="00FC26BE" w:rsidRPr="00EA587E">
        <w:rPr>
          <w:rFonts w:ascii="Times New Roman" w:hAnsi="Times New Roman" w:cs="Times New Roman"/>
          <w:sz w:val="24"/>
          <w:szCs w:val="24"/>
        </w:rPr>
        <w:t xml:space="preserve"> </w:t>
      </w:r>
      <w:bookmarkEnd w:id="54"/>
      <w:r w:rsidR="00FC26BE" w:rsidRPr="00EA587E">
        <w:rPr>
          <w:rFonts w:ascii="Times New Roman" w:hAnsi="Times New Roman" w:cs="Times New Roman"/>
          <w:sz w:val="24"/>
          <w:szCs w:val="24"/>
        </w:rPr>
        <w:t>des employeurs</w:t>
      </w:r>
      <w:r w:rsidRPr="007D2DC5">
        <w:rPr>
          <w:rFonts w:ascii="Times New Roman" w:hAnsi="Times New Roman" w:cs="Times New Roman"/>
          <w:sz w:val="24"/>
          <w:szCs w:val="24"/>
        </w:rPr>
        <w:t xml:space="preserve">. Ainsi, parmi les </w:t>
      </w:r>
      <w:r w:rsidR="00204FE7" w:rsidRPr="00EA587E">
        <w:rPr>
          <w:rFonts w:ascii="Times New Roman" w:hAnsi="Times New Roman" w:cs="Times New Roman"/>
          <w:sz w:val="24"/>
          <w:szCs w:val="24"/>
        </w:rPr>
        <w:t>319</w:t>
      </w:r>
      <w:r w:rsidRPr="007D2DC5">
        <w:rPr>
          <w:rFonts w:ascii="Times New Roman" w:hAnsi="Times New Roman" w:cs="Times New Roman"/>
          <w:sz w:val="24"/>
          <w:szCs w:val="24"/>
        </w:rPr>
        <w:t xml:space="preserve"> entreprises enquêtées, seulement </w:t>
      </w:r>
      <w:r w:rsidR="00FC26BE" w:rsidRPr="00EA587E">
        <w:rPr>
          <w:rFonts w:ascii="Times New Roman" w:hAnsi="Times New Roman" w:cs="Times New Roman"/>
          <w:sz w:val="24"/>
          <w:szCs w:val="24"/>
        </w:rPr>
        <w:t>4%</w:t>
      </w:r>
      <w:r w:rsidRPr="007D2DC5">
        <w:rPr>
          <w:rFonts w:ascii="Times New Roman" w:hAnsi="Times New Roman" w:cs="Times New Roman"/>
          <w:sz w:val="24"/>
          <w:szCs w:val="24"/>
        </w:rPr>
        <w:t xml:space="preserve"> trouvent qu’</w:t>
      </w:r>
      <w:r w:rsidR="00AA582A" w:rsidRPr="00EA587E">
        <w:rPr>
          <w:rFonts w:ascii="Times New Roman" w:hAnsi="Times New Roman" w:cs="Times New Roman"/>
          <w:sz w:val="24"/>
          <w:szCs w:val="24"/>
        </w:rPr>
        <w:t xml:space="preserve">avoir </w:t>
      </w:r>
      <w:r w:rsidR="0060799D" w:rsidRPr="00EA587E">
        <w:rPr>
          <w:rFonts w:ascii="Times New Roman" w:hAnsi="Times New Roman" w:cs="Times New Roman"/>
          <w:sz w:val="24"/>
          <w:szCs w:val="24"/>
        </w:rPr>
        <w:t>un bon comportement importe</w:t>
      </w:r>
      <w:r w:rsidR="00F561E2" w:rsidRPr="00EA587E">
        <w:rPr>
          <w:rFonts w:ascii="Times New Roman" w:hAnsi="Times New Roman" w:cs="Times New Roman"/>
          <w:sz w:val="24"/>
          <w:szCs w:val="24"/>
        </w:rPr>
        <w:t xml:space="preserve"> </w:t>
      </w:r>
      <w:r w:rsidR="00204FE7" w:rsidRPr="007D2DC5">
        <w:rPr>
          <w:rFonts w:ascii="Times New Roman" w:hAnsi="Times New Roman" w:cs="Times New Roman"/>
          <w:sz w:val="24"/>
          <w:szCs w:val="24"/>
        </w:rPr>
        <w:t xml:space="preserve">peu </w:t>
      </w:r>
      <w:r w:rsidR="00F561E2" w:rsidRPr="00EA587E">
        <w:rPr>
          <w:rFonts w:ascii="Times New Roman" w:hAnsi="Times New Roman" w:cs="Times New Roman"/>
          <w:sz w:val="24"/>
          <w:szCs w:val="24"/>
        </w:rPr>
        <w:t>dans le recrutement</w:t>
      </w:r>
      <w:r w:rsidRPr="007D2DC5">
        <w:rPr>
          <w:rFonts w:ascii="Times New Roman" w:hAnsi="Times New Roman" w:cs="Times New Roman"/>
          <w:sz w:val="24"/>
          <w:szCs w:val="24"/>
        </w:rPr>
        <w:t xml:space="preserve">. </w:t>
      </w:r>
      <w:r w:rsidR="00AA582A" w:rsidRPr="00EA587E">
        <w:rPr>
          <w:rFonts w:ascii="Times New Roman" w:hAnsi="Times New Roman" w:cs="Times New Roman"/>
          <w:sz w:val="24"/>
          <w:szCs w:val="24"/>
        </w:rPr>
        <w:t xml:space="preserve">On y trouve </w:t>
      </w:r>
      <w:r w:rsidR="00F561E2" w:rsidRPr="00EA587E">
        <w:rPr>
          <w:rFonts w:ascii="Times New Roman" w:hAnsi="Times New Roman" w:cs="Times New Roman"/>
          <w:sz w:val="24"/>
          <w:szCs w:val="24"/>
        </w:rPr>
        <w:t xml:space="preserve">de même </w:t>
      </w:r>
      <w:r w:rsidR="00AA582A" w:rsidRPr="00EA587E">
        <w:rPr>
          <w:rFonts w:ascii="Times New Roman" w:hAnsi="Times New Roman" w:cs="Times New Roman"/>
          <w:sz w:val="24"/>
          <w:szCs w:val="24"/>
        </w:rPr>
        <w:t>12% de ces employeurs qui pensent que le savoir ou la connaissance est peu important dans le recrutement de ces sortants.</w:t>
      </w:r>
    </w:p>
    <w:p w14:paraId="1B600387" w14:textId="42C3E88B" w:rsidR="00BE1D79" w:rsidRPr="00EA587E" w:rsidRDefault="007D2DC5" w:rsidP="00204FE7">
      <w:pPr>
        <w:spacing w:after="240" w:line="276" w:lineRule="auto"/>
        <w:jc w:val="both"/>
        <w:rPr>
          <w:rFonts w:ascii="Times New Roman" w:hAnsi="Times New Roman" w:cs="Times New Roman"/>
          <w:sz w:val="24"/>
          <w:szCs w:val="24"/>
        </w:rPr>
      </w:pPr>
      <w:r w:rsidRPr="007D2DC5">
        <w:rPr>
          <w:rFonts w:ascii="Times New Roman" w:hAnsi="Times New Roman" w:cs="Times New Roman"/>
          <w:sz w:val="24"/>
          <w:szCs w:val="24"/>
        </w:rPr>
        <w:lastRenderedPageBreak/>
        <w:t>Les</w:t>
      </w:r>
      <w:r w:rsidR="00204FE7" w:rsidRPr="00EA587E">
        <w:rPr>
          <w:rFonts w:ascii="Times New Roman" w:hAnsi="Times New Roman" w:cs="Times New Roman"/>
          <w:sz w:val="24"/>
          <w:szCs w:val="24"/>
        </w:rPr>
        <w:t xml:space="preserve"> </w:t>
      </w:r>
      <w:r w:rsidRPr="007D2DC5">
        <w:rPr>
          <w:rFonts w:ascii="Times New Roman" w:hAnsi="Times New Roman" w:cs="Times New Roman"/>
          <w:sz w:val="24"/>
          <w:szCs w:val="24"/>
        </w:rPr>
        <w:t>critères ont également été analysés selon les secteurs économiques des employeurs. Les résultats sont présentés dans le graphique ci-dessous.</w:t>
      </w:r>
    </w:p>
    <w:p w14:paraId="774486FE" w14:textId="299F13D5" w:rsidR="00912EC0" w:rsidRPr="00B36202" w:rsidRDefault="0067145B" w:rsidP="00B36202">
      <w:pPr>
        <w:pStyle w:val="Lgende"/>
        <w:keepNext/>
        <w:spacing w:line="276" w:lineRule="auto"/>
        <w:jc w:val="both"/>
        <w:rPr>
          <w:rFonts w:ascii="Times New Roman" w:hAnsi="Times New Roman" w:cs="Times New Roman"/>
          <w:b w:val="0"/>
          <w:i/>
          <w:iCs/>
          <w:color w:val="auto"/>
          <w:sz w:val="22"/>
          <w:szCs w:val="14"/>
        </w:rPr>
      </w:pPr>
      <w:bookmarkStart w:id="55" w:name="_Toc52875014"/>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9</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 xml:space="preserve">Importance des critères de recrutement selon le secteur </w:t>
      </w:r>
      <w:r w:rsidR="006C68F1" w:rsidRPr="00B36202">
        <w:rPr>
          <w:rFonts w:ascii="Times New Roman" w:hAnsi="Times New Roman" w:cs="Times New Roman"/>
          <w:b w:val="0"/>
          <w:i/>
          <w:iCs/>
          <w:color w:val="auto"/>
          <w:sz w:val="22"/>
          <w:szCs w:val="14"/>
        </w:rPr>
        <w:t>économique</w:t>
      </w:r>
      <w:bookmarkEnd w:id="55"/>
    </w:p>
    <w:p w14:paraId="1AFBC36C" w14:textId="017BE574" w:rsidR="00912EC0" w:rsidRPr="00147149" w:rsidRDefault="00095BAA" w:rsidP="00B06070">
      <w:pPr>
        <w:spacing w:after="0" w:line="276" w:lineRule="auto"/>
        <w:rPr>
          <w:rFonts w:ascii="Times New Roman" w:hAnsi="Times New Roman" w:cs="Times New Roman"/>
          <w:sz w:val="20"/>
          <w:szCs w:val="20"/>
        </w:rPr>
      </w:pPr>
      <w:r>
        <w:rPr>
          <w:noProof/>
          <w:lang w:eastAsia="fr-FR"/>
          <w14:cntxtAlts/>
        </w:rPr>
        <w:drawing>
          <wp:inline distT="0" distB="0" distL="0" distR="0" wp14:anchorId="091E3503" wp14:editId="04BBA561">
            <wp:extent cx="6648450" cy="2495550"/>
            <wp:effectExtent l="0" t="0" r="0" b="0"/>
            <wp:docPr id="11" name="Graphique 11">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01019F79-B881-4C30-87B0-60332231AC4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60E6685" w14:textId="4757B4BF" w:rsidR="00823DDE" w:rsidRPr="00A21398" w:rsidRDefault="00912EC0" w:rsidP="00A21398">
      <w:pPr>
        <w:spacing w:after="240" w:line="276" w:lineRule="auto"/>
        <w:rPr>
          <w:rFonts w:ascii="Times New Roman" w:hAnsi="Times New Roman" w:cs="Times New Roman"/>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69E68432" w14:textId="32C36F10" w:rsidR="00953724" w:rsidRDefault="0060799D" w:rsidP="00606119">
      <w:pPr>
        <w:spacing w:before="100" w:after="200" w:line="276" w:lineRule="auto"/>
        <w:jc w:val="both"/>
        <w:rPr>
          <w:rFonts w:ascii="Times New Roman" w:hAnsi="Times New Roman" w:cs="Times New Roman"/>
          <w:sz w:val="24"/>
          <w:szCs w:val="24"/>
        </w:rPr>
      </w:pPr>
      <w:r w:rsidRPr="00147149">
        <w:rPr>
          <w:rFonts w:ascii="Times New Roman" w:hAnsi="Times New Roman" w:cs="Times New Roman"/>
          <w:sz w:val="24"/>
          <w:szCs w:val="24"/>
        </w:rPr>
        <w:t>Dans les secteurs économiques</w:t>
      </w:r>
      <w:r>
        <w:rPr>
          <w:rFonts w:ascii="Times New Roman" w:hAnsi="Times New Roman" w:cs="Times New Roman"/>
          <w:sz w:val="24"/>
          <w:szCs w:val="24"/>
        </w:rPr>
        <w:t xml:space="preserve"> de la </w:t>
      </w:r>
      <w:r w:rsidR="00641DBE">
        <w:rPr>
          <w:rFonts w:ascii="Times New Roman" w:hAnsi="Times New Roman" w:cs="Times New Roman"/>
          <w:sz w:val="24"/>
          <w:szCs w:val="24"/>
        </w:rPr>
        <w:t>r</w:t>
      </w:r>
      <w:r>
        <w:rPr>
          <w:rFonts w:ascii="Times New Roman" w:hAnsi="Times New Roman" w:cs="Times New Roman"/>
          <w:sz w:val="24"/>
          <w:szCs w:val="24"/>
        </w:rPr>
        <w:t xml:space="preserve">estauration et </w:t>
      </w:r>
      <w:r w:rsidR="00641DBE">
        <w:rPr>
          <w:rFonts w:ascii="Times New Roman" w:hAnsi="Times New Roman" w:cs="Times New Roman"/>
          <w:sz w:val="24"/>
          <w:szCs w:val="24"/>
        </w:rPr>
        <w:t>a</w:t>
      </w:r>
      <w:r>
        <w:rPr>
          <w:rFonts w:ascii="Times New Roman" w:hAnsi="Times New Roman" w:cs="Times New Roman"/>
          <w:sz w:val="24"/>
          <w:szCs w:val="24"/>
        </w:rPr>
        <w:t>utres secteurs</w:t>
      </w:r>
      <w:r w:rsidRPr="00147149">
        <w:rPr>
          <w:rFonts w:ascii="Times New Roman" w:hAnsi="Times New Roman" w:cs="Times New Roman"/>
          <w:sz w:val="24"/>
          <w:szCs w:val="24"/>
        </w:rPr>
        <w:t>,</w:t>
      </w:r>
      <w:r>
        <w:rPr>
          <w:rFonts w:ascii="Times New Roman" w:hAnsi="Times New Roman" w:cs="Times New Roman"/>
          <w:sz w:val="24"/>
          <w:szCs w:val="24"/>
        </w:rPr>
        <w:t xml:space="preserve"> </w:t>
      </w:r>
      <w:r w:rsidR="00B1768F">
        <w:rPr>
          <w:rFonts w:ascii="Times New Roman" w:hAnsi="Times New Roman" w:cs="Times New Roman"/>
          <w:sz w:val="24"/>
          <w:szCs w:val="24"/>
        </w:rPr>
        <w:t xml:space="preserve">toutes les compétences sont </w:t>
      </w:r>
      <w:r w:rsidR="00B1768F" w:rsidRPr="00147149">
        <w:rPr>
          <w:rFonts w:ascii="Times New Roman" w:hAnsi="Times New Roman" w:cs="Times New Roman"/>
          <w:sz w:val="24"/>
          <w:szCs w:val="24"/>
        </w:rPr>
        <w:t>important</w:t>
      </w:r>
      <w:r w:rsidR="00B1768F">
        <w:rPr>
          <w:rFonts w:ascii="Times New Roman" w:hAnsi="Times New Roman" w:cs="Times New Roman"/>
          <w:sz w:val="24"/>
          <w:szCs w:val="24"/>
        </w:rPr>
        <w:t>es</w:t>
      </w:r>
      <w:r w:rsidRPr="00147149">
        <w:rPr>
          <w:rFonts w:ascii="Times New Roman" w:hAnsi="Times New Roman" w:cs="Times New Roman"/>
          <w:sz w:val="24"/>
          <w:szCs w:val="24"/>
        </w:rPr>
        <w:t xml:space="preserve"> lors du recrutement</w:t>
      </w:r>
      <w:r w:rsidR="00B1768F">
        <w:rPr>
          <w:rFonts w:ascii="Times New Roman" w:hAnsi="Times New Roman" w:cs="Times New Roman"/>
          <w:sz w:val="24"/>
          <w:szCs w:val="24"/>
        </w:rPr>
        <w:t xml:space="preserve"> selon les employeurs de ces secteurs</w:t>
      </w:r>
      <w:r w:rsidR="00606119">
        <w:rPr>
          <w:rFonts w:ascii="Times New Roman" w:hAnsi="Times New Roman" w:cs="Times New Roman"/>
          <w:sz w:val="24"/>
          <w:szCs w:val="24"/>
        </w:rPr>
        <w:t xml:space="preserve">, ils affirment tous l’importance de ces trois </w:t>
      </w:r>
      <w:r w:rsidR="004F1DC1">
        <w:rPr>
          <w:rFonts w:ascii="Times New Roman" w:hAnsi="Times New Roman" w:cs="Times New Roman"/>
          <w:sz w:val="24"/>
          <w:szCs w:val="24"/>
        </w:rPr>
        <w:t>compétences</w:t>
      </w:r>
      <w:r w:rsidR="00606119">
        <w:rPr>
          <w:rFonts w:ascii="Times New Roman" w:hAnsi="Times New Roman" w:cs="Times New Roman"/>
          <w:sz w:val="24"/>
          <w:szCs w:val="24"/>
        </w:rPr>
        <w:t xml:space="preserve"> dans le processus de recrutement des sortants</w:t>
      </w:r>
      <w:r w:rsidRPr="00147149">
        <w:rPr>
          <w:rFonts w:ascii="Times New Roman" w:hAnsi="Times New Roman" w:cs="Times New Roman"/>
          <w:sz w:val="24"/>
          <w:szCs w:val="24"/>
        </w:rPr>
        <w:t>.</w:t>
      </w:r>
      <w:r w:rsidR="00B1768F">
        <w:rPr>
          <w:rFonts w:ascii="Times New Roman" w:hAnsi="Times New Roman" w:cs="Times New Roman"/>
          <w:sz w:val="24"/>
          <w:szCs w:val="24"/>
        </w:rPr>
        <w:t xml:space="preserve"> </w:t>
      </w:r>
      <w:r w:rsidR="004F1DC1">
        <w:rPr>
          <w:rFonts w:ascii="Times New Roman" w:hAnsi="Times New Roman" w:cs="Times New Roman"/>
          <w:sz w:val="24"/>
          <w:szCs w:val="24"/>
        </w:rPr>
        <w:t>Par contre, dans</w:t>
      </w:r>
      <w:r w:rsidR="00B1768F">
        <w:rPr>
          <w:rFonts w:ascii="Times New Roman" w:hAnsi="Times New Roman" w:cs="Times New Roman"/>
          <w:sz w:val="24"/>
          <w:szCs w:val="24"/>
        </w:rPr>
        <w:t xml:space="preserve"> les secteurs économiques </w:t>
      </w:r>
      <w:r w:rsidR="004F1DC1">
        <w:rPr>
          <w:rFonts w:ascii="Times New Roman" w:hAnsi="Times New Roman" w:cs="Times New Roman"/>
          <w:sz w:val="24"/>
          <w:szCs w:val="24"/>
        </w:rPr>
        <w:t>du</w:t>
      </w:r>
      <w:r w:rsidR="00B1768F">
        <w:rPr>
          <w:rFonts w:ascii="Times New Roman" w:hAnsi="Times New Roman" w:cs="Times New Roman"/>
          <w:sz w:val="24"/>
          <w:szCs w:val="24"/>
        </w:rPr>
        <w:t xml:space="preserve"> </w:t>
      </w:r>
      <w:r w:rsidR="00641DBE">
        <w:rPr>
          <w:rFonts w:ascii="Times New Roman" w:hAnsi="Times New Roman" w:cs="Times New Roman"/>
          <w:sz w:val="24"/>
          <w:szCs w:val="24"/>
        </w:rPr>
        <w:t>b</w:t>
      </w:r>
      <w:r w:rsidR="00B1768F">
        <w:rPr>
          <w:rFonts w:ascii="Times New Roman" w:hAnsi="Times New Roman" w:cs="Times New Roman"/>
          <w:sz w:val="24"/>
          <w:szCs w:val="24"/>
        </w:rPr>
        <w:t xml:space="preserve">âtiment, </w:t>
      </w:r>
      <w:r w:rsidR="004F1DC1">
        <w:rPr>
          <w:rFonts w:ascii="Times New Roman" w:hAnsi="Times New Roman" w:cs="Times New Roman"/>
          <w:sz w:val="24"/>
          <w:szCs w:val="24"/>
        </w:rPr>
        <w:t>98,1% et 92,5% des employeurs affirment respectivement l’importance du</w:t>
      </w:r>
      <w:r w:rsidR="00B1768F">
        <w:rPr>
          <w:rFonts w:ascii="Times New Roman" w:hAnsi="Times New Roman" w:cs="Times New Roman"/>
          <w:sz w:val="24"/>
          <w:szCs w:val="24"/>
        </w:rPr>
        <w:t xml:space="preserve"> savoir-être et </w:t>
      </w:r>
      <w:r w:rsidR="004F1DC1">
        <w:rPr>
          <w:rFonts w:ascii="Times New Roman" w:hAnsi="Times New Roman" w:cs="Times New Roman"/>
          <w:sz w:val="24"/>
          <w:szCs w:val="24"/>
        </w:rPr>
        <w:t>du</w:t>
      </w:r>
      <w:r w:rsidR="00B1768F">
        <w:rPr>
          <w:rFonts w:ascii="Times New Roman" w:hAnsi="Times New Roman" w:cs="Times New Roman"/>
          <w:sz w:val="24"/>
          <w:szCs w:val="24"/>
        </w:rPr>
        <w:t xml:space="preserve"> savoir-faire</w:t>
      </w:r>
      <w:r w:rsidR="004F1DC1">
        <w:rPr>
          <w:rFonts w:ascii="Times New Roman" w:hAnsi="Times New Roman" w:cs="Times New Roman"/>
          <w:sz w:val="24"/>
          <w:szCs w:val="24"/>
        </w:rPr>
        <w:t xml:space="preserve"> </w:t>
      </w:r>
      <w:r w:rsidR="00B1768F">
        <w:rPr>
          <w:rFonts w:ascii="Times New Roman" w:hAnsi="Times New Roman" w:cs="Times New Roman"/>
          <w:sz w:val="24"/>
          <w:szCs w:val="24"/>
        </w:rPr>
        <w:t>lors du recrutement</w:t>
      </w:r>
      <w:r w:rsidR="00D52C51">
        <w:rPr>
          <w:rFonts w:ascii="Times New Roman" w:hAnsi="Times New Roman" w:cs="Times New Roman"/>
          <w:sz w:val="24"/>
          <w:szCs w:val="24"/>
        </w:rPr>
        <w:t>. En</w:t>
      </w:r>
      <w:r w:rsidR="004F1DC1">
        <w:rPr>
          <w:rFonts w:ascii="Times New Roman" w:hAnsi="Times New Roman" w:cs="Times New Roman"/>
          <w:sz w:val="24"/>
          <w:szCs w:val="24"/>
        </w:rPr>
        <w:t xml:space="preserve"> effet</w:t>
      </w:r>
      <w:r w:rsidR="00D52C51">
        <w:rPr>
          <w:rFonts w:ascii="Times New Roman" w:hAnsi="Times New Roman" w:cs="Times New Roman"/>
          <w:sz w:val="24"/>
          <w:szCs w:val="24"/>
        </w:rPr>
        <w:t>,</w:t>
      </w:r>
      <w:r w:rsidR="004F1DC1">
        <w:rPr>
          <w:rFonts w:ascii="Times New Roman" w:hAnsi="Times New Roman" w:cs="Times New Roman"/>
          <w:sz w:val="24"/>
          <w:szCs w:val="24"/>
        </w:rPr>
        <w:t xml:space="preserve"> </w:t>
      </w:r>
      <w:r w:rsidR="00D52C51">
        <w:rPr>
          <w:rFonts w:ascii="Times New Roman" w:hAnsi="Times New Roman" w:cs="Times New Roman"/>
          <w:sz w:val="24"/>
          <w:szCs w:val="24"/>
        </w:rPr>
        <w:t>le savoir ou connaissances est la compétence privilégiée par les recruteurs du secteur économique de l’</w:t>
      </w:r>
      <w:r w:rsidR="00641DBE">
        <w:rPr>
          <w:rFonts w:ascii="Times New Roman" w:hAnsi="Times New Roman" w:cs="Times New Roman"/>
          <w:sz w:val="24"/>
          <w:szCs w:val="24"/>
        </w:rPr>
        <w:t>a</w:t>
      </w:r>
      <w:r w:rsidR="00D52C51">
        <w:rPr>
          <w:rFonts w:ascii="Times New Roman" w:hAnsi="Times New Roman" w:cs="Times New Roman"/>
          <w:sz w:val="24"/>
          <w:szCs w:val="24"/>
        </w:rPr>
        <w:t>griculture/</w:t>
      </w:r>
      <w:r w:rsidR="00641DBE">
        <w:rPr>
          <w:rFonts w:ascii="Times New Roman" w:hAnsi="Times New Roman" w:cs="Times New Roman"/>
          <w:sz w:val="24"/>
          <w:szCs w:val="24"/>
        </w:rPr>
        <w:t>é</w:t>
      </w:r>
      <w:r w:rsidR="00D52C51">
        <w:rPr>
          <w:rFonts w:ascii="Times New Roman" w:hAnsi="Times New Roman" w:cs="Times New Roman"/>
          <w:sz w:val="24"/>
          <w:szCs w:val="24"/>
        </w:rPr>
        <w:t>levage</w:t>
      </w:r>
      <w:r w:rsidR="00606119">
        <w:rPr>
          <w:rFonts w:ascii="Times New Roman" w:hAnsi="Times New Roman" w:cs="Times New Roman"/>
          <w:sz w:val="24"/>
          <w:szCs w:val="24"/>
        </w:rPr>
        <w:t xml:space="preserve"> (tous les employeurs de ce secteur affirment)</w:t>
      </w:r>
      <w:r w:rsidR="00D52C51">
        <w:rPr>
          <w:rFonts w:ascii="Times New Roman" w:hAnsi="Times New Roman" w:cs="Times New Roman"/>
          <w:sz w:val="24"/>
          <w:szCs w:val="24"/>
        </w:rPr>
        <w:t>,</w:t>
      </w:r>
      <w:r w:rsidR="00606119">
        <w:rPr>
          <w:rFonts w:ascii="Times New Roman" w:hAnsi="Times New Roman" w:cs="Times New Roman"/>
          <w:sz w:val="24"/>
          <w:szCs w:val="24"/>
        </w:rPr>
        <w:t xml:space="preserve"> loin devant le savoir-être et le savoir-faire.</w:t>
      </w:r>
    </w:p>
    <w:p w14:paraId="2F294B6C" w14:textId="278B4850" w:rsidR="0072171A" w:rsidRDefault="00953724" w:rsidP="00606119">
      <w:pPr>
        <w:spacing w:before="100" w:after="200" w:line="276" w:lineRule="auto"/>
        <w:jc w:val="both"/>
        <w:rPr>
          <w:rFonts w:ascii="Times New Roman" w:hAnsi="Times New Roman" w:cs="Times New Roman"/>
          <w:bCs/>
          <w:sz w:val="24"/>
          <w:szCs w:val="16"/>
        </w:rPr>
      </w:pPr>
      <w:r>
        <w:rPr>
          <w:rFonts w:ascii="Times New Roman" w:hAnsi="Times New Roman" w:cs="Times New Roman"/>
          <w:sz w:val="24"/>
          <w:szCs w:val="24"/>
        </w:rPr>
        <w:t xml:space="preserve">Pour une meilleure </w:t>
      </w:r>
      <w:r w:rsidR="00EA587E">
        <w:rPr>
          <w:rFonts w:ascii="Times New Roman" w:hAnsi="Times New Roman" w:cs="Times New Roman"/>
          <w:sz w:val="24"/>
          <w:szCs w:val="24"/>
        </w:rPr>
        <w:t>compréhension</w:t>
      </w:r>
      <w:r>
        <w:rPr>
          <w:rFonts w:ascii="Times New Roman" w:hAnsi="Times New Roman" w:cs="Times New Roman"/>
          <w:sz w:val="24"/>
          <w:szCs w:val="24"/>
        </w:rPr>
        <w:t xml:space="preserve"> des critères de </w:t>
      </w:r>
      <w:r w:rsidR="00EA587E">
        <w:rPr>
          <w:rFonts w:ascii="Times New Roman" w:hAnsi="Times New Roman" w:cs="Times New Roman"/>
          <w:sz w:val="24"/>
          <w:szCs w:val="24"/>
        </w:rPr>
        <w:t>recrutement</w:t>
      </w:r>
      <w:r>
        <w:rPr>
          <w:rFonts w:ascii="Times New Roman" w:hAnsi="Times New Roman" w:cs="Times New Roman"/>
          <w:sz w:val="24"/>
          <w:szCs w:val="24"/>
        </w:rPr>
        <w:t>, une analyse a été faite selon la taille de l’entreprise</w:t>
      </w:r>
      <w:r w:rsidR="00EA587E">
        <w:rPr>
          <w:rFonts w:ascii="Times New Roman" w:hAnsi="Times New Roman" w:cs="Times New Roman"/>
          <w:sz w:val="24"/>
          <w:szCs w:val="24"/>
        </w:rPr>
        <w:t>.</w:t>
      </w:r>
    </w:p>
    <w:p w14:paraId="08685B43" w14:textId="7BFA4AE2" w:rsidR="00912EC0" w:rsidRPr="00B36202" w:rsidRDefault="00F721D1" w:rsidP="00B36202">
      <w:pPr>
        <w:pStyle w:val="Lgende"/>
        <w:keepNext/>
        <w:spacing w:line="276" w:lineRule="auto"/>
        <w:jc w:val="both"/>
        <w:rPr>
          <w:rFonts w:ascii="Times New Roman" w:hAnsi="Times New Roman" w:cs="Times New Roman"/>
          <w:b w:val="0"/>
          <w:i/>
          <w:iCs/>
          <w:color w:val="auto"/>
          <w:sz w:val="22"/>
          <w:szCs w:val="14"/>
        </w:rPr>
      </w:pPr>
      <w:bookmarkStart w:id="56" w:name="_Toc52875015"/>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10</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Importance des critères de recrutement selon</w:t>
      </w:r>
      <w:r w:rsidR="00E84377" w:rsidRPr="00B36202">
        <w:rPr>
          <w:rFonts w:ascii="Times New Roman" w:hAnsi="Times New Roman" w:cs="Times New Roman"/>
          <w:b w:val="0"/>
          <w:i/>
          <w:iCs/>
          <w:color w:val="auto"/>
          <w:sz w:val="22"/>
          <w:szCs w:val="14"/>
        </w:rPr>
        <w:t xml:space="preserve"> </w:t>
      </w:r>
      <w:r w:rsidR="007E63CC" w:rsidRPr="00B36202">
        <w:rPr>
          <w:rFonts w:ascii="Times New Roman" w:hAnsi="Times New Roman" w:cs="Times New Roman"/>
          <w:b w:val="0"/>
          <w:i/>
          <w:iCs/>
          <w:color w:val="auto"/>
          <w:sz w:val="22"/>
          <w:szCs w:val="14"/>
        </w:rPr>
        <w:t xml:space="preserve">la taille </w:t>
      </w:r>
      <w:r w:rsidR="00912EC0" w:rsidRPr="00B36202">
        <w:rPr>
          <w:rFonts w:ascii="Times New Roman" w:hAnsi="Times New Roman" w:cs="Times New Roman"/>
          <w:b w:val="0"/>
          <w:i/>
          <w:iCs/>
          <w:color w:val="auto"/>
          <w:sz w:val="22"/>
          <w:szCs w:val="14"/>
        </w:rPr>
        <w:t>de l’entreprise</w:t>
      </w:r>
      <w:bookmarkEnd w:id="56"/>
    </w:p>
    <w:p w14:paraId="036074AC" w14:textId="462B666F" w:rsidR="006C68F1" w:rsidRPr="006C68F1" w:rsidRDefault="00E84377" w:rsidP="006C68F1">
      <w:r>
        <w:rPr>
          <w:noProof/>
          <w:lang w:eastAsia="fr-FR"/>
          <w14:cntxtAlts/>
        </w:rPr>
        <w:drawing>
          <wp:inline distT="0" distB="0" distL="0" distR="0" wp14:anchorId="0A058080" wp14:editId="37B4020F">
            <wp:extent cx="6400800" cy="3052445"/>
            <wp:effectExtent l="0" t="0" r="0" b="14605"/>
            <wp:docPr id="12" name="Graphique 12">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76AC151C-97FA-4175-AD5F-4C612FDC7F9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13AF7C1" w14:textId="3CF0AF16" w:rsidR="00912EC0" w:rsidRDefault="00912EC0" w:rsidP="00823DDE">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4B34C0E9" w14:textId="475A3257" w:rsidR="00B73589" w:rsidRDefault="00D10DD4" w:rsidP="00D10DD4">
      <w:pPr>
        <w:spacing w:after="0" w:line="276" w:lineRule="auto"/>
        <w:jc w:val="both"/>
        <w:rPr>
          <w:rFonts w:ascii="Times New Roman" w:eastAsia="Calibri" w:hAnsi="Times New Roman" w:cs="Times New Roman"/>
          <w:sz w:val="24"/>
          <w:szCs w:val="24"/>
        </w:rPr>
      </w:pPr>
      <w:r w:rsidRPr="00147149">
        <w:rPr>
          <w:rFonts w:ascii="Times New Roman" w:eastAsia="Calibri" w:hAnsi="Times New Roman" w:cs="Times New Roman"/>
          <w:sz w:val="24"/>
          <w:szCs w:val="24"/>
        </w:rPr>
        <w:lastRenderedPageBreak/>
        <w:t xml:space="preserve">Quelle que soit la </w:t>
      </w:r>
      <w:r>
        <w:rPr>
          <w:rFonts w:ascii="Times New Roman" w:eastAsia="Calibri" w:hAnsi="Times New Roman" w:cs="Times New Roman"/>
          <w:sz w:val="24"/>
          <w:szCs w:val="24"/>
        </w:rPr>
        <w:t xml:space="preserve">taille </w:t>
      </w:r>
      <w:r w:rsidRPr="00147149">
        <w:rPr>
          <w:rFonts w:ascii="Times New Roman" w:eastAsia="Calibri" w:hAnsi="Times New Roman" w:cs="Times New Roman"/>
          <w:sz w:val="24"/>
          <w:szCs w:val="24"/>
        </w:rPr>
        <w:t xml:space="preserve">de l’entreprise, le </w:t>
      </w:r>
      <w:r>
        <w:rPr>
          <w:rFonts w:ascii="Times New Roman" w:eastAsia="Calibri" w:hAnsi="Times New Roman" w:cs="Times New Roman"/>
          <w:sz w:val="24"/>
          <w:szCs w:val="24"/>
        </w:rPr>
        <w:t>savoir-être ou comportement</w:t>
      </w:r>
      <w:r w:rsidRPr="00147149">
        <w:rPr>
          <w:rFonts w:ascii="Times New Roman" w:eastAsia="Calibri" w:hAnsi="Times New Roman" w:cs="Times New Roman"/>
          <w:sz w:val="24"/>
          <w:szCs w:val="24"/>
        </w:rPr>
        <w:t xml:space="preserve"> reste le critère de recrutement privilégié des employeurs</w:t>
      </w:r>
      <w:r>
        <w:rPr>
          <w:rFonts w:ascii="Times New Roman" w:eastAsia="Calibri" w:hAnsi="Times New Roman" w:cs="Times New Roman"/>
          <w:sz w:val="24"/>
          <w:szCs w:val="24"/>
        </w:rPr>
        <w:t>.</w:t>
      </w:r>
      <w:r w:rsidR="00B73589">
        <w:rPr>
          <w:rFonts w:ascii="Times New Roman" w:eastAsia="Calibri" w:hAnsi="Times New Roman" w:cs="Times New Roman"/>
          <w:sz w:val="24"/>
          <w:szCs w:val="24"/>
        </w:rPr>
        <w:t xml:space="preserve"> Il est intéressant de mentionner que le second critère le plus important varie selon le type d’entreprise.</w:t>
      </w:r>
    </w:p>
    <w:p w14:paraId="6E338323" w14:textId="27AA41D6" w:rsidR="00107789" w:rsidRDefault="00107789" w:rsidP="00D10DD4">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Dans les microentreprises, petites et moyennes entreprises, </w:t>
      </w:r>
      <w:r w:rsidR="00C2120C">
        <w:rPr>
          <w:rFonts w:ascii="Times New Roman" w:eastAsia="Calibri" w:hAnsi="Times New Roman" w:cs="Times New Roman"/>
          <w:sz w:val="24"/>
          <w:szCs w:val="24"/>
        </w:rPr>
        <w:t xml:space="preserve">respectivement </w:t>
      </w:r>
      <w:r>
        <w:rPr>
          <w:rFonts w:ascii="Times New Roman" w:eastAsia="Calibri" w:hAnsi="Times New Roman" w:cs="Times New Roman"/>
          <w:sz w:val="24"/>
          <w:szCs w:val="24"/>
        </w:rPr>
        <w:t xml:space="preserve">90,9%, 86,4% et 93,3% des propriétaires accordent une grande importance au savoir-faire des sortants, </w:t>
      </w:r>
      <w:r w:rsidR="001C2B21">
        <w:rPr>
          <w:rFonts w:ascii="Times New Roman" w:eastAsia="Calibri" w:hAnsi="Times New Roman" w:cs="Times New Roman"/>
          <w:sz w:val="24"/>
          <w:szCs w:val="24"/>
        </w:rPr>
        <w:t>soit le</w:t>
      </w:r>
      <w:r>
        <w:rPr>
          <w:rFonts w:ascii="Times New Roman" w:eastAsia="Calibri" w:hAnsi="Times New Roman" w:cs="Times New Roman"/>
          <w:sz w:val="24"/>
          <w:szCs w:val="24"/>
        </w:rPr>
        <w:t xml:space="preserve"> deuxième critère le plus important dans le recrutement de ces entreprises. Par contre, dans les </w:t>
      </w:r>
      <w:r w:rsidR="001C2B21">
        <w:rPr>
          <w:rFonts w:ascii="Times New Roman" w:eastAsia="Calibri" w:hAnsi="Times New Roman" w:cs="Times New Roman"/>
          <w:sz w:val="24"/>
          <w:szCs w:val="24"/>
        </w:rPr>
        <w:t xml:space="preserve">grandes </w:t>
      </w:r>
      <w:r>
        <w:rPr>
          <w:rFonts w:ascii="Times New Roman" w:eastAsia="Calibri" w:hAnsi="Times New Roman" w:cs="Times New Roman"/>
          <w:sz w:val="24"/>
          <w:szCs w:val="24"/>
        </w:rPr>
        <w:t>entreprises,</w:t>
      </w:r>
      <w:r w:rsidR="001C2B21">
        <w:rPr>
          <w:rFonts w:ascii="Times New Roman" w:eastAsia="Calibri" w:hAnsi="Times New Roman" w:cs="Times New Roman"/>
          <w:sz w:val="24"/>
          <w:szCs w:val="24"/>
        </w:rPr>
        <w:t xml:space="preserve"> une place importante </w:t>
      </w:r>
      <w:r w:rsidR="00C2120C">
        <w:rPr>
          <w:rFonts w:ascii="Times New Roman" w:eastAsia="Calibri" w:hAnsi="Times New Roman" w:cs="Times New Roman"/>
          <w:sz w:val="24"/>
          <w:szCs w:val="24"/>
        </w:rPr>
        <w:t xml:space="preserve">est donnée </w:t>
      </w:r>
      <w:r w:rsidR="001C2B21">
        <w:rPr>
          <w:rFonts w:ascii="Times New Roman" w:eastAsia="Calibri" w:hAnsi="Times New Roman" w:cs="Times New Roman"/>
          <w:sz w:val="24"/>
          <w:szCs w:val="24"/>
        </w:rPr>
        <w:t xml:space="preserve">aux connaissances des sortants lors des recrutements. Dans ce type d’entreprise, 96,4% des employeurs pensent que le savoir ou connaissance est important dans le recrutement des sortants. </w:t>
      </w:r>
    </w:p>
    <w:p w14:paraId="19612971" w14:textId="3F7F8A39" w:rsidR="00EA587E" w:rsidRDefault="00EA587E" w:rsidP="00D10DD4">
      <w:pPr>
        <w:spacing w:after="0" w:line="276" w:lineRule="auto"/>
        <w:jc w:val="both"/>
        <w:rPr>
          <w:rFonts w:ascii="Times New Roman" w:eastAsia="Calibri" w:hAnsi="Times New Roman" w:cs="Times New Roman"/>
          <w:sz w:val="24"/>
          <w:szCs w:val="24"/>
        </w:rPr>
      </w:pPr>
    </w:p>
    <w:p w14:paraId="7879BE13" w14:textId="2EFF6B99" w:rsidR="00D10DD4" w:rsidRDefault="00EA587E" w:rsidP="00FC038B">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On peut retenir de ces analyses</w:t>
      </w:r>
      <w:r w:rsidR="0019087C">
        <w:rPr>
          <w:rFonts w:ascii="Times New Roman" w:eastAsia="Calibri" w:hAnsi="Times New Roman" w:cs="Times New Roman"/>
          <w:sz w:val="24"/>
          <w:szCs w:val="24"/>
        </w:rPr>
        <w:t xml:space="preserve"> que </w:t>
      </w:r>
      <w:r w:rsidR="007229DB">
        <w:rPr>
          <w:rFonts w:ascii="Times New Roman" w:eastAsia="Calibri" w:hAnsi="Times New Roman" w:cs="Times New Roman"/>
          <w:sz w:val="24"/>
          <w:szCs w:val="24"/>
        </w:rPr>
        <w:t xml:space="preserve">la compétence savoir-être semble être le critère le plus important dans le choix des </w:t>
      </w:r>
      <w:r w:rsidR="0019087C">
        <w:rPr>
          <w:rFonts w:ascii="Times New Roman" w:eastAsia="Calibri" w:hAnsi="Times New Roman" w:cs="Times New Roman"/>
          <w:sz w:val="24"/>
          <w:szCs w:val="24"/>
        </w:rPr>
        <w:t>employeurs</w:t>
      </w:r>
      <w:r w:rsidR="007229DB">
        <w:rPr>
          <w:rFonts w:ascii="Times New Roman" w:eastAsia="Calibri" w:hAnsi="Times New Roman" w:cs="Times New Roman"/>
          <w:sz w:val="24"/>
          <w:szCs w:val="24"/>
        </w:rPr>
        <w:t xml:space="preserve">. Cela pourrait s’expliquer par le fait la grande majorité des employeurs sont aussi des formateurs donc avec un bon comportement et un savoir-faire de base, ils pourront aider le sortant plus facilement </w:t>
      </w:r>
      <w:r w:rsidR="00B3054D">
        <w:rPr>
          <w:rFonts w:ascii="Times New Roman" w:eastAsia="Calibri" w:hAnsi="Times New Roman" w:cs="Times New Roman"/>
          <w:sz w:val="24"/>
          <w:szCs w:val="24"/>
        </w:rPr>
        <w:t xml:space="preserve">dans </w:t>
      </w:r>
      <w:r w:rsidR="004A36CC">
        <w:rPr>
          <w:rFonts w:ascii="Times New Roman" w:eastAsia="Calibri" w:hAnsi="Times New Roman" w:cs="Times New Roman"/>
          <w:sz w:val="24"/>
          <w:szCs w:val="24"/>
        </w:rPr>
        <w:t xml:space="preserve">son </w:t>
      </w:r>
      <w:r w:rsidR="007229DB">
        <w:rPr>
          <w:rFonts w:ascii="Times New Roman" w:eastAsia="Calibri" w:hAnsi="Times New Roman" w:cs="Times New Roman"/>
          <w:sz w:val="24"/>
          <w:szCs w:val="24"/>
        </w:rPr>
        <w:t>évolution professionnelle.</w:t>
      </w:r>
      <w:r w:rsidR="0019087C">
        <w:rPr>
          <w:rFonts w:ascii="Times New Roman" w:eastAsia="Calibri" w:hAnsi="Times New Roman" w:cs="Times New Roman"/>
          <w:sz w:val="24"/>
          <w:szCs w:val="24"/>
        </w:rPr>
        <w:t xml:space="preserve"> Néanmoins certains secteurs économiques comme la </w:t>
      </w:r>
      <w:r w:rsidR="00B3054D">
        <w:rPr>
          <w:rFonts w:ascii="Times New Roman" w:eastAsia="Calibri" w:hAnsi="Times New Roman" w:cs="Times New Roman"/>
          <w:sz w:val="24"/>
          <w:szCs w:val="24"/>
        </w:rPr>
        <w:t>r</w:t>
      </w:r>
      <w:r w:rsidR="0019087C">
        <w:rPr>
          <w:rFonts w:ascii="Times New Roman" w:eastAsia="Calibri" w:hAnsi="Times New Roman" w:cs="Times New Roman"/>
          <w:sz w:val="24"/>
          <w:szCs w:val="24"/>
        </w:rPr>
        <w:t>estauration donne de l’importance à toutes les compétences dans le processus de recrutement, ils préfèrent avoir des employés ayant toutes les compétences</w:t>
      </w:r>
      <w:r w:rsidR="00B3054D">
        <w:rPr>
          <w:rFonts w:ascii="Times New Roman" w:eastAsia="Calibri" w:hAnsi="Times New Roman" w:cs="Times New Roman"/>
          <w:sz w:val="24"/>
          <w:szCs w:val="24"/>
        </w:rPr>
        <w:t>, pour mieux exercer l’activité</w:t>
      </w:r>
      <w:r w:rsidR="0019087C">
        <w:rPr>
          <w:rFonts w:ascii="Times New Roman" w:eastAsia="Calibri" w:hAnsi="Times New Roman" w:cs="Times New Roman"/>
          <w:sz w:val="24"/>
          <w:szCs w:val="24"/>
        </w:rPr>
        <w:t xml:space="preserve">. </w:t>
      </w:r>
    </w:p>
    <w:p w14:paraId="4FB73563" w14:textId="77777777" w:rsidR="00FC038B" w:rsidRPr="00FC038B" w:rsidRDefault="00FC038B" w:rsidP="00FC038B">
      <w:pPr>
        <w:spacing w:after="0" w:line="276" w:lineRule="auto"/>
        <w:jc w:val="both"/>
        <w:rPr>
          <w:rFonts w:ascii="Times New Roman" w:eastAsia="Calibri" w:hAnsi="Times New Roman" w:cs="Times New Roman"/>
          <w:sz w:val="24"/>
          <w:szCs w:val="24"/>
        </w:rPr>
      </w:pPr>
    </w:p>
    <w:p w14:paraId="7E3F98ED" w14:textId="29EC0569" w:rsidR="00912EC0" w:rsidRPr="00FC038B" w:rsidRDefault="00912EC0" w:rsidP="00B06070">
      <w:pPr>
        <w:pStyle w:val="Titre3"/>
        <w:keepNext/>
        <w:keepLines/>
        <w:numPr>
          <w:ilvl w:val="1"/>
          <w:numId w:val="3"/>
        </w:numPr>
        <w:autoSpaceDE/>
        <w:autoSpaceDN/>
        <w:adjustRightInd/>
        <w:spacing w:before="40" w:line="276" w:lineRule="auto"/>
        <w:rPr>
          <w:rFonts w:ascii="Times New Roman" w:hAnsi="Times New Roman" w:cs="Times New Roman"/>
          <w:sz w:val="24"/>
          <w:szCs w:val="20"/>
        </w:rPr>
      </w:pPr>
      <w:bookmarkStart w:id="57" w:name="_Toc52873212"/>
      <w:r w:rsidRPr="00FC038B">
        <w:rPr>
          <w:rFonts w:ascii="Times New Roman" w:hAnsi="Times New Roman" w:cs="Times New Roman"/>
          <w:sz w:val="24"/>
          <w:szCs w:val="20"/>
        </w:rPr>
        <w:t>Evolution des recrutements au cours des trois dernières années</w:t>
      </w:r>
      <w:bookmarkEnd w:id="57"/>
    </w:p>
    <w:p w14:paraId="5E984A22" w14:textId="3332E230" w:rsidR="00D26F5A" w:rsidRDefault="00D26F5A" w:rsidP="00D26F5A">
      <w:pPr>
        <w:pStyle w:val="Lgende"/>
        <w:spacing w:after="240" w:line="276" w:lineRule="auto"/>
        <w:jc w:val="both"/>
        <w:rPr>
          <w:rFonts w:ascii="Times New Roman" w:hAnsi="Times New Roman" w:cs="Times New Roman"/>
          <w:b w:val="0"/>
          <w:color w:val="auto"/>
          <w:sz w:val="24"/>
          <w:szCs w:val="24"/>
        </w:rPr>
      </w:pPr>
      <w:r w:rsidRPr="00147149">
        <w:rPr>
          <w:rFonts w:ascii="Times New Roman" w:hAnsi="Times New Roman" w:cs="Times New Roman"/>
          <w:b w:val="0"/>
          <w:color w:val="auto"/>
          <w:sz w:val="24"/>
          <w:szCs w:val="24"/>
        </w:rPr>
        <w:t xml:space="preserve">Ce sous-chapitre </w:t>
      </w:r>
      <w:r>
        <w:rPr>
          <w:rFonts w:ascii="Times New Roman" w:hAnsi="Times New Roman" w:cs="Times New Roman"/>
          <w:b w:val="0"/>
          <w:color w:val="auto"/>
          <w:sz w:val="24"/>
          <w:szCs w:val="24"/>
        </w:rPr>
        <w:t xml:space="preserve">examine l’évolution des </w:t>
      </w:r>
      <w:r w:rsidRPr="00147149">
        <w:rPr>
          <w:rFonts w:ascii="Times New Roman" w:hAnsi="Times New Roman" w:cs="Times New Roman"/>
          <w:b w:val="0"/>
          <w:color w:val="auto"/>
          <w:sz w:val="24"/>
          <w:szCs w:val="24"/>
        </w:rPr>
        <w:t>recrutement</w:t>
      </w:r>
      <w:r>
        <w:rPr>
          <w:rFonts w:ascii="Times New Roman" w:hAnsi="Times New Roman" w:cs="Times New Roman"/>
          <w:b w:val="0"/>
          <w:color w:val="auto"/>
          <w:sz w:val="24"/>
          <w:szCs w:val="24"/>
        </w:rPr>
        <w:t>s</w:t>
      </w:r>
      <w:r w:rsidRPr="00147149">
        <w:rPr>
          <w:rFonts w:ascii="Times New Roman" w:hAnsi="Times New Roman" w:cs="Times New Roman"/>
          <w:b w:val="0"/>
          <w:color w:val="auto"/>
          <w:sz w:val="24"/>
          <w:szCs w:val="24"/>
        </w:rPr>
        <w:t xml:space="preserve"> </w:t>
      </w:r>
      <w:r>
        <w:rPr>
          <w:rFonts w:ascii="Times New Roman" w:hAnsi="Times New Roman" w:cs="Times New Roman"/>
          <w:b w:val="0"/>
          <w:color w:val="auto"/>
          <w:sz w:val="24"/>
          <w:szCs w:val="24"/>
        </w:rPr>
        <w:t xml:space="preserve">au sein des </w:t>
      </w:r>
      <w:r w:rsidRPr="00147149">
        <w:rPr>
          <w:rFonts w:ascii="Times New Roman" w:hAnsi="Times New Roman" w:cs="Times New Roman"/>
          <w:b w:val="0"/>
          <w:color w:val="auto"/>
          <w:sz w:val="24"/>
          <w:szCs w:val="24"/>
        </w:rPr>
        <w:t>entreprises</w:t>
      </w:r>
      <w:r>
        <w:rPr>
          <w:rFonts w:ascii="Times New Roman" w:hAnsi="Times New Roman" w:cs="Times New Roman"/>
          <w:b w:val="0"/>
          <w:color w:val="auto"/>
          <w:sz w:val="24"/>
          <w:szCs w:val="24"/>
        </w:rPr>
        <w:t xml:space="preserve"> au </w:t>
      </w:r>
      <w:r w:rsidRPr="00147149">
        <w:rPr>
          <w:rFonts w:ascii="Times New Roman" w:hAnsi="Times New Roman" w:cs="Times New Roman"/>
          <w:b w:val="0"/>
          <w:color w:val="auto"/>
          <w:sz w:val="24"/>
          <w:szCs w:val="24"/>
        </w:rPr>
        <w:t xml:space="preserve">cours des trois dernières années sous </w:t>
      </w:r>
      <w:r>
        <w:rPr>
          <w:rFonts w:ascii="Times New Roman" w:hAnsi="Times New Roman" w:cs="Times New Roman"/>
          <w:b w:val="0"/>
          <w:color w:val="auto"/>
          <w:sz w:val="24"/>
          <w:szCs w:val="24"/>
        </w:rPr>
        <w:t xml:space="preserve">divers </w:t>
      </w:r>
      <w:r w:rsidRPr="00147149">
        <w:rPr>
          <w:rFonts w:ascii="Times New Roman" w:hAnsi="Times New Roman" w:cs="Times New Roman"/>
          <w:b w:val="0"/>
          <w:color w:val="auto"/>
          <w:sz w:val="24"/>
          <w:szCs w:val="24"/>
        </w:rPr>
        <w:t>angle</w:t>
      </w:r>
      <w:r>
        <w:rPr>
          <w:rFonts w:ascii="Times New Roman" w:hAnsi="Times New Roman" w:cs="Times New Roman"/>
          <w:b w:val="0"/>
          <w:color w:val="auto"/>
          <w:sz w:val="24"/>
          <w:szCs w:val="24"/>
        </w:rPr>
        <w:t>s</w:t>
      </w:r>
      <w:r w:rsidRPr="00147149">
        <w:rPr>
          <w:rFonts w:ascii="Times New Roman" w:hAnsi="Times New Roman" w:cs="Times New Roman"/>
          <w:b w:val="0"/>
          <w:color w:val="auto"/>
          <w:sz w:val="24"/>
          <w:szCs w:val="24"/>
        </w:rPr>
        <w:t>, avec un intérêt particulier pour les sortants des</w:t>
      </w:r>
      <w:r>
        <w:rPr>
          <w:rFonts w:ascii="Times New Roman" w:hAnsi="Times New Roman" w:cs="Times New Roman"/>
          <w:b w:val="0"/>
          <w:color w:val="auto"/>
          <w:sz w:val="24"/>
          <w:szCs w:val="24"/>
        </w:rPr>
        <w:t xml:space="preserve"> DFP</w:t>
      </w:r>
      <w:r w:rsidRPr="00147149">
        <w:rPr>
          <w:rFonts w:ascii="Times New Roman" w:hAnsi="Times New Roman" w:cs="Times New Roman"/>
          <w:b w:val="0"/>
          <w:color w:val="auto"/>
          <w:sz w:val="24"/>
          <w:szCs w:val="24"/>
        </w:rPr>
        <w:t xml:space="preserve">. </w:t>
      </w:r>
    </w:p>
    <w:p w14:paraId="421C0A14" w14:textId="069D373E" w:rsidR="00BD5A33" w:rsidRPr="00BD5A33" w:rsidRDefault="00BD5A33" w:rsidP="00BD5A33">
      <w:pPr>
        <w:spacing w:line="276" w:lineRule="auto"/>
        <w:jc w:val="both"/>
        <w:rPr>
          <w:rFonts w:ascii="Times New Roman" w:hAnsi="Times New Roman" w:cs="Times New Roman"/>
          <w:sz w:val="24"/>
          <w:szCs w:val="24"/>
        </w:rPr>
      </w:pPr>
      <w:bookmarkStart w:id="58" w:name="_Hlk52791850"/>
      <w:r w:rsidRPr="00147149">
        <w:rPr>
          <w:rFonts w:ascii="Times New Roman" w:hAnsi="Times New Roman" w:cs="Times New Roman"/>
          <w:sz w:val="24"/>
          <w:szCs w:val="24"/>
        </w:rPr>
        <w:t>L’enquête a révélé que de 201</w:t>
      </w:r>
      <w:r>
        <w:rPr>
          <w:rFonts w:ascii="Times New Roman" w:hAnsi="Times New Roman" w:cs="Times New Roman"/>
          <w:sz w:val="24"/>
          <w:szCs w:val="24"/>
        </w:rPr>
        <w:t>7</w:t>
      </w:r>
      <w:r w:rsidRPr="00147149">
        <w:rPr>
          <w:rFonts w:ascii="Times New Roman" w:hAnsi="Times New Roman" w:cs="Times New Roman"/>
          <w:sz w:val="24"/>
          <w:szCs w:val="24"/>
        </w:rPr>
        <w:t xml:space="preserve"> à 201</w:t>
      </w:r>
      <w:r>
        <w:rPr>
          <w:rFonts w:ascii="Times New Roman" w:hAnsi="Times New Roman" w:cs="Times New Roman"/>
          <w:sz w:val="24"/>
          <w:szCs w:val="24"/>
        </w:rPr>
        <w:t>8</w:t>
      </w:r>
      <w:r w:rsidRPr="00147149">
        <w:rPr>
          <w:rFonts w:ascii="Times New Roman" w:hAnsi="Times New Roman" w:cs="Times New Roman"/>
          <w:sz w:val="24"/>
          <w:szCs w:val="24"/>
        </w:rPr>
        <w:t xml:space="preserve">, les </w:t>
      </w:r>
      <w:r w:rsidR="005D0604">
        <w:rPr>
          <w:rFonts w:ascii="Times New Roman" w:hAnsi="Times New Roman" w:cs="Times New Roman"/>
          <w:sz w:val="24"/>
          <w:szCs w:val="24"/>
        </w:rPr>
        <w:t xml:space="preserve">319 </w:t>
      </w:r>
      <w:r w:rsidRPr="00147149">
        <w:rPr>
          <w:rFonts w:ascii="Times New Roman" w:hAnsi="Times New Roman" w:cs="Times New Roman"/>
          <w:sz w:val="24"/>
          <w:szCs w:val="24"/>
        </w:rPr>
        <w:t xml:space="preserve">entreprises ont </w:t>
      </w:r>
      <w:r w:rsidR="005D0604">
        <w:rPr>
          <w:rFonts w:ascii="Times New Roman" w:hAnsi="Times New Roman" w:cs="Times New Roman"/>
          <w:sz w:val="24"/>
          <w:szCs w:val="24"/>
        </w:rPr>
        <w:t>recruté</w:t>
      </w:r>
      <w:r w:rsidRPr="00147149">
        <w:rPr>
          <w:rFonts w:ascii="Times New Roman" w:hAnsi="Times New Roman" w:cs="Times New Roman"/>
          <w:sz w:val="24"/>
          <w:szCs w:val="24"/>
        </w:rPr>
        <w:t xml:space="preserve"> </w:t>
      </w:r>
      <w:r>
        <w:rPr>
          <w:rFonts w:ascii="Times New Roman" w:hAnsi="Times New Roman" w:cs="Times New Roman"/>
          <w:sz w:val="24"/>
          <w:szCs w:val="24"/>
        </w:rPr>
        <w:t>4</w:t>
      </w:r>
      <w:r w:rsidR="005D0604">
        <w:rPr>
          <w:rFonts w:ascii="Times New Roman" w:hAnsi="Times New Roman" w:cs="Times New Roman"/>
          <w:sz w:val="24"/>
          <w:szCs w:val="24"/>
        </w:rPr>
        <w:t> </w:t>
      </w:r>
      <w:r>
        <w:rPr>
          <w:rFonts w:ascii="Times New Roman" w:hAnsi="Times New Roman" w:cs="Times New Roman"/>
          <w:sz w:val="24"/>
          <w:szCs w:val="24"/>
        </w:rPr>
        <w:t>422</w:t>
      </w:r>
      <w:r w:rsidR="005D0604">
        <w:rPr>
          <w:rFonts w:ascii="Times New Roman" w:hAnsi="Times New Roman" w:cs="Times New Roman"/>
          <w:sz w:val="24"/>
          <w:szCs w:val="24"/>
        </w:rPr>
        <w:t xml:space="preserve"> individus</w:t>
      </w:r>
      <w:r w:rsidRPr="00147149">
        <w:rPr>
          <w:rFonts w:ascii="Times New Roman" w:hAnsi="Times New Roman" w:cs="Times New Roman"/>
          <w:sz w:val="24"/>
          <w:szCs w:val="24"/>
        </w:rPr>
        <w:t xml:space="preserve"> répartis comme suit : </w:t>
      </w:r>
      <w:r>
        <w:rPr>
          <w:rFonts w:ascii="Times New Roman" w:hAnsi="Times New Roman" w:cs="Times New Roman"/>
          <w:sz w:val="24"/>
          <w:szCs w:val="24"/>
        </w:rPr>
        <w:t>1</w:t>
      </w:r>
      <w:r w:rsidR="005D0604">
        <w:rPr>
          <w:rFonts w:ascii="Times New Roman" w:hAnsi="Times New Roman" w:cs="Times New Roman"/>
          <w:sz w:val="24"/>
          <w:szCs w:val="24"/>
        </w:rPr>
        <w:t xml:space="preserve"> </w:t>
      </w:r>
      <w:r>
        <w:rPr>
          <w:rFonts w:ascii="Times New Roman" w:hAnsi="Times New Roman" w:cs="Times New Roman"/>
          <w:sz w:val="24"/>
          <w:szCs w:val="24"/>
        </w:rPr>
        <w:t xml:space="preserve">544 </w:t>
      </w:r>
      <w:r w:rsidRPr="00147149">
        <w:rPr>
          <w:rFonts w:ascii="Times New Roman" w:hAnsi="Times New Roman" w:cs="Times New Roman"/>
          <w:sz w:val="24"/>
          <w:szCs w:val="24"/>
        </w:rPr>
        <w:t>en 201</w:t>
      </w:r>
      <w:r>
        <w:rPr>
          <w:rFonts w:ascii="Times New Roman" w:hAnsi="Times New Roman" w:cs="Times New Roman"/>
          <w:sz w:val="24"/>
          <w:szCs w:val="24"/>
        </w:rPr>
        <w:t>7</w:t>
      </w:r>
      <w:r w:rsidRPr="00147149">
        <w:rPr>
          <w:rFonts w:ascii="Times New Roman" w:hAnsi="Times New Roman" w:cs="Times New Roman"/>
          <w:sz w:val="24"/>
          <w:szCs w:val="24"/>
        </w:rPr>
        <w:t>,</w:t>
      </w:r>
      <w:r w:rsidR="005D0604">
        <w:rPr>
          <w:rFonts w:ascii="Times New Roman" w:hAnsi="Times New Roman" w:cs="Times New Roman"/>
          <w:sz w:val="24"/>
          <w:szCs w:val="24"/>
        </w:rPr>
        <w:t xml:space="preserve"> </w:t>
      </w:r>
      <w:r>
        <w:rPr>
          <w:rFonts w:ascii="Times New Roman" w:hAnsi="Times New Roman" w:cs="Times New Roman"/>
          <w:sz w:val="24"/>
          <w:szCs w:val="24"/>
        </w:rPr>
        <w:t>1</w:t>
      </w:r>
      <w:r w:rsidR="005D0604">
        <w:rPr>
          <w:rFonts w:ascii="Times New Roman" w:hAnsi="Times New Roman" w:cs="Times New Roman"/>
          <w:sz w:val="24"/>
          <w:szCs w:val="24"/>
        </w:rPr>
        <w:t xml:space="preserve"> </w:t>
      </w:r>
      <w:r>
        <w:rPr>
          <w:rFonts w:ascii="Times New Roman" w:hAnsi="Times New Roman" w:cs="Times New Roman"/>
          <w:sz w:val="24"/>
          <w:szCs w:val="24"/>
        </w:rPr>
        <w:t xml:space="preserve">752 </w:t>
      </w:r>
      <w:r w:rsidRPr="00147149">
        <w:rPr>
          <w:rFonts w:ascii="Times New Roman" w:hAnsi="Times New Roman" w:cs="Times New Roman"/>
          <w:sz w:val="24"/>
          <w:szCs w:val="24"/>
        </w:rPr>
        <w:t>en 201</w:t>
      </w:r>
      <w:r>
        <w:rPr>
          <w:rFonts w:ascii="Times New Roman" w:hAnsi="Times New Roman" w:cs="Times New Roman"/>
          <w:sz w:val="24"/>
          <w:szCs w:val="24"/>
        </w:rPr>
        <w:t>8</w:t>
      </w:r>
      <w:r w:rsidRPr="00147149">
        <w:rPr>
          <w:rFonts w:ascii="Times New Roman" w:hAnsi="Times New Roman" w:cs="Times New Roman"/>
          <w:sz w:val="24"/>
          <w:szCs w:val="24"/>
        </w:rPr>
        <w:t xml:space="preserve"> et </w:t>
      </w:r>
      <w:r>
        <w:rPr>
          <w:rFonts w:ascii="Times New Roman" w:hAnsi="Times New Roman" w:cs="Times New Roman"/>
          <w:sz w:val="24"/>
          <w:szCs w:val="24"/>
        </w:rPr>
        <w:t>1</w:t>
      </w:r>
      <w:r w:rsidR="005D0604">
        <w:rPr>
          <w:rFonts w:ascii="Times New Roman" w:hAnsi="Times New Roman" w:cs="Times New Roman"/>
          <w:sz w:val="24"/>
          <w:szCs w:val="24"/>
        </w:rPr>
        <w:t xml:space="preserve"> </w:t>
      </w:r>
      <w:r>
        <w:rPr>
          <w:rFonts w:ascii="Times New Roman" w:hAnsi="Times New Roman" w:cs="Times New Roman"/>
          <w:sz w:val="24"/>
          <w:szCs w:val="24"/>
        </w:rPr>
        <w:t xml:space="preserve">152 </w:t>
      </w:r>
      <w:r w:rsidRPr="00147149">
        <w:rPr>
          <w:rFonts w:ascii="Times New Roman" w:hAnsi="Times New Roman" w:cs="Times New Roman"/>
          <w:sz w:val="24"/>
          <w:szCs w:val="24"/>
        </w:rPr>
        <w:t>en 201</w:t>
      </w:r>
      <w:r>
        <w:rPr>
          <w:rFonts w:ascii="Times New Roman" w:hAnsi="Times New Roman" w:cs="Times New Roman"/>
          <w:sz w:val="24"/>
          <w:szCs w:val="24"/>
        </w:rPr>
        <w:t>9</w:t>
      </w:r>
      <w:r w:rsidR="00B672CC">
        <w:rPr>
          <w:rFonts w:ascii="Times New Roman" w:hAnsi="Times New Roman" w:cs="Times New Roman"/>
          <w:sz w:val="24"/>
          <w:szCs w:val="24"/>
        </w:rPr>
        <w:t xml:space="preserve">, </w:t>
      </w:r>
      <w:r w:rsidR="00B672CC" w:rsidRPr="00147149">
        <w:rPr>
          <w:rFonts w:ascii="Times New Roman" w:hAnsi="Times New Roman" w:cs="Times New Roman"/>
          <w:sz w:val="24"/>
          <w:szCs w:val="24"/>
        </w:rPr>
        <w:t xml:space="preserve">soit une moyenne annuelle de </w:t>
      </w:r>
      <w:r w:rsidR="00B672CC">
        <w:rPr>
          <w:rFonts w:ascii="Times New Roman" w:hAnsi="Times New Roman" w:cs="Times New Roman"/>
          <w:sz w:val="24"/>
          <w:szCs w:val="24"/>
        </w:rPr>
        <w:t>1 474</w:t>
      </w:r>
      <w:r w:rsidR="00B672CC" w:rsidRPr="00147149">
        <w:rPr>
          <w:rFonts w:ascii="Times New Roman" w:hAnsi="Times New Roman" w:cs="Times New Roman"/>
          <w:sz w:val="24"/>
          <w:szCs w:val="24"/>
        </w:rPr>
        <w:t xml:space="preserve"> recrutement</w:t>
      </w:r>
      <w:r w:rsidR="00B672CC">
        <w:rPr>
          <w:rFonts w:ascii="Times New Roman" w:hAnsi="Times New Roman" w:cs="Times New Roman"/>
          <w:sz w:val="24"/>
          <w:szCs w:val="24"/>
        </w:rPr>
        <w:t>s</w:t>
      </w:r>
      <w:r w:rsidRPr="00147149">
        <w:rPr>
          <w:rFonts w:ascii="Times New Roman" w:hAnsi="Times New Roman" w:cs="Times New Roman"/>
          <w:sz w:val="24"/>
          <w:szCs w:val="24"/>
        </w:rPr>
        <w:t xml:space="preserve">. </w:t>
      </w:r>
      <w:bookmarkEnd w:id="58"/>
      <w:r w:rsidRPr="00147149">
        <w:rPr>
          <w:rFonts w:ascii="Times New Roman" w:hAnsi="Times New Roman" w:cs="Times New Roman"/>
          <w:sz w:val="24"/>
          <w:szCs w:val="24"/>
        </w:rPr>
        <w:t xml:space="preserve">Une partie des personnes recrutées viennent du dispositif de la formation professionnelle (DFP). </w:t>
      </w:r>
    </w:p>
    <w:p w14:paraId="0A431806" w14:textId="5F8B4A4D" w:rsidR="009F635A" w:rsidRPr="00B36202" w:rsidRDefault="00F721D1" w:rsidP="00B36202">
      <w:pPr>
        <w:pStyle w:val="Lgende"/>
        <w:keepNext/>
        <w:spacing w:line="276" w:lineRule="auto"/>
        <w:jc w:val="both"/>
        <w:rPr>
          <w:rFonts w:ascii="Times New Roman" w:hAnsi="Times New Roman" w:cs="Times New Roman"/>
          <w:b w:val="0"/>
          <w:i/>
          <w:iCs/>
          <w:color w:val="auto"/>
          <w:sz w:val="22"/>
          <w:szCs w:val="14"/>
        </w:rPr>
      </w:pPr>
      <w:bookmarkStart w:id="59" w:name="_Toc52875016"/>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11</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Evolutions des recrutements au cours des trois dernières année</w:t>
      </w:r>
      <w:r w:rsidR="005D0604" w:rsidRPr="00B36202">
        <w:rPr>
          <w:rFonts w:ascii="Times New Roman" w:hAnsi="Times New Roman" w:cs="Times New Roman"/>
          <w:b w:val="0"/>
          <w:i/>
          <w:iCs/>
          <w:color w:val="auto"/>
          <w:sz w:val="22"/>
          <w:szCs w:val="14"/>
        </w:rPr>
        <w:t>s</w:t>
      </w:r>
      <w:bookmarkEnd w:id="59"/>
    </w:p>
    <w:p w14:paraId="30F2EB03" w14:textId="672B2AAD" w:rsidR="00912EC0" w:rsidRPr="00147149" w:rsidRDefault="00515958" w:rsidP="00B06070">
      <w:pPr>
        <w:pStyle w:val="Lgende"/>
        <w:spacing w:after="0" w:line="276" w:lineRule="auto"/>
        <w:rPr>
          <w:rFonts w:ascii="Times New Roman" w:hAnsi="Times New Roman" w:cs="Times New Roman"/>
        </w:rPr>
      </w:pPr>
      <w:r>
        <w:rPr>
          <w:noProof/>
          <w:lang w:eastAsia="fr-FR"/>
          <w14:cntxtAlts/>
        </w:rPr>
        <w:drawing>
          <wp:inline distT="0" distB="0" distL="0" distR="0" wp14:anchorId="7E111665" wp14:editId="256EAEB5">
            <wp:extent cx="6581775" cy="3609975"/>
            <wp:effectExtent l="0" t="0" r="9525" b="9525"/>
            <wp:docPr id="43" name="Graphique 43">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0214BEF3-E525-4A09-8A16-6C145F66F1B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22EB212" w14:textId="06D69213" w:rsidR="00912EC0" w:rsidRPr="00147149" w:rsidRDefault="00912EC0" w:rsidP="00B06070">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2DC7B599" w14:textId="3937423D" w:rsidR="001709B5" w:rsidRDefault="00E63851" w:rsidP="00A05B02">
      <w:pPr>
        <w:spacing w:line="276" w:lineRule="auto"/>
        <w:jc w:val="both"/>
        <w:rPr>
          <w:rFonts w:ascii="Times New Roman" w:hAnsi="Times New Roman" w:cs="Times New Roman"/>
          <w:sz w:val="24"/>
          <w:szCs w:val="20"/>
        </w:rPr>
      </w:pPr>
      <w:r w:rsidRPr="00147149">
        <w:rPr>
          <w:rFonts w:ascii="Times New Roman" w:hAnsi="Times New Roman" w:cs="Times New Roman"/>
          <w:sz w:val="24"/>
          <w:szCs w:val="20"/>
        </w:rPr>
        <w:t>Ce graphique nous révèle</w:t>
      </w:r>
      <w:r>
        <w:rPr>
          <w:rFonts w:ascii="Times New Roman" w:hAnsi="Times New Roman" w:cs="Times New Roman"/>
          <w:sz w:val="24"/>
          <w:szCs w:val="20"/>
        </w:rPr>
        <w:t xml:space="preserve"> </w:t>
      </w:r>
      <w:r w:rsidR="00C54450">
        <w:rPr>
          <w:rFonts w:ascii="Times New Roman" w:hAnsi="Times New Roman" w:cs="Times New Roman"/>
          <w:sz w:val="24"/>
          <w:szCs w:val="20"/>
        </w:rPr>
        <w:t xml:space="preserve">que </w:t>
      </w:r>
      <w:r>
        <w:rPr>
          <w:rFonts w:ascii="Times New Roman" w:hAnsi="Times New Roman" w:cs="Times New Roman"/>
          <w:sz w:val="24"/>
          <w:szCs w:val="20"/>
        </w:rPr>
        <w:t xml:space="preserve">de </w:t>
      </w:r>
      <w:r w:rsidRPr="00147149">
        <w:rPr>
          <w:rFonts w:ascii="Times New Roman" w:hAnsi="Times New Roman" w:cs="Times New Roman"/>
          <w:sz w:val="24"/>
          <w:szCs w:val="20"/>
        </w:rPr>
        <w:t>201</w:t>
      </w:r>
      <w:r>
        <w:rPr>
          <w:rFonts w:ascii="Times New Roman" w:hAnsi="Times New Roman" w:cs="Times New Roman"/>
          <w:sz w:val="24"/>
          <w:szCs w:val="20"/>
        </w:rPr>
        <w:t>7 à 2019</w:t>
      </w:r>
      <w:r w:rsidRPr="00147149">
        <w:rPr>
          <w:rFonts w:ascii="Times New Roman" w:hAnsi="Times New Roman" w:cs="Times New Roman"/>
          <w:sz w:val="24"/>
          <w:szCs w:val="20"/>
        </w:rPr>
        <w:t xml:space="preserve">, sur les </w:t>
      </w:r>
      <w:r w:rsidR="00C54450">
        <w:rPr>
          <w:rFonts w:ascii="Times New Roman" w:hAnsi="Times New Roman" w:cs="Times New Roman"/>
          <w:sz w:val="24"/>
          <w:szCs w:val="20"/>
        </w:rPr>
        <w:t>4 422</w:t>
      </w:r>
      <w:r w:rsidRPr="00147149">
        <w:rPr>
          <w:rFonts w:ascii="Times New Roman" w:hAnsi="Times New Roman" w:cs="Times New Roman"/>
          <w:sz w:val="24"/>
          <w:szCs w:val="20"/>
        </w:rPr>
        <w:t xml:space="preserve"> recrues, </w:t>
      </w:r>
      <w:bookmarkStart w:id="60" w:name="_Hlk52792062"/>
      <w:r w:rsidRPr="00147149">
        <w:rPr>
          <w:rFonts w:ascii="Times New Roman" w:hAnsi="Times New Roman" w:cs="Times New Roman"/>
          <w:sz w:val="24"/>
          <w:szCs w:val="20"/>
        </w:rPr>
        <w:t>seulement</w:t>
      </w:r>
      <w:r>
        <w:rPr>
          <w:rFonts w:ascii="Times New Roman" w:hAnsi="Times New Roman" w:cs="Times New Roman"/>
          <w:sz w:val="24"/>
          <w:szCs w:val="20"/>
        </w:rPr>
        <w:t xml:space="preserve"> 3</w:t>
      </w:r>
      <w:r w:rsidR="00C54450">
        <w:rPr>
          <w:rFonts w:ascii="Times New Roman" w:hAnsi="Times New Roman" w:cs="Times New Roman"/>
          <w:sz w:val="24"/>
          <w:szCs w:val="20"/>
        </w:rPr>
        <w:t>5</w:t>
      </w:r>
      <w:r w:rsidRPr="00147149">
        <w:rPr>
          <w:rFonts w:ascii="Times New Roman" w:hAnsi="Times New Roman" w:cs="Times New Roman"/>
          <w:sz w:val="24"/>
          <w:szCs w:val="20"/>
        </w:rPr>
        <w:t>% (</w:t>
      </w:r>
      <w:r w:rsidR="00000451">
        <w:rPr>
          <w:rFonts w:ascii="Times New Roman" w:hAnsi="Times New Roman" w:cs="Times New Roman"/>
          <w:sz w:val="24"/>
          <w:szCs w:val="20"/>
        </w:rPr>
        <w:t>1 550</w:t>
      </w:r>
      <w:r w:rsidRPr="00147149">
        <w:rPr>
          <w:rFonts w:ascii="Times New Roman" w:hAnsi="Times New Roman" w:cs="Times New Roman"/>
          <w:sz w:val="24"/>
          <w:szCs w:val="20"/>
        </w:rPr>
        <w:t>) viennent du DFP</w:t>
      </w:r>
      <w:bookmarkEnd w:id="60"/>
      <w:r w:rsidRPr="00147149">
        <w:rPr>
          <w:rFonts w:ascii="Times New Roman" w:hAnsi="Times New Roman" w:cs="Times New Roman"/>
          <w:sz w:val="24"/>
          <w:szCs w:val="20"/>
        </w:rPr>
        <w:t xml:space="preserve">. Cette minorité des sortants du DFP dans les recrutements </w:t>
      </w:r>
      <w:r w:rsidR="00000451">
        <w:rPr>
          <w:rFonts w:ascii="Times New Roman" w:hAnsi="Times New Roman" w:cs="Times New Roman"/>
          <w:sz w:val="24"/>
          <w:szCs w:val="20"/>
        </w:rPr>
        <w:t xml:space="preserve">est plus remarquable </w:t>
      </w:r>
      <w:r w:rsidRPr="00147149">
        <w:rPr>
          <w:rFonts w:ascii="Times New Roman" w:hAnsi="Times New Roman" w:cs="Times New Roman"/>
          <w:sz w:val="24"/>
          <w:szCs w:val="20"/>
        </w:rPr>
        <w:t>en 201</w:t>
      </w:r>
      <w:r w:rsidR="00262D0A">
        <w:rPr>
          <w:rFonts w:ascii="Times New Roman" w:hAnsi="Times New Roman" w:cs="Times New Roman"/>
          <w:sz w:val="24"/>
          <w:szCs w:val="20"/>
        </w:rPr>
        <w:t>9</w:t>
      </w:r>
      <w:r w:rsidRPr="00147149">
        <w:rPr>
          <w:rFonts w:ascii="Times New Roman" w:hAnsi="Times New Roman" w:cs="Times New Roman"/>
          <w:sz w:val="24"/>
          <w:szCs w:val="20"/>
        </w:rPr>
        <w:t>,</w:t>
      </w:r>
      <w:r w:rsidR="00000451">
        <w:rPr>
          <w:rFonts w:ascii="Times New Roman" w:hAnsi="Times New Roman" w:cs="Times New Roman"/>
          <w:sz w:val="24"/>
          <w:szCs w:val="20"/>
        </w:rPr>
        <w:t xml:space="preserve"> </w:t>
      </w:r>
      <w:r w:rsidRPr="00147149">
        <w:rPr>
          <w:rFonts w:ascii="Times New Roman" w:hAnsi="Times New Roman" w:cs="Times New Roman"/>
          <w:sz w:val="24"/>
          <w:szCs w:val="20"/>
        </w:rPr>
        <w:t xml:space="preserve">car </w:t>
      </w:r>
      <w:r w:rsidR="00000451">
        <w:rPr>
          <w:rFonts w:ascii="Times New Roman" w:hAnsi="Times New Roman" w:cs="Times New Roman"/>
          <w:sz w:val="24"/>
          <w:szCs w:val="20"/>
        </w:rPr>
        <w:t>70</w:t>
      </w:r>
      <w:r w:rsidRPr="00147149">
        <w:rPr>
          <w:rFonts w:ascii="Times New Roman" w:hAnsi="Times New Roman" w:cs="Times New Roman"/>
          <w:sz w:val="24"/>
          <w:szCs w:val="20"/>
        </w:rPr>
        <w:t xml:space="preserve">% des </w:t>
      </w:r>
      <w:r w:rsidRPr="00147149">
        <w:rPr>
          <w:rFonts w:ascii="Times New Roman" w:hAnsi="Times New Roman" w:cs="Times New Roman"/>
          <w:sz w:val="24"/>
          <w:szCs w:val="20"/>
        </w:rPr>
        <w:lastRenderedPageBreak/>
        <w:t xml:space="preserve">recrues des entreprises ne viennent pas </w:t>
      </w:r>
      <w:r w:rsidR="00000451">
        <w:rPr>
          <w:rFonts w:ascii="Times New Roman" w:hAnsi="Times New Roman" w:cs="Times New Roman"/>
          <w:sz w:val="24"/>
          <w:szCs w:val="20"/>
        </w:rPr>
        <w:t xml:space="preserve">du </w:t>
      </w:r>
      <w:r w:rsidRPr="00147149">
        <w:rPr>
          <w:rFonts w:ascii="Times New Roman" w:hAnsi="Times New Roman" w:cs="Times New Roman"/>
          <w:sz w:val="24"/>
          <w:szCs w:val="20"/>
        </w:rPr>
        <w:t>DFP. Cette faible performance du DFP en 201</w:t>
      </w:r>
      <w:r w:rsidR="00000451">
        <w:rPr>
          <w:rFonts w:ascii="Times New Roman" w:hAnsi="Times New Roman" w:cs="Times New Roman"/>
          <w:sz w:val="24"/>
          <w:szCs w:val="20"/>
        </w:rPr>
        <w:t>9</w:t>
      </w:r>
      <w:r w:rsidRPr="00147149">
        <w:rPr>
          <w:rFonts w:ascii="Times New Roman" w:hAnsi="Times New Roman" w:cs="Times New Roman"/>
          <w:sz w:val="24"/>
          <w:szCs w:val="20"/>
        </w:rPr>
        <w:t xml:space="preserve"> s’expliquerait par le fait qu’il y a</w:t>
      </w:r>
      <w:r w:rsidR="009107E9">
        <w:rPr>
          <w:rFonts w:ascii="Times New Roman" w:hAnsi="Times New Roman" w:cs="Times New Roman"/>
          <w:sz w:val="24"/>
          <w:szCs w:val="20"/>
        </w:rPr>
        <w:t xml:space="preserve">vait déjà </w:t>
      </w:r>
      <w:r w:rsidR="007D55DC">
        <w:rPr>
          <w:rFonts w:ascii="Times New Roman" w:hAnsi="Times New Roman" w:cs="Times New Roman"/>
          <w:sz w:val="24"/>
          <w:szCs w:val="20"/>
        </w:rPr>
        <w:t>un capital humain disponible et expérimenté des dernières années</w:t>
      </w:r>
      <w:r w:rsidR="00262D0A">
        <w:rPr>
          <w:rFonts w:ascii="Times New Roman" w:hAnsi="Times New Roman" w:cs="Times New Roman"/>
          <w:sz w:val="24"/>
          <w:szCs w:val="20"/>
        </w:rPr>
        <w:t>.</w:t>
      </w:r>
    </w:p>
    <w:p w14:paraId="2B75156C" w14:textId="705FCB38" w:rsidR="00BB60CD" w:rsidRDefault="00BB60CD" w:rsidP="00A05B02">
      <w:pPr>
        <w:spacing w:line="276" w:lineRule="auto"/>
        <w:jc w:val="both"/>
        <w:rPr>
          <w:rFonts w:ascii="Times New Roman" w:hAnsi="Times New Roman" w:cs="Times New Roman"/>
          <w:bCs/>
          <w:sz w:val="24"/>
          <w:szCs w:val="16"/>
        </w:rPr>
      </w:pPr>
      <w:r>
        <w:rPr>
          <w:rFonts w:ascii="Times New Roman" w:hAnsi="Times New Roman" w:cs="Times New Roman"/>
          <w:sz w:val="24"/>
          <w:szCs w:val="20"/>
        </w:rPr>
        <w:t>Il est nécessaire de compléter cette analyse par une analyse de l’évolution des recrutement</w:t>
      </w:r>
      <w:r w:rsidR="009A654C">
        <w:rPr>
          <w:rFonts w:ascii="Times New Roman" w:hAnsi="Times New Roman" w:cs="Times New Roman"/>
          <w:sz w:val="24"/>
          <w:szCs w:val="20"/>
        </w:rPr>
        <w:t>s</w:t>
      </w:r>
      <w:r>
        <w:rPr>
          <w:rFonts w:ascii="Times New Roman" w:hAnsi="Times New Roman" w:cs="Times New Roman"/>
          <w:sz w:val="24"/>
          <w:szCs w:val="20"/>
        </w:rPr>
        <w:t xml:space="preserve"> des sortants </w:t>
      </w:r>
      <w:r w:rsidR="009A654C">
        <w:rPr>
          <w:rFonts w:ascii="Times New Roman" w:hAnsi="Times New Roman" w:cs="Times New Roman"/>
          <w:sz w:val="24"/>
          <w:szCs w:val="20"/>
        </w:rPr>
        <w:t>du DFP selon</w:t>
      </w:r>
      <w:r>
        <w:rPr>
          <w:rFonts w:ascii="Times New Roman" w:hAnsi="Times New Roman" w:cs="Times New Roman"/>
          <w:sz w:val="24"/>
          <w:szCs w:val="20"/>
        </w:rPr>
        <w:t xml:space="preserve"> les secteurs économiques</w:t>
      </w:r>
      <w:r w:rsidR="00441804">
        <w:rPr>
          <w:rFonts w:ascii="Times New Roman" w:hAnsi="Times New Roman" w:cs="Times New Roman"/>
          <w:sz w:val="24"/>
          <w:szCs w:val="20"/>
        </w:rPr>
        <w:t xml:space="preserve"> pour mieux comprendre cette faible proportion des sortants du DFP dans le recrutement des entreprises</w:t>
      </w:r>
      <w:r w:rsidR="009A654C">
        <w:rPr>
          <w:rFonts w:ascii="Times New Roman" w:hAnsi="Times New Roman" w:cs="Times New Roman"/>
          <w:sz w:val="24"/>
          <w:szCs w:val="20"/>
        </w:rPr>
        <w:t>.</w:t>
      </w:r>
    </w:p>
    <w:p w14:paraId="7BBFEE3C" w14:textId="2038CDAE" w:rsidR="00912EC0" w:rsidRPr="00B36202" w:rsidRDefault="00F721D1" w:rsidP="00B36202">
      <w:pPr>
        <w:pStyle w:val="Lgende"/>
        <w:keepNext/>
        <w:spacing w:line="276" w:lineRule="auto"/>
        <w:jc w:val="both"/>
        <w:rPr>
          <w:rFonts w:ascii="Times New Roman" w:hAnsi="Times New Roman" w:cs="Times New Roman"/>
          <w:b w:val="0"/>
          <w:i/>
          <w:iCs/>
          <w:color w:val="auto"/>
          <w:sz w:val="22"/>
          <w:szCs w:val="14"/>
        </w:rPr>
      </w:pPr>
      <w:bookmarkStart w:id="61" w:name="_Toc52875017"/>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12</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Recrutement</w:t>
      </w:r>
      <w:r w:rsidR="001709B5" w:rsidRPr="00B36202">
        <w:rPr>
          <w:rFonts w:ascii="Times New Roman" w:hAnsi="Times New Roman" w:cs="Times New Roman"/>
          <w:b w:val="0"/>
          <w:i/>
          <w:iCs/>
          <w:color w:val="auto"/>
          <w:sz w:val="22"/>
          <w:szCs w:val="14"/>
        </w:rPr>
        <w:t xml:space="preserve"> des sortants des DFP</w:t>
      </w:r>
      <w:r w:rsidR="00912EC0" w:rsidRPr="00B36202">
        <w:rPr>
          <w:rFonts w:ascii="Times New Roman" w:hAnsi="Times New Roman" w:cs="Times New Roman"/>
          <w:b w:val="0"/>
          <w:i/>
          <w:iCs/>
          <w:color w:val="auto"/>
          <w:sz w:val="22"/>
          <w:szCs w:val="14"/>
        </w:rPr>
        <w:t xml:space="preserve"> au cours des trois dernières années par </w:t>
      </w:r>
      <w:r w:rsidR="00F06828" w:rsidRPr="00B36202">
        <w:rPr>
          <w:rFonts w:ascii="Times New Roman" w:hAnsi="Times New Roman" w:cs="Times New Roman"/>
          <w:b w:val="0"/>
          <w:i/>
          <w:iCs/>
          <w:color w:val="auto"/>
          <w:sz w:val="22"/>
          <w:szCs w:val="14"/>
        </w:rPr>
        <w:t>secteur économique</w:t>
      </w:r>
      <w:bookmarkEnd w:id="61"/>
    </w:p>
    <w:p w14:paraId="0D237EDE" w14:textId="70D6ED85" w:rsidR="00912EC0" w:rsidRPr="00147149" w:rsidRDefault="00BC0B7E" w:rsidP="00B06070">
      <w:pPr>
        <w:spacing w:after="0" w:line="276" w:lineRule="auto"/>
        <w:rPr>
          <w:rFonts w:ascii="Times New Roman" w:hAnsi="Times New Roman" w:cs="Times New Roman"/>
          <w:sz w:val="24"/>
          <w:szCs w:val="24"/>
        </w:rPr>
      </w:pPr>
      <w:r>
        <w:rPr>
          <w:noProof/>
          <w:lang w:eastAsia="fr-FR"/>
          <w14:cntxtAlts/>
        </w:rPr>
        <w:drawing>
          <wp:inline distT="0" distB="0" distL="0" distR="0" wp14:anchorId="0062E847" wp14:editId="4893B7AE">
            <wp:extent cx="6553200" cy="2924175"/>
            <wp:effectExtent l="0" t="0" r="0" b="9525"/>
            <wp:docPr id="16" name="Graphique 16">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4B91CCF6-666F-485B-A279-72373FF40DB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5C6C2EC" w14:textId="20893631" w:rsidR="00912EC0" w:rsidRDefault="00912EC0" w:rsidP="00B06070">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4AF0B51D" w14:textId="2093DECB" w:rsidR="00A05B02" w:rsidRDefault="00A05B02" w:rsidP="000B3FCA">
      <w:pPr>
        <w:spacing w:after="240" w:line="276" w:lineRule="auto"/>
        <w:jc w:val="both"/>
        <w:rPr>
          <w:rFonts w:ascii="Times New Roman" w:hAnsi="Times New Roman" w:cs="Times New Roman"/>
          <w:bCs/>
          <w:sz w:val="24"/>
          <w:szCs w:val="24"/>
        </w:rPr>
      </w:pPr>
      <w:r w:rsidRPr="000B3FCA">
        <w:rPr>
          <w:rFonts w:ascii="Times New Roman" w:hAnsi="Times New Roman" w:cs="Times New Roman"/>
          <w:bCs/>
          <w:sz w:val="24"/>
          <w:szCs w:val="24"/>
        </w:rPr>
        <w:t xml:space="preserve">En observant ce graphique, le secteur économique du </w:t>
      </w:r>
      <w:r w:rsidR="00F00A64">
        <w:rPr>
          <w:rFonts w:ascii="Times New Roman" w:hAnsi="Times New Roman" w:cs="Times New Roman"/>
          <w:bCs/>
          <w:sz w:val="24"/>
          <w:szCs w:val="24"/>
        </w:rPr>
        <w:t>b</w:t>
      </w:r>
      <w:r w:rsidRPr="000B3FCA">
        <w:rPr>
          <w:rFonts w:ascii="Times New Roman" w:hAnsi="Times New Roman" w:cs="Times New Roman"/>
          <w:bCs/>
          <w:sz w:val="24"/>
          <w:szCs w:val="24"/>
        </w:rPr>
        <w:t xml:space="preserve">âtiment est le secteur qui a le plus recruté ces trois dernières </w:t>
      </w:r>
      <w:r w:rsidR="00730AEB">
        <w:rPr>
          <w:rFonts w:ascii="Times New Roman" w:hAnsi="Times New Roman" w:cs="Times New Roman"/>
          <w:bCs/>
          <w:sz w:val="24"/>
          <w:szCs w:val="24"/>
        </w:rPr>
        <w:t xml:space="preserve">années </w:t>
      </w:r>
      <w:r w:rsidRPr="000B3FCA">
        <w:rPr>
          <w:rFonts w:ascii="Times New Roman" w:hAnsi="Times New Roman" w:cs="Times New Roman"/>
          <w:bCs/>
          <w:sz w:val="24"/>
          <w:szCs w:val="24"/>
        </w:rPr>
        <w:t>les sortants des DFP avec respectivement 297 recrues en 2017, 290 en 2018 et 174 en 2019</w:t>
      </w:r>
      <w:r w:rsidR="000B3FCA" w:rsidRPr="000B3FCA">
        <w:rPr>
          <w:rFonts w:ascii="Times New Roman" w:hAnsi="Times New Roman" w:cs="Times New Roman"/>
          <w:bCs/>
          <w:sz w:val="24"/>
          <w:szCs w:val="24"/>
        </w:rPr>
        <w:t>, soit un total de 761 sortants du DFP sur la période.</w:t>
      </w:r>
      <w:r w:rsidRPr="000B3FCA">
        <w:rPr>
          <w:rFonts w:ascii="Times New Roman" w:hAnsi="Times New Roman" w:cs="Times New Roman"/>
          <w:bCs/>
          <w:sz w:val="24"/>
          <w:szCs w:val="24"/>
        </w:rPr>
        <w:t xml:space="preserve"> </w:t>
      </w:r>
      <w:r w:rsidR="000B3FCA" w:rsidRPr="000B3FCA">
        <w:rPr>
          <w:rFonts w:ascii="Times New Roman" w:hAnsi="Times New Roman" w:cs="Times New Roman"/>
          <w:bCs/>
          <w:sz w:val="24"/>
          <w:szCs w:val="24"/>
        </w:rPr>
        <w:t xml:space="preserve">Le secteur économique de l’Artisanat s’est fait remarquer dans le recrutement des sortants du DFP en 2017 avec 86 recrues et </w:t>
      </w:r>
      <w:r w:rsidR="00730AEB">
        <w:rPr>
          <w:rFonts w:ascii="Times New Roman" w:hAnsi="Times New Roman" w:cs="Times New Roman"/>
          <w:bCs/>
          <w:sz w:val="24"/>
          <w:szCs w:val="24"/>
        </w:rPr>
        <w:t xml:space="preserve">en </w:t>
      </w:r>
      <w:r w:rsidR="000B3FCA" w:rsidRPr="000B3FCA">
        <w:rPr>
          <w:rFonts w:ascii="Times New Roman" w:hAnsi="Times New Roman" w:cs="Times New Roman"/>
          <w:bCs/>
          <w:sz w:val="24"/>
          <w:szCs w:val="24"/>
        </w:rPr>
        <w:t>2018 avec 172 individus.</w:t>
      </w:r>
      <w:r w:rsidR="000B3FCA">
        <w:rPr>
          <w:rFonts w:ascii="Times New Roman" w:hAnsi="Times New Roman" w:cs="Times New Roman"/>
          <w:bCs/>
          <w:sz w:val="24"/>
          <w:szCs w:val="24"/>
        </w:rPr>
        <w:t xml:space="preserve"> Quant à l’ébénisterie, le nombre de recrue en 2018 </w:t>
      </w:r>
      <w:r w:rsidR="0042283C">
        <w:rPr>
          <w:rFonts w:ascii="Times New Roman" w:hAnsi="Times New Roman" w:cs="Times New Roman"/>
          <w:bCs/>
          <w:sz w:val="24"/>
          <w:szCs w:val="24"/>
        </w:rPr>
        <w:t>dépasse</w:t>
      </w:r>
      <w:r w:rsidR="000B3FCA">
        <w:rPr>
          <w:rFonts w:ascii="Times New Roman" w:hAnsi="Times New Roman" w:cs="Times New Roman"/>
          <w:bCs/>
          <w:sz w:val="24"/>
          <w:szCs w:val="24"/>
        </w:rPr>
        <w:t xml:space="preserve"> largement la somme des recrues de 2017 et 2019, soit 111 en 2018 contre </w:t>
      </w:r>
      <w:r w:rsidR="0042283C">
        <w:rPr>
          <w:rFonts w:ascii="Times New Roman" w:hAnsi="Times New Roman" w:cs="Times New Roman"/>
          <w:bCs/>
          <w:sz w:val="24"/>
          <w:szCs w:val="24"/>
        </w:rPr>
        <w:t xml:space="preserve">53 en (2017 et 2019). Il est intéressant de mentionner </w:t>
      </w:r>
      <w:r w:rsidR="009A654C">
        <w:rPr>
          <w:rFonts w:ascii="Times New Roman" w:hAnsi="Times New Roman" w:cs="Times New Roman"/>
          <w:bCs/>
          <w:sz w:val="24"/>
          <w:szCs w:val="24"/>
        </w:rPr>
        <w:t>que</w:t>
      </w:r>
      <w:r w:rsidR="0042283C">
        <w:rPr>
          <w:rFonts w:ascii="Times New Roman" w:hAnsi="Times New Roman" w:cs="Times New Roman"/>
          <w:bCs/>
          <w:sz w:val="24"/>
          <w:szCs w:val="24"/>
        </w:rPr>
        <w:t xml:space="preserve"> le secteur économique de la </w:t>
      </w:r>
      <w:r w:rsidR="00F00A64">
        <w:rPr>
          <w:rFonts w:ascii="Times New Roman" w:hAnsi="Times New Roman" w:cs="Times New Roman"/>
          <w:bCs/>
          <w:sz w:val="24"/>
          <w:szCs w:val="24"/>
        </w:rPr>
        <w:t>r</w:t>
      </w:r>
      <w:r w:rsidR="0042283C">
        <w:rPr>
          <w:rFonts w:ascii="Times New Roman" w:hAnsi="Times New Roman" w:cs="Times New Roman"/>
          <w:bCs/>
          <w:sz w:val="24"/>
          <w:szCs w:val="24"/>
        </w:rPr>
        <w:t xml:space="preserve">estauration </w:t>
      </w:r>
      <w:r w:rsidR="00F00A64">
        <w:rPr>
          <w:rFonts w:ascii="Times New Roman" w:hAnsi="Times New Roman" w:cs="Times New Roman"/>
          <w:bCs/>
          <w:sz w:val="24"/>
          <w:szCs w:val="24"/>
        </w:rPr>
        <w:t xml:space="preserve">a </w:t>
      </w:r>
      <w:r w:rsidR="0042283C">
        <w:rPr>
          <w:rFonts w:ascii="Times New Roman" w:hAnsi="Times New Roman" w:cs="Times New Roman"/>
          <w:bCs/>
          <w:sz w:val="24"/>
          <w:szCs w:val="24"/>
        </w:rPr>
        <w:t>emplo</w:t>
      </w:r>
      <w:r w:rsidR="00F00A64">
        <w:rPr>
          <w:rFonts w:ascii="Times New Roman" w:hAnsi="Times New Roman" w:cs="Times New Roman"/>
          <w:bCs/>
          <w:sz w:val="24"/>
          <w:szCs w:val="24"/>
        </w:rPr>
        <w:t>yé</w:t>
      </w:r>
      <w:r w:rsidR="0042283C">
        <w:rPr>
          <w:rFonts w:ascii="Times New Roman" w:hAnsi="Times New Roman" w:cs="Times New Roman"/>
          <w:bCs/>
          <w:sz w:val="24"/>
          <w:szCs w:val="24"/>
        </w:rPr>
        <w:t xml:space="preserve"> au moins 50 sortants des DFP</w:t>
      </w:r>
      <w:r w:rsidR="00F00A64">
        <w:rPr>
          <w:rFonts w:ascii="Times New Roman" w:hAnsi="Times New Roman" w:cs="Times New Roman"/>
          <w:bCs/>
          <w:sz w:val="24"/>
          <w:szCs w:val="24"/>
        </w:rPr>
        <w:t xml:space="preserve">, par an durant les trois dernières années et </w:t>
      </w:r>
      <w:r w:rsidR="0042283C">
        <w:rPr>
          <w:rFonts w:ascii="Times New Roman" w:hAnsi="Times New Roman" w:cs="Times New Roman"/>
          <w:bCs/>
          <w:sz w:val="24"/>
          <w:szCs w:val="24"/>
        </w:rPr>
        <w:t xml:space="preserve">seul le secteur </w:t>
      </w:r>
      <w:r w:rsidR="00F00A64">
        <w:rPr>
          <w:rFonts w:ascii="Times New Roman" w:hAnsi="Times New Roman" w:cs="Times New Roman"/>
          <w:bCs/>
          <w:sz w:val="24"/>
          <w:szCs w:val="24"/>
        </w:rPr>
        <w:t>du b</w:t>
      </w:r>
      <w:r w:rsidR="0042283C">
        <w:rPr>
          <w:rFonts w:ascii="Times New Roman" w:hAnsi="Times New Roman" w:cs="Times New Roman"/>
          <w:bCs/>
          <w:sz w:val="24"/>
          <w:szCs w:val="24"/>
        </w:rPr>
        <w:t>âtiment a fait mieux sur l</w:t>
      </w:r>
      <w:r w:rsidR="009A654C">
        <w:rPr>
          <w:rFonts w:ascii="Times New Roman" w:hAnsi="Times New Roman" w:cs="Times New Roman"/>
          <w:bCs/>
          <w:sz w:val="24"/>
          <w:szCs w:val="24"/>
        </w:rPr>
        <w:t>es trois dernières années.</w:t>
      </w:r>
    </w:p>
    <w:p w14:paraId="53CE1883" w14:textId="5D1536B3" w:rsidR="00420581" w:rsidRDefault="00390850" w:rsidP="000B3FCA">
      <w:pPr>
        <w:spacing w:after="24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A l’exception du secteur économique du </w:t>
      </w:r>
      <w:r w:rsidR="00032111">
        <w:rPr>
          <w:rFonts w:ascii="Times New Roman" w:hAnsi="Times New Roman" w:cs="Times New Roman"/>
          <w:bCs/>
          <w:sz w:val="24"/>
          <w:szCs w:val="24"/>
        </w:rPr>
        <w:t>b</w:t>
      </w:r>
      <w:r>
        <w:rPr>
          <w:rFonts w:ascii="Times New Roman" w:hAnsi="Times New Roman" w:cs="Times New Roman"/>
          <w:bCs/>
          <w:sz w:val="24"/>
          <w:szCs w:val="24"/>
        </w:rPr>
        <w:t>âtiment, les employeurs de</w:t>
      </w:r>
      <w:r w:rsidR="00032111">
        <w:rPr>
          <w:rFonts w:ascii="Times New Roman" w:hAnsi="Times New Roman" w:cs="Times New Roman"/>
          <w:bCs/>
          <w:sz w:val="24"/>
          <w:szCs w:val="24"/>
        </w:rPr>
        <w:t xml:space="preserve"> tous</w:t>
      </w:r>
      <w:r>
        <w:rPr>
          <w:rFonts w:ascii="Times New Roman" w:hAnsi="Times New Roman" w:cs="Times New Roman"/>
          <w:bCs/>
          <w:sz w:val="24"/>
          <w:szCs w:val="24"/>
        </w:rPr>
        <w:t xml:space="preserve"> </w:t>
      </w:r>
      <w:r w:rsidR="00032111">
        <w:rPr>
          <w:rFonts w:ascii="Times New Roman" w:hAnsi="Times New Roman" w:cs="Times New Roman"/>
          <w:bCs/>
          <w:sz w:val="24"/>
          <w:szCs w:val="24"/>
        </w:rPr>
        <w:t xml:space="preserve">les </w:t>
      </w:r>
      <w:r>
        <w:rPr>
          <w:rFonts w:ascii="Times New Roman" w:hAnsi="Times New Roman" w:cs="Times New Roman"/>
          <w:bCs/>
          <w:sz w:val="24"/>
          <w:szCs w:val="24"/>
        </w:rPr>
        <w:t>autres secteurs semblent être moins intéressé</w:t>
      </w:r>
      <w:r w:rsidR="00032111">
        <w:rPr>
          <w:rFonts w:ascii="Times New Roman" w:hAnsi="Times New Roman" w:cs="Times New Roman"/>
          <w:bCs/>
          <w:sz w:val="24"/>
          <w:szCs w:val="24"/>
        </w:rPr>
        <w:t>s</w:t>
      </w:r>
      <w:r>
        <w:rPr>
          <w:rFonts w:ascii="Times New Roman" w:hAnsi="Times New Roman" w:cs="Times New Roman"/>
          <w:bCs/>
          <w:sz w:val="24"/>
          <w:szCs w:val="24"/>
        </w:rPr>
        <w:t xml:space="preserve"> par les services des sortants du DFP. </w:t>
      </w:r>
      <w:r w:rsidR="00441804">
        <w:rPr>
          <w:rFonts w:ascii="Times New Roman" w:hAnsi="Times New Roman" w:cs="Times New Roman"/>
          <w:bCs/>
          <w:sz w:val="24"/>
          <w:szCs w:val="24"/>
        </w:rPr>
        <w:t>Pour</w:t>
      </w:r>
      <w:r>
        <w:rPr>
          <w:rFonts w:ascii="Times New Roman" w:hAnsi="Times New Roman" w:cs="Times New Roman"/>
          <w:bCs/>
          <w:sz w:val="24"/>
          <w:szCs w:val="24"/>
        </w:rPr>
        <w:t xml:space="preserve"> comprendre</w:t>
      </w:r>
      <w:r w:rsidR="00495566">
        <w:rPr>
          <w:rFonts w:ascii="Times New Roman" w:hAnsi="Times New Roman" w:cs="Times New Roman"/>
          <w:bCs/>
          <w:sz w:val="24"/>
          <w:szCs w:val="24"/>
        </w:rPr>
        <w:t xml:space="preserve"> </w:t>
      </w:r>
      <w:r>
        <w:rPr>
          <w:rFonts w:ascii="Times New Roman" w:hAnsi="Times New Roman" w:cs="Times New Roman"/>
          <w:bCs/>
          <w:sz w:val="24"/>
          <w:szCs w:val="24"/>
        </w:rPr>
        <w:t>ce désintérêt à l’</w:t>
      </w:r>
      <w:r w:rsidR="00495566">
        <w:rPr>
          <w:rFonts w:ascii="Times New Roman" w:hAnsi="Times New Roman" w:cs="Times New Roman"/>
          <w:bCs/>
          <w:sz w:val="24"/>
          <w:szCs w:val="24"/>
        </w:rPr>
        <w:t>égard</w:t>
      </w:r>
      <w:r>
        <w:rPr>
          <w:rFonts w:ascii="Times New Roman" w:hAnsi="Times New Roman" w:cs="Times New Roman"/>
          <w:bCs/>
          <w:sz w:val="24"/>
          <w:szCs w:val="24"/>
        </w:rPr>
        <w:t xml:space="preserve"> des sortants du DFP</w:t>
      </w:r>
      <w:r w:rsidR="00441804">
        <w:rPr>
          <w:rFonts w:ascii="Times New Roman" w:hAnsi="Times New Roman" w:cs="Times New Roman"/>
          <w:bCs/>
          <w:sz w:val="24"/>
          <w:szCs w:val="24"/>
        </w:rPr>
        <w:t xml:space="preserve">, il serait </w:t>
      </w:r>
      <w:r w:rsidR="001F1AEA">
        <w:rPr>
          <w:rFonts w:ascii="Times New Roman" w:hAnsi="Times New Roman" w:cs="Times New Roman"/>
          <w:bCs/>
          <w:sz w:val="24"/>
          <w:szCs w:val="24"/>
        </w:rPr>
        <w:t xml:space="preserve">important de connaitre </w:t>
      </w:r>
      <w:r w:rsidR="00495566">
        <w:rPr>
          <w:rFonts w:ascii="Times New Roman" w:hAnsi="Times New Roman" w:cs="Times New Roman"/>
          <w:bCs/>
          <w:sz w:val="24"/>
          <w:szCs w:val="24"/>
        </w:rPr>
        <w:t xml:space="preserve">aussi </w:t>
      </w:r>
      <w:r w:rsidR="001F1AEA">
        <w:rPr>
          <w:rFonts w:ascii="Times New Roman" w:hAnsi="Times New Roman" w:cs="Times New Roman"/>
          <w:bCs/>
          <w:sz w:val="24"/>
          <w:szCs w:val="24"/>
        </w:rPr>
        <w:t xml:space="preserve">les types d’entreprise qui </w:t>
      </w:r>
      <w:r w:rsidR="00495566">
        <w:rPr>
          <w:rFonts w:ascii="Times New Roman" w:hAnsi="Times New Roman" w:cs="Times New Roman"/>
          <w:bCs/>
          <w:sz w:val="24"/>
          <w:szCs w:val="24"/>
        </w:rPr>
        <w:t>s’intéressent aux recrutements</w:t>
      </w:r>
      <w:r w:rsidR="001F1AEA">
        <w:rPr>
          <w:rFonts w:ascii="Times New Roman" w:hAnsi="Times New Roman" w:cs="Times New Roman"/>
          <w:bCs/>
          <w:sz w:val="24"/>
          <w:szCs w:val="24"/>
        </w:rPr>
        <w:t xml:space="preserve"> </w:t>
      </w:r>
      <w:r w:rsidR="00495566">
        <w:rPr>
          <w:rFonts w:ascii="Times New Roman" w:hAnsi="Times New Roman" w:cs="Times New Roman"/>
          <w:bCs/>
          <w:sz w:val="24"/>
          <w:szCs w:val="24"/>
        </w:rPr>
        <w:t>d</w:t>
      </w:r>
      <w:r w:rsidR="001F1AEA">
        <w:rPr>
          <w:rFonts w:ascii="Times New Roman" w:hAnsi="Times New Roman" w:cs="Times New Roman"/>
          <w:bCs/>
          <w:sz w:val="24"/>
          <w:szCs w:val="24"/>
        </w:rPr>
        <w:t>es sortants du DFP</w:t>
      </w:r>
      <w:r w:rsidR="00730AEB">
        <w:rPr>
          <w:rFonts w:ascii="Times New Roman" w:hAnsi="Times New Roman" w:cs="Times New Roman"/>
          <w:bCs/>
          <w:sz w:val="24"/>
          <w:szCs w:val="24"/>
        </w:rPr>
        <w:t xml:space="preserve">. Le graphique ci-dessous donne un aperçu </w:t>
      </w:r>
      <w:r w:rsidR="00692F8D">
        <w:rPr>
          <w:rFonts w:ascii="Times New Roman" w:hAnsi="Times New Roman" w:cs="Times New Roman"/>
          <w:bCs/>
          <w:sz w:val="24"/>
          <w:szCs w:val="24"/>
        </w:rPr>
        <w:t>des recrutements</w:t>
      </w:r>
      <w:r w:rsidR="00730AEB">
        <w:rPr>
          <w:rFonts w:ascii="Times New Roman" w:hAnsi="Times New Roman" w:cs="Times New Roman"/>
          <w:bCs/>
          <w:sz w:val="24"/>
          <w:szCs w:val="24"/>
        </w:rPr>
        <w:t xml:space="preserve"> des sortants des DFP au cours des trois dernières</w:t>
      </w:r>
      <w:r w:rsidR="001F1AEA">
        <w:rPr>
          <w:rFonts w:ascii="Times New Roman" w:hAnsi="Times New Roman" w:cs="Times New Roman"/>
          <w:bCs/>
          <w:sz w:val="24"/>
          <w:szCs w:val="24"/>
        </w:rPr>
        <w:t xml:space="preserve"> par taille d’entreprise</w:t>
      </w:r>
      <w:r w:rsidR="00692F8D">
        <w:rPr>
          <w:rFonts w:ascii="Times New Roman" w:hAnsi="Times New Roman" w:cs="Times New Roman"/>
          <w:bCs/>
          <w:sz w:val="24"/>
          <w:szCs w:val="24"/>
        </w:rPr>
        <w:t>.</w:t>
      </w:r>
      <w:r w:rsidR="00730AEB">
        <w:rPr>
          <w:rFonts w:ascii="Times New Roman" w:hAnsi="Times New Roman" w:cs="Times New Roman"/>
          <w:bCs/>
          <w:sz w:val="24"/>
          <w:szCs w:val="24"/>
        </w:rPr>
        <w:t xml:space="preserve"> </w:t>
      </w:r>
    </w:p>
    <w:p w14:paraId="0E05E3D4" w14:textId="68EB3415" w:rsidR="00730AEB" w:rsidRPr="00420581" w:rsidRDefault="00420581" w:rsidP="00420581">
      <w:pPr>
        <w:spacing w:before="100" w:after="200" w:line="276" w:lineRule="auto"/>
        <w:rPr>
          <w:rFonts w:ascii="Times New Roman" w:hAnsi="Times New Roman" w:cs="Times New Roman"/>
          <w:bCs/>
          <w:sz w:val="24"/>
          <w:szCs w:val="24"/>
        </w:rPr>
      </w:pPr>
      <w:r>
        <w:rPr>
          <w:rFonts w:ascii="Times New Roman" w:hAnsi="Times New Roman" w:cs="Times New Roman"/>
          <w:bCs/>
          <w:sz w:val="24"/>
          <w:szCs w:val="24"/>
        </w:rPr>
        <w:br w:type="page"/>
      </w:r>
    </w:p>
    <w:p w14:paraId="5F0BFF33" w14:textId="6D0EB127" w:rsidR="00912EC0" w:rsidRPr="00B36202" w:rsidRDefault="00F721D1" w:rsidP="00B36202">
      <w:pPr>
        <w:pStyle w:val="Lgende"/>
        <w:keepNext/>
        <w:spacing w:line="276" w:lineRule="auto"/>
        <w:jc w:val="both"/>
        <w:rPr>
          <w:rFonts w:ascii="Times New Roman" w:hAnsi="Times New Roman" w:cs="Times New Roman"/>
          <w:b w:val="0"/>
          <w:i/>
          <w:iCs/>
          <w:color w:val="auto"/>
          <w:sz w:val="22"/>
          <w:szCs w:val="14"/>
        </w:rPr>
      </w:pPr>
      <w:bookmarkStart w:id="62" w:name="_Toc52875018"/>
      <w:r w:rsidRPr="00B36202">
        <w:rPr>
          <w:rFonts w:ascii="Times New Roman" w:hAnsi="Times New Roman" w:cs="Times New Roman"/>
          <w:b w:val="0"/>
          <w:i/>
          <w:iCs/>
          <w:color w:val="auto"/>
          <w:sz w:val="22"/>
          <w:szCs w:val="14"/>
        </w:rPr>
        <w:lastRenderedPageBreak/>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13</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C402E0" w:rsidRPr="00B36202">
        <w:rPr>
          <w:rFonts w:ascii="Times New Roman" w:hAnsi="Times New Roman" w:cs="Times New Roman"/>
          <w:b w:val="0"/>
          <w:i/>
          <w:iCs/>
          <w:color w:val="auto"/>
          <w:sz w:val="22"/>
          <w:szCs w:val="14"/>
        </w:rPr>
        <w:t xml:space="preserve">Recrutement des sortants des DFP </w:t>
      </w:r>
      <w:r w:rsidR="00912EC0" w:rsidRPr="00B36202">
        <w:rPr>
          <w:rFonts w:ascii="Times New Roman" w:hAnsi="Times New Roman" w:cs="Times New Roman"/>
          <w:b w:val="0"/>
          <w:i/>
          <w:iCs/>
          <w:color w:val="auto"/>
          <w:sz w:val="22"/>
          <w:szCs w:val="14"/>
        </w:rPr>
        <w:t xml:space="preserve">au cours des trois dernières années par </w:t>
      </w:r>
      <w:r w:rsidR="00BC0B7E" w:rsidRPr="00B36202">
        <w:rPr>
          <w:rFonts w:ascii="Times New Roman" w:hAnsi="Times New Roman" w:cs="Times New Roman"/>
          <w:b w:val="0"/>
          <w:i/>
          <w:iCs/>
          <w:color w:val="auto"/>
          <w:sz w:val="22"/>
          <w:szCs w:val="14"/>
        </w:rPr>
        <w:t>taille d’entreprise</w:t>
      </w:r>
      <w:bookmarkEnd w:id="62"/>
    </w:p>
    <w:p w14:paraId="6A4A3E70" w14:textId="04500C58" w:rsidR="00912EC0" w:rsidRPr="00147149" w:rsidRDefault="00BC0B7E" w:rsidP="00B06070">
      <w:pPr>
        <w:spacing w:after="0" w:line="276" w:lineRule="auto"/>
        <w:rPr>
          <w:rFonts w:ascii="Times New Roman" w:hAnsi="Times New Roman" w:cs="Times New Roman"/>
        </w:rPr>
      </w:pPr>
      <w:r>
        <w:rPr>
          <w:noProof/>
          <w:lang w:eastAsia="fr-FR"/>
          <w14:cntxtAlts/>
        </w:rPr>
        <w:drawing>
          <wp:inline distT="0" distB="0" distL="0" distR="0" wp14:anchorId="6D9D9CE2" wp14:editId="1C31280E">
            <wp:extent cx="6572250" cy="2714625"/>
            <wp:effectExtent l="0" t="0" r="0" b="9525"/>
            <wp:docPr id="15" name="Graphique 15">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91A0CABD-6933-439A-B053-958989F7A0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D4A32A4" w14:textId="3ADDFACB" w:rsidR="00912EC0" w:rsidRDefault="00912EC0" w:rsidP="00B06070">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081BA6AC" w14:textId="6C95C091" w:rsidR="00823DDE" w:rsidRDefault="00EA7DF5" w:rsidP="001E7B54">
      <w:pPr>
        <w:spacing w:after="240" w:line="276" w:lineRule="auto"/>
        <w:jc w:val="both"/>
        <w:rPr>
          <w:rFonts w:ascii="Times New Roman" w:hAnsi="Times New Roman" w:cs="Times New Roman"/>
          <w:sz w:val="24"/>
          <w:szCs w:val="24"/>
        </w:rPr>
      </w:pPr>
      <w:r w:rsidRPr="001E7B54">
        <w:rPr>
          <w:rFonts w:ascii="Times New Roman" w:hAnsi="Times New Roman" w:cs="Times New Roman"/>
          <w:sz w:val="24"/>
          <w:szCs w:val="24"/>
        </w:rPr>
        <w:t>L’analyse de ce graphique montre que sur toute la période, les moyennes entreprises ont recruté 731 sortants du DFP</w:t>
      </w:r>
      <w:r w:rsidR="00495566">
        <w:rPr>
          <w:rFonts w:ascii="Times New Roman" w:hAnsi="Times New Roman" w:cs="Times New Roman"/>
          <w:sz w:val="24"/>
          <w:szCs w:val="24"/>
        </w:rPr>
        <w:t>, soit le total le plus important sur la période</w:t>
      </w:r>
      <w:r w:rsidR="00183832">
        <w:rPr>
          <w:rFonts w:ascii="Times New Roman" w:hAnsi="Times New Roman" w:cs="Times New Roman"/>
          <w:sz w:val="24"/>
          <w:szCs w:val="24"/>
        </w:rPr>
        <w:t>. Ce recrutement se r</w:t>
      </w:r>
      <w:r w:rsidRPr="001E7B54">
        <w:rPr>
          <w:rFonts w:ascii="Times New Roman" w:hAnsi="Times New Roman" w:cs="Times New Roman"/>
          <w:sz w:val="24"/>
          <w:szCs w:val="24"/>
        </w:rPr>
        <w:t>éparti</w:t>
      </w:r>
      <w:r w:rsidR="00495566">
        <w:rPr>
          <w:rFonts w:ascii="Times New Roman" w:hAnsi="Times New Roman" w:cs="Times New Roman"/>
          <w:sz w:val="24"/>
          <w:szCs w:val="24"/>
        </w:rPr>
        <w:t>t</w:t>
      </w:r>
      <w:r w:rsidRPr="001E7B54">
        <w:rPr>
          <w:rFonts w:ascii="Times New Roman" w:hAnsi="Times New Roman" w:cs="Times New Roman"/>
          <w:sz w:val="24"/>
          <w:szCs w:val="24"/>
        </w:rPr>
        <w:t xml:space="preserve"> comme suit : 297 en 2017, 285 en 2018 et 149 en 2019. En 2018,</w:t>
      </w:r>
      <w:r w:rsidR="001E7B54" w:rsidRPr="001E7B54">
        <w:rPr>
          <w:rFonts w:ascii="Times New Roman" w:hAnsi="Times New Roman" w:cs="Times New Roman"/>
          <w:sz w:val="24"/>
          <w:szCs w:val="24"/>
        </w:rPr>
        <w:t xml:space="preserve"> 141 et 188 recrutements de sortants du DFP a été enregistré</w:t>
      </w:r>
      <w:r w:rsidR="00183832">
        <w:rPr>
          <w:rFonts w:ascii="Times New Roman" w:hAnsi="Times New Roman" w:cs="Times New Roman"/>
          <w:sz w:val="24"/>
          <w:szCs w:val="24"/>
        </w:rPr>
        <w:t xml:space="preserve"> </w:t>
      </w:r>
      <w:r w:rsidR="001E7B54" w:rsidRPr="001E7B54">
        <w:rPr>
          <w:rFonts w:ascii="Times New Roman" w:hAnsi="Times New Roman" w:cs="Times New Roman"/>
          <w:sz w:val="24"/>
          <w:szCs w:val="24"/>
        </w:rPr>
        <w:t xml:space="preserve">respectivement </w:t>
      </w:r>
      <w:r w:rsidR="00183832">
        <w:rPr>
          <w:rFonts w:ascii="Times New Roman" w:hAnsi="Times New Roman" w:cs="Times New Roman"/>
          <w:sz w:val="24"/>
          <w:szCs w:val="24"/>
        </w:rPr>
        <w:t xml:space="preserve">au </w:t>
      </w:r>
      <w:r w:rsidR="001E7B54" w:rsidRPr="001E7B54">
        <w:rPr>
          <w:rFonts w:ascii="Times New Roman" w:hAnsi="Times New Roman" w:cs="Times New Roman"/>
          <w:sz w:val="24"/>
          <w:szCs w:val="24"/>
        </w:rPr>
        <w:t>sein des petites et des grandes entreprises.</w:t>
      </w:r>
      <w:r w:rsidR="001E7B54">
        <w:rPr>
          <w:rFonts w:ascii="Times New Roman" w:hAnsi="Times New Roman" w:cs="Times New Roman"/>
          <w:sz w:val="24"/>
          <w:szCs w:val="24"/>
        </w:rPr>
        <w:t xml:space="preserve"> </w:t>
      </w:r>
      <w:r w:rsidR="00641F3C">
        <w:rPr>
          <w:rFonts w:ascii="Times New Roman" w:hAnsi="Times New Roman" w:cs="Times New Roman"/>
          <w:sz w:val="24"/>
          <w:szCs w:val="24"/>
        </w:rPr>
        <w:t>Par contre en 2017 et 2019, les petites et grandes entreprises ont recruté peu de sortants du DFP.</w:t>
      </w:r>
    </w:p>
    <w:p w14:paraId="1CB33018" w14:textId="163A8B6E" w:rsidR="003B0D3F" w:rsidRDefault="00390850" w:rsidP="00E9085B">
      <w:pPr>
        <w:spacing w:after="240" w:line="276" w:lineRule="auto"/>
        <w:jc w:val="both"/>
        <w:rPr>
          <w:rFonts w:ascii="Times New Roman" w:hAnsi="Times New Roman" w:cs="Times New Roman"/>
          <w:bCs/>
          <w:sz w:val="24"/>
          <w:szCs w:val="16"/>
        </w:rPr>
      </w:pPr>
      <w:r>
        <w:rPr>
          <w:rFonts w:ascii="Times New Roman" w:hAnsi="Times New Roman" w:cs="Times New Roman"/>
          <w:sz w:val="24"/>
          <w:szCs w:val="24"/>
        </w:rPr>
        <w:t xml:space="preserve">En 2018, presque toutes entreprises ont recruté un nombre plus ou moins important des sortants du DFP, il parait </w:t>
      </w:r>
      <w:r w:rsidR="00495566">
        <w:rPr>
          <w:rFonts w:ascii="Times New Roman" w:hAnsi="Times New Roman" w:cs="Times New Roman"/>
          <w:sz w:val="24"/>
          <w:szCs w:val="24"/>
        </w:rPr>
        <w:t xml:space="preserve">nécessaire </w:t>
      </w:r>
      <w:r>
        <w:rPr>
          <w:rFonts w:ascii="Times New Roman" w:hAnsi="Times New Roman" w:cs="Times New Roman"/>
          <w:sz w:val="24"/>
          <w:szCs w:val="24"/>
        </w:rPr>
        <w:t xml:space="preserve">d’affiner l’analyse en </w:t>
      </w:r>
      <w:r w:rsidR="00495566">
        <w:rPr>
          <w:rFonts w:ascii="Times New Roman" w:hAnsi="Times New Roman" w:cs="Times New Roman"/>
          <w:sz w:val="24"/>
          <w:szCs w:val="24"/>
        </w:rPr>
        <w:t>repérant</w:t>
      </w:r>
      <w:r>
        <w:rPr>
          <w:rFonts w:ascii="Times New Roman" w:hAnsi="Times New Roman" w:cs="Times New Roman"/>
          <w:sz w:val="24"/>
          <w:szCs w:val="24"/>
        </w:rPr>
        <w:t xml:space="preserve"> les</w:t>
      </w:r>
      <w:r w:rsidR="00495566">
        <w:rPr>
          <w:rFonts w:ascii="Times New Roman" w:hAnsi="Times New Roman" w:cs="Times New Roman"/>
          <w:sz w:val="24"/>
          <w:szCs w:val="24"/>
        </w:rPr>
        <w:t xml:space="preserve"> localités ayant recruté moins de sortants du DFP. Le graphique suivant présente une cartographie des sortants du DFP recrutés selon leurs localités.</w:t>
      </w:r>
    </w:p>
    <w:p w14:paraId="1C5AC5D3" w14:textId="646121F7" w:rsidR="00816B69" w:rsidRPr="00B36202" w:rsidRDefault="00816B69" w:rsidP="00B36202">
      <w:pPr>
        <w:pStyle w:val="Lgende"/>
        <w:keepNext/>
        <w:spacing w:line="276" w:lineRule="auto"/>
        <w:jc w:val="both"/>
        <w:rPr>
          <w:rFonts w:ascii="Times New Roman" w:hAnsi="Times New Roman" w:cs="Times New Roman"/>
          <w:b w:val="0"/>
          <w:i/>
          <w:iCs/>
          <w:color w:val="auto"/>
          <w:sz w:val="22"/>
          <w:szCs w:val="14"/>
        </w:rPr>
      </w:pPr>
      <w:bookmarkStart w:id="63" w:name="_Toc52875019"/>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14</w:t>
      </w:r>
      <w:r w:rsidRPr="00B36202">
        <w:rPr>
          <w:rFonts w:ascii="Times New Roman" w:hAnsi="Times New Roman" w:cs="Times New Roman"/>
          <w:b w:val="0"/>
          <w:i/>
          <w:iCs/>
          <w:color w:val="auto"/>
          <w:sz w:val="22"/>
          <w:szCs w:val="14"/>
        </w:rPr>
        <w:fldChar w:fldCharType="end"/>
      </w:r>
      <w:r w:rsidRPr="00B36202">
        <w:rPr>
          <w:rFonts w:ascii="Times New Roman" w:hAnsi="Times New Roman" w:cs="Times New Roman"/>
          <w:b w:val="0"/>
          <w:i/>
          <w:iCs/>
          <w:color w:val="auto"/>
          <w:sz w:val="22"/>
          <w:szCs w:val="14"/>
        </w:rPr>
        <w:t xml:space="preserve"> : Recrutement des sortants des DFP au cours des trois dernières années par localités</w:t>
      </w:r>
      <w:bookmarkEnd w:id="63"/>
    </w:p>
    <w:p w14:paraId="79CC6E39" w14:textId="44B75591" w:rsidR="00816B69" w:rsidRDefault="003B0D3F" w:rsidP="00B06070">
      <w:pPr>
        <w:spacing w:after="240" w:line="276" w:lineRule="auto"/>
        <w:rPr>
          <w:rFonts w:ascii="Times New Roman" w:hAnsi="Times New Roman" w:cs="Times New Roman"/>
          <w:sz w:val="20"/>
          <w:szCs w:val="20"/>
        </w:rPr>
      </w:pPr>
      <w:r>
        <w:rPr>
          <w:noProof/>
          <w:lang w:eastAsia="fr-FR"/>
          <w14:cntxtAlts/>
        </w:rPr>
        <w:drawing>
          <wp:inline distT="0" distB="0" distL="0" distR="0" wp14:anchorId="485A78D0" wp14:editId="02E0E802">
            <wp:extent cx="6372225" cy="2743200"/>
            <wp:effectExtent l="76200" t="95250" r="28575" b="38100"/>
            <wp:docPr id="17" name="Graphique 17">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E345A44E-468E-4CB8-AAA7-78991A01EE1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BB8070C" w14:textId="5F03B807" w:rsidR="00816B69" w:rsidRDefault="00816B69" w:rsidP="00816B69">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Pr>
          <w:rFonts w:ascii="Times New Roman" w:hAnsi="Times New Roman" w:cs="Times New Roman"/>
          <w:bCs/>
          <w:sz w:val="20"/>
          <w:szCs w:val="20"/>
        </w:rPr>
        <w:t>ONEF 2020</w:t>
      </w:r>
    </w:p>
    <w:p w14:paraId="342C4EFB" w14:textId="4CD2ABD2" w:rsidR="00E9085B" w:rsidRPr="00147149" w:rsidRDefault="00E9085B" w:rsidP="00E9085B">
      <w:pPr>
        <w:spacing w:line="276" w:lineRule="auto"/>
        <w:jc w:val="both"/>
        <w:rPr>
          <w:rFonts w:ascii="Times New Roman" w:hAnsi="Times New Roman" w:cs="Times New Roman"/>
          <w:sz w:val="28"/>
        </w:rPr>
      </w:pPr>
      <w:r w:rsidRPr="00147149">
        <w:rPr>
          <w:rFonts w:ascii="Times New Roman" w:hAnsi="Times New Roman" w:cs="Times New Roman"/>
          <w:sz w:val="24"/>
        </w:rPr>
        <w:t>L’analyse des recrutements au cours des trois dernières années a montré</w:t>
      </w:r>
      <w:r w:rsidR="009F7614">
        <w:rPr>
          <w:rFonts w:ascii="Times New Roman" w:hAnsi="Times New Roman" w:cs="Times New Roman"/>
          <w:sz w:val="24"/>
        </w:rPr>
        <w:t xml:space="preserve"> que</w:t>
      </w:r>
      <w:r w:rsidRPr="00147149">
        <w:rPr>
          <w:rFonts w:ascii="Times New Roman" w:hAnsi="Times New Roman" w:cs="Times New Roman"/>
          <w:sz w:val="24"/>
        </w:rPr>
        <w:t xml:space="preserve">, ce sont les entreprises établies dans les villes de Ségou et de San qui ont accueilli le plus gros lot. Toutefois, </w:t>
      </w:r>
      <w:r w:rsidR="00FC61DB">
        <w:rPr>
          <w:rFonts w:ascii="Times New Roman" w:hAnsi="Times New Roman" w:cs="Times New Roman"/>
          <w:sz w:val="24"/>
        </w:rPr>
        <w:t xml:space="preserve">ce </w:t>
      </w:r>
      <w:r w:rsidR="009F7614">
        <w:rPr>
          <w:rFonts w:ascii="Times New Roman" w:hAnsi="Times New Roman" w:cs="Times New Roman"/>
          <w:sz w:val="24"/>
        </w:rPr>
        <w:t xml:space="preserve">nombre important de recrues des sortants du DFP </w:t>
      </w:r>
      <w:r w:rsidRPr="00147149">
        <w:rPr>
          <w:rFonts w:ascii="Times New Roman" w:hAnsi="Times New Roman" w:cs="Times New Roman"/>
          <w:sz w:val="24"/>
        </w:rPr>
        <w:t>d</w:t>
      </w:r>
      <w:r w:rsidR="009F7614">
        <w:rPr>
          <w:rFonts w:ascii="Times New Roman" w:hAnsi="Times New Roman" w:cs="Times New Roman"/>
          <w:sz w:val="24"/>
        </w:rPr>
        <w:t xml:space="preserve">ans la ville </w:t>
      </w:r>
      <w:r w:rsidRPr="00147149">
        <w:rPr>
          <w:rFonts w:ascii="Times New Roman" w:hAnsi="Times New Roman" w:cs="Times New Roman"/>
          <w:sz w:val="24"/>
        </w:rPr>
        <w:t xml:space="preserve">San </w:t>
      </w:r>
      <w:r w:rsidR="009F7614">
        <w:rPr>
          <w:rFonts w:ascii="Times New Roman" w:hAnsi="Times New Roman" w:cs="Times New Roman"/>
          <w:sz w:val="24"/>
        </w:rPr>
        <w:t xml:space="preserve">a été </w:t>
      </w:r>
      <w:r w:rsidR="00FC61DB">
        <w:rPr>
          <w:rFonts w:ascii="Times New Roman" w:hAnsi="Times New Roman" w:cs="Times New Roman"/>
          <w:sz w:val="24"/>
        </w:rPr>
        <w:t>boosté par les recrutements</w:t>
      </w:r>
      <w:r w:rsidR="009F7614">
        <w:rPr>
          <w:rFonts w:ascii="Times New Roman" w:hAnsi="Times New Roman" w:cs="Times New Roman"/>
          <w:sz w:val="24"/>
        </w:rPr>
        <w:t xml:space="preserve"> </w:t>
      </w:r>
      <w:r w:rsidR="00FC61DB">
        <w:rPr>
          <w:rFonts w:ascii="Times New Roman" w:hAnsi="Times New Roman" w:cs="Times New Roman"/>
          <w:sz w:val="24"/>
        </w:rPr>
        <w:t>effectués en 2018, soit 85%</w:t>
      </w:r>
      <w:r w:rsidR="009F7614">
        <w:rPr>
          <w:rFonts w:ascii="Times New Roman" w:hAnsi="Times New Roman" w:cs="Times New Roman"/>
          <w:sz w:val="24"/>
        </w:rPr>
        <w:t xml:space="preserve"> des </w:t>
      </w:r>
      <w:r w:rsidR="009F7614">
        <w:rPr>
          <w:rFonts w:ascii="Times New Roman" w:hAnsi="Times New Roman" w:cs="Times New Roman"/>
          <w:sz w:val="24"/>
        </w:rPr>
        <w:lastRenderedPageBreak/>
        <w:t>sortants du DFP recrutés lors des trois dernières années dans la ville.</w:t>
      </w:r>
      <w:r w:rsidRPr="00147149">
        <w:rPr>
          <w:rFonts w:ascii="Times New Roman" w:hAnsi="Times New Roman" w:cs="Times New Roman"/>
          <w:sz w:val="24"/>
        </w:rPr>
        <w:t xml:space="preserve"> </w:t>
      </w:r>
      <w:r w:rsidR="009F7614">
        <w:rPr>
          <w:rFonts w:ascii="Times New Roman" w:hAnsi="Times New Roman" w:cs="Times New Roman"/>
          <w:sz w:val="24"/>
        </w:rPr>
        <w:t xml:space="preserve">Quelle que soit l’année, plus de 240 sortants </w:t>
      </w:r>
      <w:r w:rsidR="0085005E">
        <w:rPr>
          <w:rFonts w:ascii="Times New Roman" w:hAnsi="Times New Roman" w:cs="Times New Roman"/>
          <w:sz w:val="24"/>
        </w:rPr>
        <w:t xml:space="preserve">du DFP </w:t>
      </w:r>
      <w:r w:rsidR="009F7614">
        <w:rPr>
          <w:rFonts w:ascii="Times New Roman" w:hAnsi="Times New Roman" w:cs="Times New Roman"/>
          <w:sz w:val="24"/>
        </w:rPr>
        <w:t xml:space="preserve">ont été recrutés par les entreprises de la ville de Ségou. </w:t>
      </w:r>
      <w:r w:rsidR="0085005E">
        <w:rPr>
          <w:rFonts w:ascii="Times New Roman" w:hAnsi="Times New Roman" w:cs="Times New Roman"/>
          <w:sz w:val="24"/>
        </w:rPr>
        <w:t xml:space="preserve">Contrairement à San, l’année 2017 est l’année la plus importante en termes de recrutement des sortants du DFP, soit 442 personnes recrutées par les entreprises de Ségou. </w:t>
      </w:r>
    </w:p>
    <w:p w14:paraId="2CB7BFCF" w14:textId="1D52FEAD" w:rsidR="00E9085B" w:rsidRPr="003D488F" w:rsidRDefault="008E7D90" w:rsidP="003D488F">
      <w:pPr>
        <w:spacing w:after="240" w:line="276" w:lineRule="auto"/>
        <w:jc w:val="both"/>
        <w:rPr>
          <w:rFonts w:ascii="Times New Roman" w:hAnsi="Times New Roman" w:cs="Times New Roman"/>
          <w:bCs/>
          <w:sz w:val="24"/>
          <w:szCs w:val="24"/>
        </w:rPr>
      </w:pPr>
      <w:r>
        <w:rPr>
          <w:rFonts w:ascii="Times New Roman" w:hAnsi="Times New Roman" w:cs="Times New Roman"/>
          <w:bCs/>
          <w:sz w:val="24"/>
          <w:szCs w:val="24"/>
        </w:rPr>
        <w:t>L</w:t>
      </w:r>
      <w:r w:rsidRPr="003D488F">
        <w:rPr>
          <w:rFonts w:ascii="Times New Roman" w:hAnsi="Times New Roman" w:cs="Times New Roman"/>
          <w:bCs/>
          <w:sz w:val="24"/>
          <w:szCs w:val="24"/>
        </w:rPr>
        <w:t xml:space="preserve">e faible recrutement des sortants du DFP </w:t>
      </w:r>
      <w:r>
        <w:rPr>
          <w:rFonts w:ascii="Times New Roman" w:hAnsi="Times New Roman" w:cs="Times New Roman"/>
          <w:bCs/>
          <w:sz w:val="24"/>
          <w:szCs w:val="24"/>
        </w:rPr>
        <w:t xml:space="preserve">peut s’expliquer par la quantité et la qualité de l’effectif des sortants du DFP disponible sur le marché du travail. Par exemple dans les localités de Ségou et de San dont il y’a une quantité importante de sortants du DFP disponible, on a pu constater que </w:t>
      </w:r>
      <w:r w:rsidR="002E29B8">
        <w:rPr>
          <w:rFonts w:ascii="Times New Roman" w:hAnsi="Times New Roman" w:cs="Times New Roman"/>
          <w:bCs/>
          <w:sz w:val="24"/>
          <w:szCs w:val="24"/>
        </w:rPr>
        <w:t xml:space="preserve">les entreprises de </w:t>
      </w:r>
      <w:r>
        <w:rPr>
          <w:rFonts w:ascii="Times New Roman" w:hAnsi="Times New Roman" w:cs="Times New Roman"/>
          <w:bCs/>
          <w:sz w:val="24"/>
          <w:szCs w:val="24"/>
        </w:rPr>
        <w:t>ces localités sont premières en termes de recrutements de ces sortants</w:t>
      </w:r>
      <w:r w:rsidR="003D488F" w:rsidRPr="003D488F">
        <w:rPr>
          <w:rFonts w:ascii="Times New Roman" w:hAnsi="Times New Roman" w:cs="Times New Roman"/>
          <w:bCs/>
          <w:sz w:val="24"/>
          <w:szCs w:val="24"/>
        </w:rPr>
        <w:t xml:space="preserve">. </w:t>
      </w:r>
      <w:r>
        <w:rPr>
          <w:rFonts w:ascii="Times New Roman" w:hAnsi="Times New Roman" w:cs="Times New Roman"/>
          <w:bCs/>
          <w:sz w:val="24"/>
          <w:szCs w:val="24"/>
        </w:rPr>
        <w:t>Il serait tôt de ti</w:t>
      </w:r>
      <w:r w:rsidR="00316607">
        <w:rPr>
          <w:rFonts w:ascii="Times New Roman" w:hAnsi="Times New Roman" w:cs="Times New Roman"/>
          <w:bCs/>
          <w:sz w:val="24"/>
          <w:szCs w:val="24"/>
        </w:rPr>
        <w:t xml:space="preserve">rer une conclusion, d’autres aspects peuvent expliquer ce faible recrutement tel que le rendement du sortant. Le sous-chapitre suivant sera consacré à l’analyse du rendement des employés.  </w:t>
      </w:r>
    </w:p>
    <w:p w14:paraId="6F96DA1C" w14:textId="59D2946F" w:rsidR="00A459C3" w:rsidRPr="00FC038B" w:rsidRDefault="00A459C3" w:rsidP="00A459C3">
      <w:pPr>
        <w:pStyle w:val="Titre3"/>
        <w:keepNext/>
        <w:keepLines/>
        <w:numPr>
          <w:ilvl w:val="1"/>
          <w:numId w:val="3"/>
        </w:numPr>
        <w:autoSpaceDE/>
        <w:autoSpaceDN/>
        <w:adjustRightInd/>
        <w:spacing w:before="40" w:line="276" w:lineRule="auto"/>
        <w:rPr>
          <w:rFonts w:ascii="Times New Roman" w:hAnsi="Times New Roman" w:cs="Times New Roman"/>
          <w:sz w:val="24"/>
          <w:szCs w:val="20"/>
        </w:rPr>
      </w:pPr>
      <w:bookmarkStart w:id="64" w:name="_Toc52873213"/>
      <w:r w:rsidRPr="00FC038B">
        <w:rPr>
          <w:rFonts w:ascii="Times New Roman" w:hAnsi="Times New Roman" w:cs="Times New Roman"/>
          <w:sz w:val="24"/>
          <w:szCs w:val="20"/>
        </w:rPr>
        <w:t>Analyse du rendement des employés</w:t>
      </w:r>
      <w:bookmarkEnd w:id="64"/>
    </w:p>
    <w:p w14:paraId="7E953BAA" w14:textId="12E6F27E" w:rsidR="008047EF" w:rsidRPr="00F85E18" w:rsidRDefault="00F85E18" w:rsidP="00F85E18">
      <w:pPr>
        <w:jc w:val="both"/>
        <w:rPr>
          <w:rFonts w:ascii="Times New Roman" w:hAnsi="Times New Roman" w:cs="Times New Roman"/>
          <w:bCs/>
          <w:sz w:val="24"/>
          <w:szCs w:val="24"/>
        </w:rPr>
      </w:pPr>
      <w:r w:rsidRPr="00F85E18">
        <w:rPr>
          <w:rFonts w:ascii="Times New Roman" w:hAnsi="Times New Roman" w:cs="Times New Roman"/>
          <w:bCs/>
          <w:sz w:val="24"/>
          <w:szCs w:val="24"/>
        </w:rPr>
        <w:t xml:space="preserve">Pour l’évaluation des employés des entreprises, il a été demandé aux employeurs d’exprimer leur niveau de satisfaction par rapport </w:t>
      </w:r>
      <w:r w:rsidR="001A4F76">
        <w:rPr>
          <w:rFonts w:ascii="Times New Roman" w:hAnsi="Times New Roman" w:cs="Times New Roman"/>
          <w:bCs/>
          <w:sz w:val="24"/>
          <w:szCs w:val="24"/>
        </w:rPr>
        <w:t xml:space="preserve">à </w:t>
      </w:r>
      <w:r w:rsidR="0065239D">
        <w:rPr>
          <w:rFonts w:ascii="Times New Roman" w:hAnsi="Times New Roman" w:cs="Times New Roman"/>
          <w:bCs/>
          <w:sz w:val="24"/>
          <w:szCs w:val="24"/>
        </w:rPr>
        <w:t xml:space="preserve">la performance de leur </w:t>
      </w:r>
      <w:r w:rsidRPr="00F85E18">
        <w:rPr>
          <w:rFonts w:ascii="Times New Roman" w:hAnsi="Times New Roman" w:cs="Times New Roman"/>
          <w:bCs/>
          <w:sz w:val="24"/>
          <w:szCs w:val="24"/>
        </w:rPr>
        <w:t>employé après trois de travail, après six de travail et après un an de travail</w:t>
      </w:r>
      <w:r>
        <w:rPr>
          <w:rFonts w:ascii="Times New Roman" w:hAnsi="Times New Roman" w:cs="Times New Roman"/>
          <w:bCs/>
          <w:sz w:val="24"/>
          <w:szCs w:val="24"/>
        </w:rPr>
        <w:t>.</w:t>
      </w:r>
      <w:r w:rsidR="001A4F76">
        <w:rPr>
          <w:rFonts w:ascii="Times New Roman" w:hAnsi="Times New Roman" w:cs="Times New Roman"/>
          <w:bCs/>
          <w:sz w:val="24"/>
          <w:szCs w:val="24"/>
        </w:rPr>
        <w:t xml:space="preserve"> </w:t>
      </w:r>
      <w:r w:rsidR="0065239D">
        <w:rPr>
          <w:rFonts w:ascii="Times New Roman" w:hAnsi="Times New Roman" w:cs="Times New Roman"/>
          <w:bCs/>
          <w:sz w:val="24"/>
          <w:szCs w:val="24"/>
        </w:rPr>
        <w:t xml:space="preserve">Dans ce sous-chapitre, il sera question d’analyse le niveau de satisfaction des employeurs de différents secteurs économiques par rapport au rendement de leur employé. </w:t>
      </w:r>
      <w:r w:rsidR="00CE2C4A">
        <w:rPr>
          <w:rFonts w:ascii="Times New Roman" w:hAnsi="Times New Roman" w:cs="Times New Roman"/>
          <w:bCs/>
          <w:sz w:val="24"/>
          <w:szCs w:val="24"/>
        </w:rPr>
        <w:t>En effet,</w:t>
      </w:r>
      <w:r w:rsidR="0065239D">
        <w:rPr>
          <w:rFonts w:ascii="Times New Roman" w:hAnsi="Times New Roman" w:cs="Times New Roman"/>
          <w:bCs/>
          <w:sz w:val="24"/>
          <w:szCs w:val="24"/>
        </w:rPr>
        <w:t xml:space="preserve"> le </w:t>
      </w:r>
      <w:r w:rsidR="001A4F76">
        <w:rPr>
          <w:rFonts w:ascii="Times New Roman" w:hAnsi="Times New Roman" w:cs="Times New Roman"/>
          <w:bCs/>
          <w:sz w:val="24"/>
          <w:szCs w:val="24"/>
        </w:rPr>
        <w:t xml:space="preserve">graphique ci-dessous fait l’état de satisfaction </w:t>
      </w:r>
      <w:r w:rsidR="00C925E6">
        <w:rPr>
          <w:rFonts w:ascii="Times New Roman" w:hAnsi="Times New Roman" w:cs="Times New Roman"/>
          <w:bCs/>
          <w:sz w:val="24"/>
          <w:szCs w:val="24"/>
        </w:rPr>
        <w:t>des employeurs</w:t>
      </w:r>
      <w:r w:rsidR="001A4F76">
        <w:rPr>
          <w:rFonts w:ascii="Times New Roman" w:hAnsi="Times New Roman" w:cs="Times New Roman"/>
          <w:bCs/>
          <w:sz w:val="24"/>
          <w:szCs w:val="24"/>
        </w:rPr>
        <w:t xml:space="preserve"> par rapport au rendement des employés.</w:t>
      </w:r>
    </w:p>
    <w:p w14:paraId="0389F841" w14:textId="61586DFB" w:rsidR="00A459C3" w:rsidRPr="00B36202" w:rsidRDefault="00A459C3" w:rsidP="00B36202">
      <w:pPr>
        <w:pStyle w:val="Lgende"/>
        <w:keepNext/>
        <w:spacing w:line="276" w:lineRule="auto"/>
        <w:jc w:val="both"/>
        <w:rPr>
          <w:rFonts w:ascii="Times New Roman" w:hAnsi="Times New Roman" w:cs="Times New Roman"/>
          <w:b w:val="0"/>
          <w:i/>
          <w:iCs/>
          <w:color w:val="auto"/>
          <w:sz w:val="22"/>
          <w:szCs w:val="14"/>
        </w:rPr>
      </w:pPr>
      <w:bookmarkStart w:id="65" w:name="_Toc52875020"/>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15</w:t>
      </w:r>
      <w:r w:rsidRPr="00B36202">
        <w:rPr>
          <w:rFonts w:ascii="Times New Roman" w:hAnsi="Times New Roman" w:cs="Times New Roman"/>
          <w:b w:val="0"/>
          <w:i/>
          <w:iCs/>
          <w:color w:val="auto"/>
          <w:sz w:val="22"/>
          <w:szCs w:val="14"/>
        </w:rPr>
        <w:fldChar w:fldCharType="end"/>
      </w:r>
      <w:r w:rsidRPr="00B36202">
        <w:rPr>
          <w:rFonts w:ascii="Times New Roman" w:hAnsi="Times New Roman" w:cs="Times New Roman"/>
          <w:b w:val="0"/>
          <w:i/>
          <w:iCs/>
          <w:color w:val="auto"/>
          <w:sz w:val="22"/>
          <w:szCs w:val="14"/>
        </w:rPr>
        <w:t xml:space="preserve"> : Satisfaction des employeurs par rapport au rendement des employés</w:t>
      </w:r>
      <w:bookmarkEnd w:id="65"/>
    </w:p>
    <w:p w14:paraId="1917B7F7" w14:textId="5B5434CC" w:rsidR="00346D31" w:rsidRDefault="00346D31" w:rsidP="00A459C3">
      <w:pPr>
        <w:spacing w:after="0" w:line="276" w:lineRule="auto"/>
        <w:rPr>
          <w:rFonts w:ascii="Times New Roman" w:hAnsi="Times New Roman" w:cs="Times New Roman"/>
          <w:bCs/>
          <w:sz w:val="24"/>
          <w:szCs w:val="16"/>
        </w:rPr>
      </w:pPr>
      <w:r>
        <w:rPr>
          <w:noProof/>
          <w:lang w:eastAsia="fr-FR"/>
          <w14:cntxtAlts/>
        </w:rPr>
        <w:drawing>
          <wp:inline distT="0" distB="0" distL="0" distR="0" wp14:anchorId="5D3B7926" wp14:editId="346E2C48">
            <wp:extent cx="6581775" cy="2438400"/>
            <wp:effectExtent l="0" t="0" r="9525" b="0"/>
            <wp:docPr id="32" name="Graphique 32">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D32A848E-8687-4F6A-8B0C-1A1C840F725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6666DE5" w14:textId="77777777" w:rsidR="00346D31" w:rsidRDefault="00346D31" w:rsidP="00346D31">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Pr>
          <w:rFonts w:ascii="Times New Roman" w:hAnsi="Times New Roman" w:cs="Times New Roman"/>
          <w:bCs/>
          <w:sz w:val="20"/>
          <w:szCs w:val="20"/>
        </w:rPr>
        <w:t>ONEF 2020</w:t>
      </w:r>
    </w:p>
    <w:p w14:paraId="12483685" w14:textId="4C909F8E" w:rsidR="00CE16C3" w:rsidRDefault="00C925E6" w:rsidP="007D3786">
      <w:pPr>
        <w:spacing w:before="100" w:after="200" w:line="276" w:lineRule="auto"/>
        <w:jc w:val="both"/>
        <w:rPr>
          <w:rFonts w:ascii="Times New Roman" w:hAnsi="Times New Roman" w:cs="Times New Roman"/>
          <w:bCs/>
          <w:sz w:val="24"/>
          <w:szCs w:val="16"/>
        </w:rPr>
      </w:pPr>
      <w:bookmarkStart w:id="66" w:name="_Hlk52792259"/>
      <w:r>
        <w:rPr>
          <w:rFonts w:ascii="Times New Roman" w:hAnsi="Times New Roman" w:cs="Times New Roman"/>
          <w:bCs/>
          <w:sz w:val="24"/>
          <w:szCs w:val="16"/>
        </w:rPr>
        <w:t xml:space="preserve">L’analyse du rendement des employés montre qu’après </w:t>
      </w:r>
      <w:bookmarkEnd w:id="66"/>
      <w:r w:rsidR="00CA2D31">
        <w:rPr>
          <w:rFonts w:ascii="Times New Roman" w:hAnsi="Times New Roman" w:cs="Times New Roman"/>
          <w:bCs/>
          <w:sz w:val="24"/>
          <w:szCs w:val="16"/>
        </w:rPr>
        <w:t>trois d’activité au sein de l’entreprise,</w:t>
      </w:r>
      <w:r w:rsidR="00CE16C3">
        <w:rPr>
          <w:rFonts w:ascii="Times New Roman" w:hAnsi="Times New Roman" w:cs="Times New Roman"/>
          <w:bCs/>
          <w:sz w:val="24"/>
          <w:szCs w:val="16"/>
        </w:rPr>
        <w:t xml:space="preserve"> </w:t>
      </w:r>
      <w:r w:rsidR="00CA2D31">
        <w:rPr>
          <w:rFonts w:ascii="Times New Roman" w:hAnsi="Times New Roman" w:cs="Times New Roman"/>
          <w:bCs/>
          <w:sz w:val="24"/>
          <w:szCs w:val="16"/>
        </w:rPr>
        <w:t>35,5%</w:t>
      </w:r>
      <w:r w:rsidR="007D3786">
        <w:rPr>
          <w:rFonts w:ascii="Times New Roman" w:hAnsi="Times New Roman" w:cs="Times New Roman"/>
          <w:bCs/>
          <w:sz w:val="24"/>
          <w:szCs w:val="16"/>
        </w:rPr>
        <w:t xml:space="preserve"> des employeurs </w:t>
      </w:r>
      <w:r w:rsidR="00CA2D31">
        <w:rPr>
          <w:rFonts w:ascii="Times New Roman" w:hAnsi="Times New Roman" w:cs="Times New Roman"/>
          <w:bCs/>
          <w:sz w:val="24"/>
          <w:szCs w:val="16"/>
        </w:rPr>
        <w:t xml:space="preserve">sont satisfaits du rendement de leur employé. Il est </w:t>
      </w:r>
      <w:r w:rsidR="007D3786">
        <w:rPr>
          <w:rFonts w:ascii="Times New Roman" w:hAnsi="Times New Roman" w:cs="Times New Roman"/>
          <w:bCs/>
          <w:sz w:val="24"/>
          <w:szCs w:val="16"/>
        </w:rPr>
        <w:t>intéressant</w:t>
      </w:r>
      <w:r w:rsidR="00CA2D31">
        <w:rPr>
          <w:rFonts w:ascii="Times New Roman" w:hAnsi="Times New Roman" w:cs="Times New Roman"/>
          <w:bCs/>
          <w:sz w:val="24"/>
          <w:szCs w:val="16"/>
        </w:rPr>
        <w:t xml:space="preserve"> de mentionner </w:t>
      </w:r>
      <w:r w:rsidR="007D3786">
        <w:rPr>
          <w:rFonts w:ascii="Times New Roman" w:hAnsi="Times New Roman" w:cs="Times New Roman"/>
          <w:bCs/>
          <w:sz w:val="24"/>
          <w:szCs w:val="16"/>
        </w:rPr>
        <w:t>que plus de six employeurs sur dix (61,3</w:t>
      </w:r>
      <w:r w:rsidR="003711DE">
        <w:rPr>
          <w:rFonts w:ascii="Times New Roman" w:hAnsi="Times New Roman" w:cs="Times New Roman"/>
          <w:bCs/>
          <w:sz w:val="24"/>
          <w:szCs w:val="16"/>
        </w:rPr>
        <w:t>%</w:t>
      </w:r>
      <w:r w:rsidR="007D3786">
        <w:rPr>
          <w:rFonts w:ascii="Times New Roman" w:hAnsi="Times New Roman" w:cs="Times New Roman"/>
          <w:bCs/>
          <w:sz w:val="24"/>
          <w:szCs w:val="16"/>
        </w:rPr>
        <w:t>) sont satisfaits de la performance de leur employé après six mois de travail mais cette proportion a peu varié après une année de travail</w:t>
      </w:r>
      <w:bookmarkStart w:id="67" w:name="_Hlk52792281"/>
      <w:r w:rsidR="000A0A6C">
        <w:rPr>
          <w:rFonts w:ascii="Times New Roman" w:hAnsi="Times New Roman" w:cs="Times New Roman"/>
          <w:bCs/>
          <w:sz w:val="24"/>
          <w:szCs w:val="16"/>
        </w:rPr>
        <w:t xml:space="preserve">, </w:t>
      </w:r>
      <w:r w:rsidR="00CE2C4A">
        <w:rPr>
          <w:rFonts w:ascii="Times New Roman" w:hAnsi="Times New Roman" w:cs="Times New Roman"/>
          <w:bCs/>
          <w:sz w:val="24"/>
          <w:szCs w:val="16"/>
        </w:rPr>
        <w:t xml:space="preserve">juste </w:t>
      </w:r>
      <w:r w:rsidR="000A0A6C">
        <w:rPr>
          <w:rFonts w:ascii="Times New Roman" w:hAnsi="Times New Roman" w:cs="Times New Roman"/>
          <w:bCs/>
          <w:sz w:val="24"/>
          <w:szCs w:val="16"/>
        </w:rPr>
        <w:t>74,2% des employeurs estiment qu’ils sont satisfaits de la performance de leur employé.</w:t>
      </w:r>
    </w:p>
    <w:bookmarkEnd w:id="67"/>
    <w:p w14:paraId="487A62D5" w14:textId="0DEA5990" w:rsidR="00287741" w:rsidRDefault="00CE16C3" w:rsidP="007D3786">
      <w:pPr>
        <w:spacing w:before="100" w:after="200" w:line="276" w:lineRule="auto"/>
        <w:jc w:val="both"/>
        <w:rPr>
          <w:rFonts w:ascii="Times New Roman" w:hAnsi="Times New Roman" w:cs="Times New Roman"/>
          <w:bCs/>
          <w:sz w:val="24"/>
          <w:szCs w:val="16"/>
        </w:rPr>
      </w:pPr>
      <w:r>
        <w:rPr>
          <w:rFonts w:ascii="Times New Roman" w:hAnsi="Times New Roman" w:cs="Times New Roman"/>
          <w:bCs/>
          <w:sz w:val="24"/>
          <w:szCs w:val="16"/>
        </w:rPr>
        <w:t xml:space="preserve">On retient de cette analyse qu’après une année de travail des employés, 25,8% des employeurs ne sont pas satisfaits du rendement de leur employé. Pour </w:t>
      </w:r>
      <w:r w:rsidR="00716C72">
        <w:rPr>
          <w:rFonts w:ascii="Times New Roman" w:hAnsi="Times New Roman" w:cs="Times New Roman"/>
          <w:bCs/>
          <w:sz w:val="24"/>
          <w:szCs w:val="16"/>
        </w:rPr>
        <w:t xml:space="preserve">mieux </w:t>
      </w:r>
      <w:r>
        <w:rPr>
          <w:rFonts w:ascii="Times New Roman" w:hAnsi="Times New Roman" w:cs="Times New Roman"/>
          <w:bCs/>
          <w:sz w:val="24"/>
          <w:szCs w:val="16"/>
        </w:rPr>
        <w:t>comprendre l’insatisfaction de certains employeurs</w:t>
      </w:r>
      <w:r w:rsidR="00716C72">
        <w:rPr>
          <w:rFonts w:ascii="Times New Roman" w:hAnsi="Times New Roman" w:cs="Times New Roman"/>
          <w:bCs/>
          <w:sz w:val="24"/>
          <w:szCs w:val="16"/>
        </w:rPr>
        <w:t xml:space="preserve"> après une année de travailler avec leur employé</w:t>
      </w:r>
      <w:r>
        <w:rPr>
          <w:rFonts w:ascii="Times New Roman" w:hAnsi="Times New Roman" w:cs="Times New Roman"/>
          <w:bCs/>
          <w:sz w:val="24"/>
          <w:szCs w:val="16"/>
        </w:rPr>
        <w:t xml:space="preserve">, une analyse </w:t>
      </w:r>
      <w:r w:rsidR="00716C72">
        <w:rPr>
          <w:rFonts w:ascii="Times New Roman" w:hAnsi="Times New Roman" w:cs="Times New Roman"/>
          <w:bCs/>
          <w:sz w:val="24"/>
          <w:szCs w:val="16"/>
        </w:rPr>
        <w:t>d</w:t>
      </w:r>
      <w:r>
        <w:rPr>
          <w:rFonts w:ascii="Times New Roman" w:hAnsi="Times New Roman" w:cs="Times New Roman"/>
          <w:bCs/>
          <w:sz w:val="24"/>
          <w:szCs w:val="16"/>
        </w:rPr>
        <w:t>es secteurs économiques p</w:t>
      </w:r>
      <w:r w:rsidR="00716C72">
        <w:rPr>
          <w:rFonts w:ascii="Times New Roman" w:hAnsi="Times New Roman" w:cs="Times New Roman"/>
          <w:bCs/>
          <w:sz w:val="24"/>
          <w:szCs w:val="16"/>
        </w:rPr>
        <w:t>arait nécessaire</w:t>
      </w:r>
      <w:r>
        <w:rPr>
          <w:rFonts w:ascii="Times New Roman" w:hAnsi="Times New Roman" w:cs="Times New Roman"/>
          <w:bCs/>
          <w:sz w:val="24"/>
          <w:szCs w:val="16"/>
        </w:rPr>
        <w:t xml:space="preserve">. </w:t>
      </w:r>
      <w:r w:rsidR="00716C72">
        <w:rPr>
          <w:rFonts w:ascii="Times New Roman" w:hAnsi="Times New Roman" w:cs="Times New Roman"/>
          <w:bCs/>
          <w:sz w:val="24"/>
          <w:szCs w:val="16"/>
        </w:rPr>
        <w:t xml:space="preserve">Le graphique ci-dessous donne un aperçu du degré de satisfaction des employeurs </w:t>
      </w:r>
      <w:r w:rsidR="001F32A6">
        <w:rPr>
          <w:rFonts w:ascii="Times New Roman" w:hAnsi="Times New Roman" w:cs="Times New Roman"/>
          <w:bCs/>
          <w:sz w:val="24"/>
          <w:szCs w:val="16"/>
        </w:rPr>
        <w:t xml:space="preserve">des différents secteurs économiques </w:t>
      </w:r>
      <w:r w:rsidR="00716C72">
        <w:rPr>
          <w:rFonts w:ascii="Times New Roman" w:hAnsi="Times New Roman" w:cs="Times New Roman"/>
          <w:bCs/>
          <w:sz w:val="24"/>
          <w:szCs w:val="16"/>
        </w:rPr>
        <w:t>par rapport à la performance des employés</w:t>
      </w:r>
      <w:r w:rsidR="001F32A6">
        <w:rPr>
          <w:rFonts w:ascii="Times New Roman" w:hAnsi="Times New Roman" w:cs="Times New Roman"/>
          <w:bCs/>
          <w:sz w:val="24"/>
          <w:szCs w:val="16"/>
        </w:rPr>
        <w:t>.</w:t>
      </w:r>
      <w:r w:rsidR="00287741">
        <w:rPr>
          <w:rFonts w:ascii="Times New Roman" w:hAnsi="Times New Roman" w:cs="Times New Roman"/>
          <w:bCs/>
          <w:sz w:val="24"/>
          <w:szCs w:val="16"/>
        </w:rPr>
        <w:br w:type="page"/>
      </w:r>
    </w:p>
    <w:p w14:paraId="108EA013" w14:textId="77777777" w:rsidR="00346D31" w:rsidRPr="00A459C3" w:rsidRDefault="00346D31" w:rsidP="00A459C3">
      <w:pPr>
        <w:spacing w:after="0" w:line="276" w:lineRule="auto"/>
        <w:rPr>
          <w:rFonts w:ascii="Times New Roman" w:hAnsi="Times New Roman" w:cs="Times New Roman"/>
          <w:bCs/>
          <w:sz w:val="24"/>
          <w:szCs w:val="16"/>
        </w:rPr>
      </w:pPr>
    </w:p>
    <w:p w14:paraId="3DC27C92" w14:textId="462F21D6" w:rsidR="00A459C3" w:rsidRPr="00B36202" w:rsidRDefault="00A459C3" w:rsidP="00B36202">
      <w:pPr>
        <w:pStyle w:val="Lgende"/>
        <w:keepNext/>
        <w:spacing w:line="276" w:lineRule="auto"/>
        <w:jc w:val="both"/>
        <w:rPr>
          <w:rFonts w:ascii="Times New Roman" w:hAnsi="Times New Roman" w:cs="Times New Roman"/>
          <w:b w:val="0"/>
          <w:i/>
          <w:iCs/>
          <w:color w:val="auto"/>
          <w:sz w:val="22"/>
          <w:szCs w:val="14"/>
        </w:rPr>
      </w:pPr>
      <w:bookmarkStart w:id="68" w:name="_Toc52875021"/>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16</w:t>
      </w:r>
      <w:r w:rsidRPr="00B36202">
        <w:rPr>
          <w:rFonts w:ascii="Times New Roman" w:hAnsi="Times New Roman" w:cs="Times New Roman"/>
          <w:b w:val="0"/>
          <w:i/>
          <w:iCs/>
          <w:color w:val="auto"/>
          <w:sz w:val="22"/>
          <w:szCs w:val="14"/>
        </w:rPr>
        <w:fldChar w:fldCharType="end"/>
      </w:r>
      <w:r w:rsidRPr="00B36202">
        <w:rPr>
          <w:rFonts w:ascii="Times New Roman" w:hAnsi="Times New Roman" w:cs="Times New Roman"/>
          <w:b w:val="0"/>
          <w:i/>
          <w:iCs/>
          <w:color w:val="auto"/>
          <w:sz w:val="22"/>
          <w:szCs w:val="14"/>
        </w:rPr>
        <w:t xml:space="preserve"> : Satisfaction des employeurs par rapport au rendement des employés</w:t>
      </w:r>
      <w:r w:rsidR="00211044" w:rsidRPr="00B36202">
        <w:rPr>
          <w:rFonts w:ascii="Times New Roman" w:hAnsi="Times New Roman" w:cs="Times New Roman"/>
          <w:b w:val="0"/>
          <w:i/>
          <w:iCs/>
          <w:color w:val="auto"/>
          <w:sz w:val="22"/>
          <w:szCs w:val="14"/>
        </w:rPr>
        <w:t xml:space="preserve"> selon leurs secteurs économiques</w:t>
      </w:r>
      <w:bookmarkEnd w:id="68"/>
    </w:p>
    <w:p w14:paraId="02A09E24" w14:textId="080E4596" w:rsidR="00816B69" w:rsidRDefault="00287741" w:rsidP="00B06070">
      <w:pPr>
        <w:spacing w:after="240" w:line="276" w:lineRule="auto"/>
        <w:rPr>
          <w:rFonts w:ascii="Times New Roman" w:hAnsi="Times New Roman" w:cs="Times New Roman"/>
          <w:sz w:val="20"/>
          <w:szCs w:val="20"/>
        </w:rPr>
      </w:pPr>
      <w:r>
        <w:rPr>
          <w:noProof/>
          <w:lang w:eastAsia="fr-FR"/>
          <w14:cntxtAlts/>
        </w:rPr>
        <w:drawing>
          <wp:inline distT="0" distB="0" distL="0" distR="0" wp14:anchorId="06B5F375" wp14:editId="48F983DB">
            <wp:extent cx="6572250" cy="2390775"/>
            <wp:effectExtent l="0" t="0" r="0" b="9525"/>
            <wp:docPr id="39" name="Graphique 39">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B7C83D5E-40BE-473A-8DBB-769DC5A27A2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6148A0C" w14:textId="77777777" w:rsidR="00287741" w:rsidRDefault="00287741" w:rsidP="00287741">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Pr>
          <w:rFonts w:ascii="Times New Roman" w:hAnsi="Times New Roman" w:cs="Times New Roman"/>
          <w:bCs/>
          <w:sz w:val="20"/>
          <w:szCs w:val="20"/>
        </w:rPr>
        <w:t>ONEF 2020</w:t>
      </w:r>
    </w:p>
    <w:p w14:paraId="6A123D81" w14:textId="5E05CAF1" w:rsidR="00287741" w:rsidRDefault="001F32A6" w:rsidP="00BF2D74">
      <w:pPr>
        <w:spacing w:after="240" w:line="276" w:lineRule="auto"/>
        <w:jc w:val="both"/>
        <w:rPr>
          <w:rFonts w:ascii="Times New Roman" w:hAnsi="Times New Roman" w:cs="Times New Roman"/>
          <w:sz w:val="24"/>
          <w:szCs w:val="24"/>
        </w:rPr>
      </w:pPr>
      <w:r w:rsidRPr="00AC006E">
        <w:rPr>
          <w:rFonts w:ascii="Times New Roman" w:hAnsi="Times New Roman" w:cs="Times New Roman"/>
          <w:sz w:val="24"/>
          <w:szCs w:val="24"/>
        </w:rPr>
        <w:t xml:space="preserve">L’analyse du rendement des employés par secteurs économiques montre qu’après un an de travail, </w:t>
      </w:r>
      <w:bookmarkStart w:id="69" w:name="_Hlk52792347"/>
      <w:r w:rsidRPr="00AC006E">
        <w:rPr>
          <w:rFonts w:ascii="Times New Roman" w:hAnsi="Times New Roman" w:cs="Times New Roman"/>
          <w:sz w:val="24"/>
          <w:szCs w:val="24"/>
        </w:rPr>
        <w:t>seuls les employeurs du secteur Energie renouvelable sont totalement satisfaits de leur</w:t>
      </w:r>
      <w:r w:rsidR="00AC006E">
        <w:rPr>
          <w:rFonts w:ascii="Times New Roman" w:hAnsi="Times New Roman" w:cs="Times New Roman"/>
          <w:sz w:val="24"/>
          <w:szCs w:val="24"/>
        </w:rPr>
        <w:t xml:space="preserve"> employé</w:t>
      </w:r>
      <w:bookmarkEnd w:id="69"/>
      <w:r w:rsidR="00AC006E">
        <w:rPr>
          <w:rFonts w:ascii="Times New Roman" w:hAnsi="Times New Roman" w:cs="Times New Roman"/>
          <w:sz w:val="24"/>
          <w:szCs w:val="24"/>
        </w:rPr>
        <w:t xml:space="preserve">. En Ebénisterie, 81% des employeurs sont satisfaits </w:t>
      </w:r>
      <w:r w:rsidR="00BF2D74">
        <w:rPr>
          <w:rFonts w:ascii="Times New Roman" w:hAnsi="Times New Roman" w:cs="Times New Roman"/>
          <w:sz w:val="24"/>
          <w:szCs w:val="24"/>
        </w:rPr>
        <w:t xml:space="preserve">de la performance </w:t>
      </w:r>
      <w:r w:rsidR="00AC006E">
        <w:rPr>
          <w:rFonts w:ascii="Times New Roman" w:hAnsi="Times New Roman" w:cs="Times New Roman"/>
          <w:sz w:val="24"/>
          <w:szCs w:val="24"/>
        </w:rPr>
        <w:t>de leur employé</w:t>
      </w:r>
      <w:r w:rsidR="00BF2D74">
        <w:rPr>
          <w:rFonts w:ascii="Times New Roman" w:hAnsi="Times New Roman" w:cs="Times New Roman"/>
          <w:sz w:val="24"/>
          <w:szCs w:val="24"/>
        </w:rPr>
        <w:t xml:space="preserve"> après un an de travail</w:t>
      </w:r>
      <w:r w:rsidR="00AC006E">
        <w:rPr>
          <w:rFonts w:ascii="Times New Roman" w:hAnsi="Times New Roman" w:cs="Times New Roman"/>
          <w:sz w:val="24"/>
          <w:szCs w:val="24"/>
        </w:rPr>
        <w:t xml:space="preserve">. Par contre, après une année de travail, </w:t>
      </w:r>
      <w:r w:rsidR="00BF2D74">
        <w:rPr>
          <w:rFonts w:ascii="Times New Roman" w:hAnsi="Times New Roman" w:cs="Times New Roman"/>
          <w:sz w:val="24"/>
          <w:szCs w:val="24"/>
        </w:rPr>
        <w:t>moins de 74% d</w:t>
      </w:r>
      <w:r w:rsidR="00AC006E">
        <w:rPr>
          <w:rFonts w:ascii="Times New Roman" w:hAnsi="Times New Roman" w:cs="Times New Roman"/>
          <w:sz w:val="24"/>
          <w:szCs w:val="24"/>
        </w:rPr>
        <w:t xml:space="preserve">es employeurs </w:t>
      </w:r>
      <w:r w:rsidR="00BF2D74">
        <w:rPr>
          <w:rFonts w:ascii="Times New Roman" w:hAnsi="Times New Roman" w:cs="Times New Roman"/>
          <w:sz w:val="24"/>
          <w:szCs w:val="24"/>
        </w:rPr>
        <w:t xml:space="preserve">des secteurs économiques de l’Artisanat, du Bâtiment, de la Restauration et Autres secteurs sont satisfaits du rendement de leur employé. En plus, </w:t>
      </w:r>
      <w:bookmarkStart w:id="70" w:name="_Hlk52792450"/>
      <w:r w:rsidR="00BF2D74">
        <w:rPr>
          <w:rFonts w:ascii="Times New Roman" w:hAnsi="Times New Roman" w:cs="Times New Roman"/>
          <w:sz w:val="24"/>
          <w:szCs w:val="24"/>
        </w:rPr>
        <w:t xml:space="preserve">même après une année de travail, moins de 45% des employeurs de la </w:t>
      </w:r>
      <w:r w:rsidR="00AC5EB6">
        <w:rPr>
          <w:rFonts w:ascii="Times New Roman" w:hAnsi="Times New Roman" w:cs="Times New Roman"/>
          <w:sz w:val="24"/>
          <w:szCs w:val="24"/>
        </w:rPr>
        <w:t>r</w:t>
      </w:r>
      <w:r w:rsidR="00BF2D74">
        <w:rPr>
          <w:rFonts w:ascii="Times New Roman" w:hAnsi="Times New Roman" w:cs="Times New Roman"/>
          <w:sz w:val="24"/>
          <w:szCs w:val="24"/>
        </w:rPr>
        <w:t>estauration sont satisfaits de la performance de leur employé</w:t>
      </w:r>
      <w:bookmarkEnd w:id="70"/>
      <w:r w:rsidR="00BF2D74">
        <w:rPr>
          <w:rFonts w:ascii="Times New Roman" w:hAnsi="Times New Roman" w:cs="Times New Roman"/>
          <w:sz w:val="24"/>
          <w:szCs w:val="24"/>
        </w:rPr>
        <w:t>, ils étaient que 11,1% après trois de travail.</w:t>
      </w:r>
    </w:p>
    <w:p w14:paraId="4EB08E7B" w14:textId="4E9A30E5" w:rsidR="009B2A50" w:rsidRDefault="009D4AB5" w:rsidP="00BF2D74">
      <w:pPr>
        <w:spacing w:after="240" w:line="276" w:lineRule="auto"/>
        <w:jc w:val="both"/>
        <w:rPr>
          <w:rFonts w:ascii="Times New Roman" w:hAnsi="Times New Roman" w:cs="Times New Roman"/>
          <w:sz w:val="24"/>
          <w:szCs w:val="24"/>
        </w:rPr>
      </w:pPr>
      <w:r>
        <w:rPr>
          <w:rFonts w:ascii="Times New Roman" w:hAnsi="Times New Roman" w:cs="Times New Roman"/>
          <w:sz w:val="24"/>
          <w:szCs w:val="24"/>
        </w:rPr>
        <w:t>On peut retenir de ces analyses, l’insatisfaction d’un</w:t>
      </w:r>
      <w:r w:rsidR="00AC5EB6">
        <w:rPr>
          <w:rFonts w:ascii="Times New Roman" w:hAnsi="Times New Roman" w:cs="Times New Roman"/>
          <w:sz w:val="24"/>
          <w:szCs w:val="24"/>
        </w:rPr>
        <w:t xml:space="preserve"> nombre non négligeable </w:t>
      </w:r>
      <w:r>
        <w:rPr>
          <w:rFonts w:ascii="Times New Roman" w:hAnsi="Times New Roman" w:cs="Times New Roman"/>
          <w:sz w:val="24"/>
          <w:szCs w:val="24"/>
        </w:rPr>
        <w:t xml:space="preserve">des employeurs après une année de travail. De ce fait un examen de la fréquence de supervision des employés </w:t>
      </w:r>
      <w:r w:rsidR="004002B3">
        <w:rPr>
          <w:rFonts w:ascii="Times New Roman" w:hAnsi="Times New Roman" w:cs="Times New Roman"/>
          <w:sz w:val="24"/>
          <w:szCs w:val="24"/>
        </w:rPr>
        <w:t>peut relever les motifs de cette insatisfaction. Dans le sous-chapitre suivant, il sera analysé la fréquence de supervision des employés</w:t>
      </w:r>
      <w:r w:rsidR="001672B8">
        <w:rPr>
          <w:rFonts w:ascii="Times New Roman" w:hAnsi="Times New Roman" w:cs="Times New Roman"/>
          <w:sz w:val="24"/>
          <w:szCs w:val="24"/>
        </w:rPr>
        <w:t>.</w:t>
      </w:r>
    </w:p>
    <w:p w14:paraId="37CDFBA9" w14:textId="78FD542A" w:rsidR="00211044" w:rsidRPr="00FC038B" w:rsidRDefault="00211044" w:rsidP="00211044">
      <w:pPr>
        <w:pStyle w:val="Titre3"/>
        <w:keepNext/>
        <w:keepLines/>
        <w:numPr>
          <w:ilvl w:val="1"/>
          <w:numId w:val="3"/>
        </w:numPr>
        <w:autoSpaceDE/>
        <w:autoSpaceDN/>
        <w:adjustRightInd/>
        <w:spacing w:before="40" w:line="276" w:lineRule="auto"/>
        <w:rPr>
          <w:rFonts w:ascii="Times New Roman" w:hAnsi="Times New Roman" w:cs="Times New Roman"/>
          <w:sz w:val="24"/>
          <w:szCs w:val="20"/>
        </w:rPr>
      </w:pPr>
      <w:bookmarkStart w:id="71" w:name="_Toc52873214"/>
      <w:r w:rsidRPr="00FC038B">
        <w:rPr>
          <w:rFonts w:ascii="Times New Roman" w:hAnsi="Times New Roman" w:cs="Times New Roman"/>
          <w:sz w:val="24"/>
          <w:szCs w:val="20"/>
        </w:rPr>
        <w:t>Analyse de la fréquence de supervision des employés</w:t>
      </w:r>
      <w:bookmarkEnd w:id="71"/>
    </w:p>
    <w:p w14:paraId="2992D096" w14:textId="520687F0" w:rsidR="001672B8" w:rsidRPr="00AB61A1" w:rsidRDefault="00AB61A1" w:rsidP="004C4EB4">
      <w:pPr>
        <w:jc w:val="both"/>
        <w:rPr>
          <w:rFonts w:ascii="Times New Roman" w:hAnsi="Times New Roman" w:cs="Times New Roman"/>
          <w:sz w:val="24"/>
          <w:szCs w:val="24"/>
        </w:rPr>
      </w:pPr>
      <w:r w:rsidRPr="00AB61A1">
        <w:rPr>
          <w:rFonts w:ascii="Times New Roman" w:hAnsi="Times New Roman" w:cs="Times New Roman"/>
          <w:sz w:val="24"/>
          <w:szCs w:val="24"/>
        </w:rPr>
        <w:t>Dans cette partie, il s’agit d</w:t>
      </w:r>
      <w:r w:rsidR="00AC5EB6">
        <w:rPr>
          <w:rFonts w:ascii="Times New Roman" w:hAnsi="Times New Roman" w:cs="Times New Roman"/>
          <w:sz w:val="24"/>
          <w:szCs w:val="24"/>
        </w:rPr>
        <w:t xml:space="preserve">’examiner </w:t>
      </w:r>
      <w:r>
        <w:rPr>
          <w:rFonts w:ascii="Times New Roman" w:hAnsi="Times New Roman" w:cs="Times New Roman"/>
          <w:sz w:val="24"/>
          <w:szCs w:val="24"/>
        </w:rPr>
        <w:t>la fréquence de supervision des employés par leurs employeur</w:t>
      </w:r>
      <w:r w:rsidR="00AC5EB6">
        <w:rPr>
          <w:rFonts w:ascii="Times New Roman" w:hAnsi="Times New Roman" w:cs="Times New Roman"/>
          <w:sz w:val="24"/>
          <w:szCs w:val="24"/>
        </w:rPr>
        <w:t>s</w:t>
      </w:r>
      <w:r w:rsidR="004C4EB4">
        <w:rPr>
          <w:rFonts w:ascii="Times New Roman" w:hAnsi="Times New Roman" w:cs="Times New Roman"/>
          <w:sz w:val="24"/>
          <w:szCs w:val="24"/>
        </w:rPr>
        <w:t xml:space="preserve">, plus spécifiquement </w:t>
      </w:r>
      <w:r w:rsidR="00AC5EB6">
        <w:rPr>
          <w:rFonts w:ascii="Times New Roman" w:hAnsi="Times New Roman" w:cs="Times New Roman"/>
          <w:sz w:val="24"/>
          <w:szCs w:val="24"/>
        </w:rPr>
        <w:t>selon leurs</w:t>
      </w:r>
      <w:r w:rsidR="004C4EB4">
        <w:rPr>
          <w:rFonts w:ascii="Times New Roman" w:hAnsi="Times New Roman" w:cs="Times New Roman"/>
          <w:sz w:val="24"/>
          <w:szCs w:val="24"/>
        </w:rPr>
        <w:t xml:space="preserve"> secteurs économiques. Le graphique suivant expose globalement les fréquences de supervision des employés.</w:t>
      </w:r>
    </w:p>
    <w:p w14:paraId="0E55E110" w14:textId="120EA17A" w:rsidR="00FB19C1" w:rsidRDefault="00211044" w:rsidP="00211044">
      <w:pPr>
        <w:spacing w:after="0" w:line="276" w:lineRule="auto"/>
        <w:rPr>
          <w:rFonts w:ascii="Times New Roman" w:hAnsi="Times New Roman" w:cs="Times New Roman"/>
          <w:bCs/>
          <w:i/>
          <w:iCs/>
          <w:szCs w:val="14"/>
        </w:rPr>
      </w:pPr>
      <w:bookmarkStart w:id="72" w:name="_Toc52875022"/>
      <w:r w:rsidRPr="00B36202">
        <w:rPr>
          <w:rFonts w:ascii="Times New Roman" w:hAnsi="Times New Roman" w:cs="Times New Roman"/>
          <w:bCs/>
          <w:i/>
          <w:iCs/>
          <w:szCs w:val="14"/>
        </w:rPr>
        <w:t xml:space="preserve">Graphique </w:t>
      </w:r>
      <w:r w:rsidRPr="00B36202">
        <w:rPr>
          <w:rFonts w:ascii="Times New Roman" w:hAnsi="Times New Roman" w:cs="Times New Roman"/>
          <w:bCs/>
          <w:i/>
          <w:iCs/>
          <w:szCs w:val="14"/>
        </w:rPr>
        <w:fldChar w:fldCharType="begin"/>
      </w:r>
      <w:r w:rsidRPr="00B36202">
        <w:rPr>
          <w:rFonts w:ascii="Times New Roman" w:hAnsi="Times New Roman" w:cs="Times New Roman"/>
          <w:bCs/>
          <w:i/>
          <w:iCs/>
          <w:szCs w:val="14"/>
        </w:rPr>
        <w:instrText xml:space="preserve"> SEQ Graphique \* ARABIC </w:instrText>
      </w:r>
      <w:r w:rsidRPr="00B36202">
        <w:rPr>
          <w:rFonts w:ascii="Times New Roman" w:hAnsi="Times New Roman" w:cs="Times New Roman"/>
          <w:bCs/>
          <w:i/>
          <w:iCs/>
          <w:szCs w:val="14"/>
        </w:rPr>
        <w:fldChar w:fldCharType="separate"/>
      </w:r>
      <w:r w:rsidR="00FB19C1">
        <w:rPr>
          <w:rFonts w:ascii="Times New Roman" w:hAnsi="Times New Roman" w:cs="Times New Roman"/>
          <w:bCs/>
          <w:i/>
          <w:iCs/>
          <w:noProof/>
          <w:szCs w:val="14"/>
        </w:rPr>
        <w:t>17</w:t>
      </w:r>
      <w:r w:rsidRPr="00B36202">
        <w:rPr>
          <w:rFonts w:ascii="Times New Roman" w:hAnsi="Times New Roman" w:cs="Times New Roman"/>
          <w:bCs/>
          <w:i/>
          <w:iCs/>
          <w:szCs w:val="14"/>
        </w:rPr>
        <w:fldChar w:fldCharType="end"/>
      </w:r>
      <w:r w:rsidRPr="00B36202">
        <w:rPr>
          <w:rFonts w:ascii="Times New Roman" w:hAnsi="Times New Roman" w:cs="Times New Roman"/>
          <w:bCs/>
          <w:i/>
          <w:iCs/>
          <w:szCs w:val="14"/>
        </w:rPr>
        <w:t xml:space="preserve"> : Fréquence de supervision des employés</w:t>
      </w:r>
      <w:bookmarkEnd w:id="72"/>
    </w:p>
    <w:p w14:paraId="565587A1" w14:textId="77777777" w:rsidR="00FB19C1" w:rsidRDefault="00FB19C1" w:rsidP="00211044">
      <w:pPr>
        <w:spacing w:after="0" w:line="276" w:lineRule="auto"/>
        <w:rPr>
          <w:rFonts w:ascii="Times New Roman" w:hAnsi="Times New Roman" w:cs="Times New Roman"/>
          <w:bCs/>
          <w:i/>
          <w:iCs/>
          <w:szCs w:val="14"/>
        </w:rPr>
      </w:pPr>
    </w:p>
    <w:p w14:paraId="04E2D15D" w14:textId="1468AA31" w:rsidR="008563CC" w:rsidRPr="00211044" w:rsidRDefault="00467250" w:rsidP="00211044">
      <w:pPr>
        <w:spacing w:after="0" w:line="276" w:lineRule="auto"/>
        <w:rPr>
          <w:rFonts w:ascii="Times New Roman" w:hAnsi="Times New Roman" w:cs="Times New Roman"/>
          <w:bCs/>
          <w:sz w:val="24"/>
          <w:szCs w:val="16"/>
        </w:rPr>
      </w:pPr>
      <w:r>
        <w:rPr>
          <w:noProof/>
          <w:lang w:eastAsia="fr-FR"/>
          <w14:cntxtAlts/>
        </w:rPr>
        <w:drawing>
          <wp:inline distT="0" distB="0" distL="0" distR="0" wp14:anchorId="08ED8810" wp14:editId="3F8831D1">
            <wp:extent cx="6457950" cy="1666875"/>
            <wp:effectExtent l="0" t="0" r="0" b="9525"/>
            <wp:docPr id="41" name="Graphique 41">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AC350291-6C24-4F47-A03E-FE005A13A2E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61275758" w14:textId="77777777" w:rsidR="00467250" w:rsidRDefault="00467250" w:rsidP="00467250">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Pr>
          <w:rFonts w:ascii="Times New Roman" w:hAnsi="Times New Roman" w:cs="Times New Roman"/>
          <w:bCs/>
          <w:sz w:val="20"/>
          <w:szCs w:val="20"/>
        </w:rPr>
        <w:t>ONEF 2020</w:t>
      </w:r>
    </w:p>
    <w:p w14:paraId="16917235" w14:textId="21C722FB" w:rsidR="003D74D5" w:rsidRDefault="00C906FA" w:rsidP="00C906FA">
      <w:pPr>
        <w:spacing w:before="100" w:after="200" w:line="276" w:lineRule="auto"/>
        <w:jc w:val="both"/>
        <w:rPr>
          <w:rFonts w:ascii="Times New Roman" w:hAnsi="Times New Roman" w:cs="Times New Roman"/>
          <w:bCs/>
          <w:sz w:val="24"/>
          <w:szCs w:val="16"/>
        </w:rPr>
      </w:pPr>
      <w:r>
        <w:rPr>
          <w:rFonts w:ascii="Times New Roman" w:hAnsi="Times New Roman" w:cs="Times New Roman"/>
          <w:bCs/>
          <w:sz w:val="24"/>
          <w:szCs w:val="16"/>
        </w:rPr>
        <w:t xml:space="preserve">Suivant ce graphique, 81% des employeurs suivent tous les jours ou une fois par semaine </w:t>
      </w:r>
      <w:r w:rsidR="00EC3351">
        <w:rPr>
          <w:rFonts w:ascii="Times New Roman" w:hAnsi="Times New Roman" w:cs="Times New Roman"/>
          <w:bCs/>
          <w:sz w:val="24"/>
          <w:szCs w:val="16"/>
        </w:rPr>
        <w:t xml:space="preserve">(fréquence élevée) </w:t>
      </w:r>
      <w:r>
        <w:rPr>
          <w:rFonts w:ascii="Times New Roman" w:hAnsi="Times New Roman" w:cs="Times New Roman"/>
          <w:bCs/>
          <w:sz w:val="24"/>
          <w:szCs w:val="16"/>
        </w:rPr>
        <w:t>leur employé, suivi des employeurs qui suivent occasionnellement</w:t>
      </w:r>
      <w:r w:rsidR="00EC3351">
        <w:rPr>
          <w:rFonts w:ascii="Times New Roman" w:hAnsi="Times New Roman" w:cs="Times New Roman"/>
          <w:bCs/>
          <w:sz w:val="24"/>
          <w:szCs w:val="16"/>
        </w:rPr>
        <w:t xml:space="preserve"> (fréquence faible)</w:t>
      </w:r>
      <w:r>
        <w:rPr>
          <w:rFonts w:ascii="Times New Roman" w:hAnsi="Times New Roman" w:cs="Times New Roman"/>
          <w:bCs/>
          <w:sz w:val="24"/>
          <w:szCs w:val="16"/>
        </w:rPr>
        <w:t xml:space="preserve"> leur employé avec 15% de l’effectif des employeurs. En effet seulement 1% des employeurs ne supervisent pas leur employé.</w:t>
      </w:r>
      <w:r w:rsidR="00E14F29">
        <w:rPr>
          <w:rFonts w:ascii="Times New Roman" w:hAnsi="Times New Roman" w:cs="Times New Roman"/>
          <w:bCs/>
          <w:sz w:val="24"/>
          <w:szCs w:val="16"/>
        </w:rPr>
        <w:t xml:space="preserve"> </w:t>
      </w:r>
      <w:r w:rsidR="00EC3351">
        <w:rPr>
          <w:rFonts w:ascii="Times New Roman" w:hAnsi="Times New Roman" w:cs="Times New Roman"/>
          <w:bCs/>
          <w:sz w:val="24"/>
          <w:szCs w:val="16"/>
        </w:rPr>
        <w:lastRenderedPageBreak/>
        <w:t>Concernant les employeurs qui suivent régulièrement leur</w:t>
      </w:r>
      <w:r w:rsidR="00D124EB">
        <w:rPr>
          <w:rFonts w:ascii="Times New Roman" w:hAnsi="Times New Roman" w:cs="Times New Roman"/>
          <w:bCs/>
          <w:sz w:val="24"/>
          <w:szCs w:val="16"/>
        </w:rPr>
        <w:t>s</w:t>
      </w:r>
      <w:r w:rsidR="00EC3351">
        <w:rPr>
          <w:rFonts w:ascii="Times New Roman" w:hAnsi="Times New Roman" w:cs="Times New Roman"/>
          <w:bCs/>
          <w:sz w:val="24"/>
          <w:szCs w:val="16"/>
        </w:rPr>
        <w:t xml:space="preserve"> employé</w:t>
      </w:r>
      <w:r w:rsidR="00D124EB">
        <w:rPr>
          <w:rFonts w:ascii="Times New Roman" w:hAnsi="Times New Roman" w:cs="Times New Roman"/>
          <w:bCs/>
          <w:sz w:val="24"/>
          <w:szCs w:val="16"/>
        </w:rPr>
        <w:t>s</w:t>
      </w:r>
      <w:r w:rsidR="00EC3351">
        <w:rPr>
          <w:rFonts w:ascii="Times New Roman" w:hAnsi="Times New Roman" w:cs="Times New Roman"/>
          <w:bCs/>
          <w:sz w:val="24"/>
          <w:szCs w:val="16"/>
        </w:rPr>
        <w:t>, la grande majorité le fait dans l’</w:t>
      </w:r>
      <w:r w:rsidR="00950F64">
        <w:rPr>
          <w:rFonts w:ascii="Times New Roman" w:hAnsi="Times New Roman" w:cs="Times New Roman"/>
          <w:bCs/>
          <w:sz w:val="24"/>
          <w:szCs w:val="16"/>
        </w:rPr>
        <w:t>optique</w:t>
      </w:r>
      <w:r w:rsidR="00EC3351">
        <w:rPr>
          <w:rFonts w:ascii="Times New Roman" w:hAnsi="Times New Roman" w:cs="Times New Roman"/>
          <w:bCs/>
          <w:sz w:val="24"/>
          <w:szCs w:val="16"/>
        </w:rPr>
        <w:t xml:space="preserve"> de garde la clientèle, de s’assurer de la qualité du travail etc…</w:t>
      </w:r>
    </w:p>
    <w:p w14:paraId="0CF5CC4C" w14:textId="5E490B6A" w:rsidR="00467250" w:rsidRDefault="00E14F29" w:rsidP="001A55C7">
      <w:pPr>
        <w:spacing w:before="100" w:after="200" w:line="276" w:lineRule="auto"/>
        <w:jc w:val="both"/>
        <w:rPr>
          <w:rFonts w:ascii="Times New Roman" w:hAnsi="Times New Roman" w:cs="Times New Roman"/>
          <w:bCs/>
          <w:sz w:val="24"/>
          <w:szCs w:val="16"/>
        </w:rPr>
      </w:pPr>
      <w:bookmarkStart w:id="73" w:name="_Hlk52792501"/>
      <w:r>
        <w:rPr>
          <w:rFonts w:ascii="Times New Roman" w:hAnsi="Times New Roman" w:cs="Times New Roman"/>
          <w:bCs/>
          <w:sz w:val="24"/>
          <w:szCs w:val="16"/>
        </w:rPr>
        <w:t xml:space="preserve">Par ailleurs, </w:t>
      </w:r>
      <w:r w:rsidR="003D74D5">
        <w:rPr>
          <w:rFonts w:ascii="Times New Roman" w:hAnsi="Times New Roman" w:cs="Times New Roman"/>
          <w:bCs/>
          <w:sz w:val="24"/>
          <w:szCs w:val="16"/>
        </w:rPr>
        <w:t>une minorité des</w:t>
      </w:r>
      <w:r>
        <w:rPr>
          <w:rFonts w:ascii="Times New Roman" w:hAnsi="Times New Roman" w:cs="Times New Roman"/>
          <w:bCs/>
          <w:sz w:val="24"/>
          <w:szCs w:val="16"/>
        </w:rPr>
        <w:t xml:space="preserve"> employeurs ne supervisent pas leur employé</w:t>
      </w:r>
      <w:r w:rsidR="00D124EB">
        <w:rPr>
          <w:rFonts w:ascii="Times New Roman" w:hAnsi="Times New Roman" w:cs="Times New Roman"/>
          <w:bCs/>
          <w:sz w:val="24"/>
          <w:szCs w:val="16"/>
        </w:rPr>
        <w:t xml:space="preserve">. Ces employeurs font confiance à leurs employés et ils estiment que ces employés maitrisent le </w:t>
      </w:r>
      <w:r>
        <w:rPr>
          <w:rFonts w:ascii="Times New Roman" w:hAnsi="Times New Roman" w:cs="Times New Roman"/>
          <w:bCs/>
          <w:sz w:val="24"/>
          <w:szCs w:val="16"/>
        </w:rPr>
        <w:t xml:space="preserve">métier. </w:t>
      </w:r>
      <w:bookmarkEnd w:id="73"/>
      <w:r w:rsidR="00D124EB">
        <w:rPr>
          <w:rFonts w:ascii="Times New Roman" w:hAnsi="Times New Roman" w:cs="Times New Roman"/>
          <w:bCs/>
          <w:sz w:val="24"/>
          <w:szCs w:val="16"/>
        </w:rPr>
        <w:t>En examinant les secteurs économiques des employeurs, on peut identifier les secteurs dans lesquels la fréquence de</w:t>
      </w:r>
      <w:r w:rsidR="00CC7D48">
        <w:rPr>
          <w:rFonts w:ascii="Times New Roman" w:hAnsi="Times New Roman" w:cs="Times New Roman"/>
          <w:bCs/>
          <w:sz w:val="24"/>
          <w:szCs w:val="16"/>
        </w:rPr>
        <w:t xml:space="preserve"> </w:t>
      </w:r>
      <w:r w:rsidR="00D124EB">
        <w:rPr>
          <w:rFonts w:ascii="Times New Roman" w:hAnsi="Times New Roman" w:cs="Times New Roman"/>
          <w:bCs/>
          <w:sz w:val="24"/>
          <w:szCs w:val="16"/>
        </w:rPr>
        <w:t>supervision est élevée.</w:t>
      </w:r>
      <w:r w:rsidR="00667170">
        <w:rPr>
          <w:rFonts w:ascii="Times New Roman" w:hAnsi="Times New Roman" w:cs="Times New Roman"/>
          <w:bCs/>
          <w:sz w:val="24"/>
          <w:szCs w:val="16"/>
        </w:rPr>
        <w:t xml:space="preserve"> Il sera présente dans le prochain graphique la fréquence de supervision des employeurs par secteurs économique </w:t>
      </w:r>
    </w:p>
    <w:p w14:paraId="4FF0EAF6" w14:textId="5DA032CE" w:rsidR="00211044" w:rsidRPr="00B36202" w:rsidRDefault="00211044" w:rsidP="00B36202">
      <w:pPr>
        <w:pStyle w:val="Lgende"/>
        <w:keepNext/>
        <w:spacing w:line="276" w:lineRule="auto"/>
        <w:jc w:val="both"/>
        <w:rPr>
          <w:rFonts w:ascii="Times New Roman" w:hAnsi="Times New Roman" w:cs="Times New Roman"/>
          <w:b w:val="0"/>
          <w:i/>
          <w:iCs/>
          <w:color w:val="auto"/>
          <w:sz w:val="22"/>
          <w:szCs w:val="14"/>
        </w:rPr>
      </w:pPr>
      <w:bookmarkStart w:id="74" w:name="_Toc52875023"/>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18</w:t>
      </w:r>
      <w:r w:rsidRPr="00B36202">
        <w:rPr>
          <w:rFonts w:ascii="Times New Roman" w:hAnsi="Times New Roman" w:cs="Times New Roman"/>
          <w:b w:val="0"/>
          <w:i/>
          <w:iCs/>
          <w:color w:val="auto"/>
          <w:sz w:val="22"/>
          <w:szCs w:val="14"/>
        </w:rPr>
        <w:fldChar w:fldCharType="end"/>
      </w:r>
      <w:r w:rsidRPr="00B36202">
        <w:rPr>
          <w:rFonts w:ascii="Times New Roman" w:hAnsi="Times New Roman" w:cs="Times New Roman"/>
          <w:b w:val="0"/>
          <w:i/>
          <w:iCs/>
          <w:color w:val="auto"/>
          <w:sz w:val="22"/>
          <w:szCs w:val="14"/>
        </w:rPr>
        <w:t xml:space="preserve"> : Fréquence de supervision des employés selon leurs secteurs économiques</w:t>
      </w:r>
      <w:bookmarkEnd w:id="74"/>
    </w:p>
    <w:p w14:paraId="3CE1A6EF" w14:textId="4B2E39C3" w:rsidR="00211044" w:rsidRDefault="008563CC" w:rsidP="00B06070">
      <w:pPr>
        <w:spacing w:after="240" w:line="276" w:lineRule="auto"/>
        <w:rPr>
          <w:rFonts w:ascii="Times New Roman" w:hAnsi="Times New Roman" w:cs="Times New Roman"/>
          <w:sz w:val="20"/>
          <w:szCs w:val="20"/>
        </w:rPr>
      </w:pPr>
      <w:r>
        <w:rPr>
          <w:noProof/>
          <w:lang w:eastAsia="fr-FR"/>
          <w14:cntxtAlts/>
        </w:rPr>
        <w:drawing>
          <wp:inline distT="0" distB="0" distL="0" distR="0" wp14:anchorId="476AD923" wp14:editId="61D19275">
            <wp:extent cx="6477000" cy="2743200"/>
            <wp:effectExtent l="0" t="0" r="0" b="0"/>
            <wp:docPr id="40" name="Graphique 40">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1A5439F6-BBED-4A57-A39D-B01D988C02B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6167EA07" w14:textId="77777777" w:rsidR="008563CC" w:rsidRDefault="008563CC" w:rsidP="008563CC">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Pr>
          <w:rFonts w:ascii="Times New Roman" w:hAnsi="Times New Roman" w:cs="Times New Roman"/>
          <w:bCs/>
          <w:sz w:val="20"/>
          <w:szCs w:val="20"/>
        </w:rPr>
        <w:t>ONEF 2020</w:t>
      </w:r>
    </w:p>
    <w:p w14:paraId="377814FA" w14:textId="6E74F7DE" w:rsidR="00A65D11" w:rsidRDefault="00CC7D48" w:rsidP="00CC7D48">
      <w:pPr>
        <w:spacing w:after="240" w:line="276" w:lineRule="auto"/>
        <w:jc w:val="both"/>
        <w:rPr>
          <w:rFonts w:ascii="Times New Roman" w:hAnsi="Times New Roman" w:cs="Times New Roman"/>
          <w:sz w:val="24"/>
          <w:szCs w:val="24"/>
        </w:rPr>
      </w:pPr>
      <w:r w:rsidRPr="00CC7D48">
        <w:rPr>
          <w:rFonts w:ascii="Times New Roman" w:hAnsi="Times New Roman" w:cs="Times New Roman"/>
          <w:sz w:val="24"/>
          <w:szCs w:val="24"/>
        </w:rPr>
        <w:t xml:space="preserve">Suivant le graphique, </w:t>
      </w:r>
      <w:bookmarkStart w:id="75" w:name="_Hlk52792689"/>
      <w:r w:rsidRPr="00CC7D48">
        <w:rPr>
          <w:rFonts w:ascii="Times New Roman" w:hAnsi="Times New Roman" w:cs="Times New Roman"/>
          <w:sz w:val="24"/>
          <w:szCs w:val="24"/>
        </w:rPr>
        <w:t xml:space="preserve">tous les employeurs des secteurs économiques de la </w:t>
      </w:r>
      <w:r w:rsidR="00456786">
        <w:rPr>
          <w:rFonts w:ascii="Times New Roman" w:hAnsi="Times New Roman" w:cs="Times New Roman"/>
          <w:sz w:val="24"/>
          <w:szCs w:val="24"/>
        </w:rPr>
        <w:t>r</w:t>
      </w:r>
      <w:r w:rsidRPr="00CC7D48">
        <w:rPr>
          <w:rFonts w:ascii="Times New Roman" w:hAnsi="Times New Roman" w:cs="Times New Roman"/>
          <w:sz w:val="24"/>
          <w:szCs w:val="24"/>
        </w:rPr>
        <w:t xml:space="preserve">estauration et des </w:t>
      </w:r>
      <w:r w:rsidR="00456786">
        <w:rPr>
          <w:rFonts w:ascii="Times New Roman" w:hAnsi="Times New Roman" w:cs="Times New Roman"/>
          <w:sz w:val="24"/>
          <w:szCs w:val="24"/>
        </w:rPr>
        <w:t>a</w:t>
      </w:r>
      <w:r w:rsidRPr="00CC7D48">
        <w:rPr>
          <w:rFonts w:ascii="Times New Roman" w:hAnsi="Times New Roman" w:cs="Times New Roman"/>
          <w:sz w:val="24"/>
          <w:szCs w:val="24"/>
        </w:rPr>
        <w:t xml:space="preserve">utres secteurs supervisent régulièrement leurs </w:t>
      </w:r>
      <w:r w:rsidR="00AD045A" w:rsidRPr="00CC7D48">
        <w:rPr>
          <w:rFonts w:ascii="Times New Roman" w:hAnsi="Times New Roman" w:cs="Times New Roman"/>
          <w:sz w:val="24"/>
          <w:szCs w:val="24"/>
        </w:rPr>
        <w:t>employés</w:t>
      </w:r>
      <w:bookmarkEnd w:id="75"/>
      <w:r w:rsidR="00AD045A" w:rsidRPr="00CC7D48">
        <w:rPr>
          <w:rFonts w:ascii="Times New Roman" w:hAnsi="Times New Roman" w:cs="Times New Roman"/>
          <w:sz w:val="24"/>
          <w:szCs w:val="24"/>
        </w:rPr>
        <w:t>.</w:t>
      </w:r>
      <w:r w:rsidR="00AD045A">
        <w:rPr>
          <w:rFonts w:ascii="Times New Roman" w:hAnsi="Times New Roman" w:cs="Times New Roman"/>
          <w:sz w:val="24"/>
          <w:szCs w:val="24"/>
        </w:rPr>
        <w:t xml:space="preserve"> On note aussi une grande majorité des employeurs du secteur </w:t>
      </w:r>
      <w:r w:rsidR="00456786">
        <w:rPr>
          <w:rFonts w:ascii="Times New Roman" w:hAnsi="Times New Roman" w:cs="Times New Roman"/>
          <w:sz w:val="24"/>
          <w:szCs w:val="24"/>
        </w:rPr>
        <w:t>l’é</w:t>
      </w:r>
      <w:r w:rsidR="00AD045A">
        <w:rPr>
          <w:rFonts w:ascii="Times New Roman" w:hAnsi="Times New Roman" w:cs="Times New Roman"/>
          <w:sz w:val="24"/>
          <w:szCs w:val="24"/>
        </w:rPr>
        <w:t>nergie renouvelable qui supervisent régulièrement leur employé</w:t>
      </w:r>
      <w:r w:rsidR="0013446C">
        <w:rPr>
          <w:rFonts w:ascii="Times New Roman" w:hAnsi="Times New Roman" w:cs="Times New Roman"/>
          <w:sz w:val="24"/>
          <w:szCs w:val="24"/>
        </w:rPr>
        <w:t xml:space="preserve"> soit 88,9%</w:t>
      </w:r>
      <w:r w:rsidR="00AD045A">
        <w:rPr>
          <w:rFonts w:ascii="Times New Roman" w:hAnsi="Times New Roman" w:cs="Times New Roman"/>
          <w:sz w:val="24"/>
          <w:szCs w:val="24"/>
        </w:rPr>
        <w:t>.</w:t>
      </w:r>
      <w:r w:rsidRPr="00CC7D48">
        <w:rPr>
          <w:rFonts w:ascii="Times New Roman" w:hAnsi="Times New Roman" w:cs="Times New Roman"/>
          <w:sz w:val="24"/>
          <w:szCs w:val="24"/>
        </w:rPr>
        <w:t xml:space="preserve"> Quant aux secteurs du </w:t>
      </w:r>
      <w:r w:rsidR="00456786">
        <w:rPr>
          <w:rFonts w:ascii="Times New Roman" w:hAnsi="Times New Roman" w:cs="Times New Roman"/>
          <w:sz w:val="24"/>
          <w:szCs w:val="24"/>
        </w:rPr>
        <w:t>b</w:t>
      </w:r>
      <w:r w:rsidRPr="00CC7D48">
        <w:rPr>
          <w:rFonts w:ascii="Times New Roman" w:hAnsi="Times New Roman" w:cs="Times New Roman"/>
          <w:sz w:val="24"/>
          <w:szCs w:val="24"/>
        </w:rPr>
        <w:t>âtiment et de l’</w:t>
      </w:r>
      <w:r w:rsidR="00456786">
        <w:rPr>
          <w:rFonts w:ascii="Times New Roman" w:hAnsi="Times New Roman" w:cs="Times New Roman"/>
          <w:sz w:val="24"/>
          <w:szCs w:val="24"/>
        </w:rPr>
        <w:t>é</w:t>
      </w:r>
      <w:r w:rsidRPr="00CC7D48">
        <w:rPr>
          <w:rFonts w:ascii="Times New Roman" w:hAnsi="Times New Roman" w:cs="Times New Roman"/>
          <w:sz w:val="24"/>
          <w:szCs w:val="24"/>
        </w:rPr>
        <w:t>bénisterie, respectivement 77,4% et 74,4% d</w:t>
      </w:r>
      <w:r w:rsidR="00AD045A">
        <w:rPr>
          <w:rFonts w:ascii="Times New Roman" w:hAnsi="Times New Roman" w:cs="Times New Roman"/>
          <w:sz w:val="24"/>
          <w:szCs w:val="24"/>
        </w:rPr>
        <w:t xml:space="preserve">e leurs </w:t>
      </w:r>
      <w:r w:rsidRPr="00CC7D48">
        <w:rPr>
          <w:rFonts w:ascii="Times New Roman" w:hAnsi="Times New Roman" w:cs="Times New Roman"/>
          <w:sz w:val="24"/>
          <w:szCs w:val="24"/>
        </w:rPr>
        <w:t>employeurs</w:t>
      </w:r>
      <w:r w:rsidR="00AD045A">
        <w:rPr>
          <w:rFonts w:ascii="Times New Roman" w:hAnsi="Times New Roman" w:cs="Times New Roman"/>
          <w:sz w:val="24"/>
          <w:szCs w:val="24"/>
        </w:rPr>
        <w:t xml:space="preserve"> </w:t>
      </w:r>
      <w:r w:rsidRPr="00CC7D48">
        <w:rPr>
          <w:rFonts w:ascii="Times New Roman" w:hAnsi="Times New Roman" w:cs="Times New Roman"/>
          <w:sz w:val="24"/>
          <w:szCs w:val="24"/>
        </w:rPr>
        <w:t>suivent régulièrement leurs employés.</w:t>
      </w:r>
      <w:r w:rsidR="00AD045A">
        <w:rPr>
          <w:rFonts w:ascii="Times New Roman" w:hAnsi="Times New Roman" w:cs="Times New Roman"/>
          <w:sz w:val="24"/>
          <w:szCs w:val="24"/>
        </w:rPr>
        <w:t xml:space="preserve"> Néanmoins, 28,6% des employeurs de l’</w:t>
      </w:r>
      <w:r w:rsidR="00456786">
        <w:rPr>
          <w:rFonts w:ascii="Times New Roman" w:hAnsi="Times New Roman" w:cs="Times New Roman"/>
          <w:sz w:val="24"/>
          <w:szCs w:val="24"/>
        </w:rPr>
        <w:t>é</w:t>
      </w:r>
      <w:r w:rsidR="00AD045A">
        <w:rPr>
          <w:rFonts w:ascii="Times New Roman" w:hAnsi="Times New Roman" w:cs="Times New Roman"/>
          <w:sz w:val="24"/>
          <w:szCs w:val="24"/>
        </w:rPr>
        <w:t>bénisterie supervisent occasionnellement leur employé.</w:t>
      </w:r>
    </w:p>
    <w:p w14:paraId="0F6D7C49" w14:textId="48932392" w:rsidR="00120B73" w:rsidRDefault="002A6180" w:rsidP="00CC7D48">
      <w:pPr>
        <w:spacing w:after="240" w:line="276" w:lineRule="auto"/>
        <w:jc w:val="both"/>
        <w:rPr>
          <w:rFonts w:ascii="Times New Roman" w:hAnsi="Times New Roman" w:cs="Times New Roman"/>
          <w:sz w:val="24"/>
          <w:szCs w:val="24"/>
        </w:rPr>
      </w:pPr>
      <w:r>
        <w:rPr>
          <w:rFonts w:ascii="Times New Roman" w:hAnsi="Times New Roman" w:cs="Times New Roman"/>
          <w:sz w:val="24"/>
          <w:szCs w:val="24"/>
        </w:rPr>
        <w:t>En plus d’</w:t>
      </w:r>
      <w:r w:rsidR="00A65D11">
        <w:rPr>
          <w:rFonts w:ascii="Times New Roman" w:hAnsi="Times New Roman" w:cs="Times New Roman"/>
          <w:sz w:val="24"/>
          <w:szCs w:val="24"/>
        </w:rPr>
        <w:t xml:space="preserve">insatisfaction d’un quart des employeurs par rapport au rendement des employés après un an de travail et </w:t>
      </w:r>
      <w:r w:rsidR="00164FC1">
        <w:rPr>
          <w:rFonts w:ascii="Times New Roman" w:hAnsi="Times New Roman" w:cs="Times New Roman"/>
          <w:sz w:val="24"/>
          <w:szCs w:val="24"/>
        </w:rPr>
        <w:t>huit employeurs sur dix qui suivent régulièrement leurs employés dans l’optique de s’assurer de la qualité du travail.</w:t>
      </w:r>
      <w:r w:rsidR="00AD045A">
        <w:rPr>
          <w:rFonts w:ascii="Times New Roman" w:hAnsi="Times New Roman" w:cs="Times New Roman"/>
          <w:sz w:val="24"/>
          <w:szCs w:val="24"/>
        </w:rPr>
        <w:t xml:space="preserve"> </w:t>
      </w:r>
      <w:r w:rsidR="00164FC1">
        <w:rPr>
          <w:rFonts w:ascii="Times New Roman" w:hAnsi="Times New Roman" w:cs="Times New Roman"/>
          <w:sz w:val="24"/>
          <w:szCs w:val="24"/>
        </w:rPr>
        <w:t>Ces deux éléments peuvent être un frein aux recrutements des sortants du DFP dans les entreprises.</w:t>
      </w:r>
    </w:p>
    <w:p w14:paraId="382C9AD0" w14:textId="05B642CF" w:rsidR="00CC7D48" w:rsidRPr="00CC7D48" w:rsidRDefault="00120B73" w:rsidP="00120B73">
      <w:pPr>
        <w:spacing w:before="100"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7B5F48B9" w14:textId="5375745B" w:rsidR="00912EC0" w:rsidRPr="00FC038B" w:rsidRDefault="00912EC0" w:rsidP="00FC038B">
      <w:pPr>
        <w:pStyle w:val="Titre2"/>
        <w:spacing w:line="276" w:lineRule="auto"/>
        <w:rPr>
          <w:rFonts w:ascii="Times New Roman" w:hAnsi="Times New Roman" w:cs="Times New Roman"/>
          <w:sz w:val="32"/>
          <w:szCs w:val="22"/>
        </w:rPr>
      </w:pPr>
      <w:bookmarkStart w:id="76" w:name="_Toc52873215"/>
      <w:r w:rsidRPr="00FC038B">
        <w:rPr>
          <w:rFonts w:ascii="Times New Roman" w:hAnsi="Times New Roman" w:cs="Times New Roman"/>
          <w:sz w:val="32"/>
          <w:szCs w:val="22"/>
        </w:rPr>
        <w:lastRenderedPageBreak/>
        <w:t>ATTENTES ET SATISFACTION DES EMPLOYEURS</w:t>
      </w:r>
      <w:bookmarkEnd w:id="76"/>
    </w:p>
    <w:p w14:paraId="5BFD99EE" w14:textId="29E5614D" w:rsidR="00120B73" w:rsidRPr="00120B73" w:rsidRDefault="00120B73" w:rsidP="00120B73">
      <w:pPr>
        <w:jc w:val="both"/>
        <w:rPr>
          <w:rFonts w:ascii="Times New Roman" w:hAnsi="Times New Roman" w:cs="Times New Roman"/>
          <w:sz w:val="24"/>
          <w:szCs w:val="24"/>
        </w:rPr>
      </w:pPr>
      <w:r w:rsidRPr="00120B73">
        <w:rPr>
          <w:rFonts w:ascii="Times New Roman" w:hAnsi="Times New Roman" w:cs="Times New Roman"/>
          <w:sz w:val="24"/>
          <w:szCs w:val="24"/>
        </w:rPr>
        <w:t xml:space="preserve">Quand un employeur recrute un sortant d’un centre de formation, il a généralement des attentes par rapport aux compétences de ce dernier. Dès lors, son degré de satisfaction dépend étroitement du niveau de ses attentes. Cette partie analyse les attentes des employeurs des sortants des centres appuyés par </w:t>
      </w:r>
      <w:r w:rsidR="0072505E">
        <w:rPr>
          <w:rFonts w:ascii="Times New Roman" w:hAnsi="Times New Roman" w:cs="Times New Roman"/>
          <w:sz w:val="24"/>
          <w:szCs w:val="24"/>
        </w:rPr>
        <w:t xml:space="preserve">le programme MLI022 </w:t>
      </w:r>
      <w:r w:rsidRPr="00120B73">
        <w:rPr>
          <w:rFonts w:ascii="Times New Roman" w:hAnsi="Times New Roman" w:cs="Times New Roman"/>
          <w:sz w:val="24"/>
          <w:szCs w:val="24"/>
        </w:rPr>
        <w:t>pour ensuite mesurer les niveaux de leur satisfaction.</w:t>
      </w:r>
    </w:p>
    <w:p w14:paraId="7318C218" w14:textId="7271417E" w:rsidR="00912EC0" w:rsidRPr="00FC038B" w:rsidRDefault="00912EC0" w:rsidP="00B06070">
      <w:pPr>
        <w:pStyle w:val="Titre2"/>
        <w:keepNext/>
        <w:keepLines/>
        <w:numPr>
          <w:ilvl w:val="0"/>
          <w:numId w:val="29"/>
        </w:numPr>
        <w:autoSpaceDE/>
        <w:autoSpaceDN/>
        <w:adjustRightInd/>
        <w:spacing w:before="40" w:line="276" w:lineRule="auto"/>
        <w:rPr>
          <w:rFonts w:ascii="Times New Roman" w:hAnsi="Times New Roman" w:cs="Times New Roman"/>
          <w:b w:val="0"/>
          <w:szCs w:val="20"/>
        </w:rPr>
      </w:pPr>
      <w:bookmarkStart w:id="77" w:name="_Toc52873216"/>
      <w:r w:rsidRPr="00FC038B">
        <w:rPr>
          <w:rFonts w:ascii="Times New Roman" w:hAnsi="Times New Roman" w:cs="Times New Roman"/>
          <w:szCs w:val="20"/>
        </w:rPr>
        <w:t>Analyse des attentes</w:t>
      </w:r>
      <w:bookmarkEnd w:id="77"/>
    </w:p>
    <w:p w14:paraId="49AB627B" w14:textId="6CCB6702" w:rsidR="00912EC0" w:rsidRDefault="003E612F" w:rsidP="00B06070">
      <w:pPr>
        <w:spacing w:after="0" w:line="276" w:lineRule="auto"/>
        <w:jc w:val="both"/>
        <w:rPr>
          <w:rFonts w:ascii="Times New Roman" w:hAnsi="Times New Roman" w:cs="Times New Roman"/>
          <w:sz w:val="24"/>
          <w:szCs w:val="24"/>
        </w:rPr>
      </w:pPr>
      <w:r w:rsidRPr="003E612F">
        <w:rPr>
          <w:rFonts w:ascii="Times New Roman" w:hAnsi="Times New Roman" w:cs="Times New Roman"/>
          <w:sz w:val="24"/>
          <w:szCs w:val="24"/>
        </w:rPr>
        <w:t>L’analyse des attentes consiste à recueillir l’avis des employeurs des sortants par rapport aux trois domaines de compétences que sont le savoir, le savoir-être et le savoir-faire des sortants. Chaque domaine de compétences est constitué d’une série de compétences à analyser sous le prisme des secteurs économiques.</w:t>
      </w:r>
    </w:p>
    <w:p w14:paraId="523B9982" w14:textId="77777777" w:rsidR="00FC038B" w:rsidRPr="003E612F" w:rsidRDefault="00FC038B" w:rsidP="00B06070">
      <w:pPr>
        <w:spacing w:after="0" w:line="276" w:lineRule="auto"/>
        <w:jc w:val="both"/>
        <w:rPr>
          <w:rFonts w:ascii="Times New Roman" w:hAnsi="Times New Roman" w:cs="Times New Roman"/>
          <w:sz w:val="24"/>
          <w:szCs w:val="24"/>
        </w:rPr>
      </w:pPr>
    </w:p>
    <w:p w14:paraId="4EEDD975" w14:textId="7A3EB8C4" w:rsidR="00912EC0" w:rsidRPr="00FC038B" w:rsidRDefault="00912EC0" w:rsidP="00B06070">
      <w:pPr>
        <w:pStyle w:val="Titre3"/>
        <w:keepNext/>
        <w:keepLines/>
        <w:numPr>
          <w:ilvl w:val="1"/>
          <w:numId w:val="29"/>
        </w:numPr>
        <w:autoSpaceDE/>
        <w:autoSpaceDN/>
        <w:adjustRightInd/>
        <w:spacing w:before="40" w:after="240" w:line="276" w:lineRule="auto"/>
        <w:ind w:left="1077"/>
        <w:jc w:val="both"/>
        <w:rPr>
          <w:rFonts w:ascii="Times New Roman" w:hAnsi="Times New Roman" w:cs="Times New Roman"/>
          <w:sz w:val="24"/>
          <w:szCs w:val="20"/>
        </w:rPr>
      </w:pPr>
      <w:bookmarkStart w:id="78" w:name="_Toc52873217"/>
      <w:r w:rsidRPr="00FC038B">
        <w:rPr>
          <w:rFonts w:ascii="Times New Roman" w:hAnsi="Times New Roman" w:cs="Times New Roman"/>
          <w:sz w:val="24"/>
          <w:szCs w:val="20"/>
        </w:rPr>
        <w:t>A</w:t>
      </w:r>
      <w:r w:rsidR="00017C45" w:rsidRPr="00FC038B">
        <w:rPr>
          <w:rFonts w:ascii="Times New Roman" w:hAnsi="Times New Roman" w:cs="Times New Roman"/>
          <w:sz w:val="24"/>
          <w:szCs w:val="20"/>
        </w:rPr>
        <w:t>nalyse des a</w:t>
      </w:r>
      <w:r w:rsidRPr="00FC038B">
        <w:rPr>
          <w:rFonts w:ascii="Times New Roman" w:hAnsi="Times New Roman" w:cs="Times New Roman"/>
          <w:sz w:val="24"/>
          <w:szCs w:val="20"/>
        </w:rPr>
        <w:t>ttentes des employeurs par rapports aux</w:t>
      </w:r>
      <w:r w:rsidR="00017C45" w:rsidRPr="00FC038B">
        <w:rPr>
          <w:rFonts w:ascii="Times New Roman" w:hAnsi="Times New Roman" w:cs="Times New Roman"/>
          <w:sz w:val="24"/>
          <w:szCs w:val="20"/>
        </w:rPr>
        <w:t xml:space="preserve"> </w:t>
      </w:r>
      <w:r w:rsidRPr="00FC038B">
        <w:rPr>
          <w:rFonts w:ascii="Times New Roman" w:hAnsi="Times New Roman" w:cs="Times New Roman"/>
          <w:sz w:val="24"/>
          <w:szCs w:val="20"/>
        </w:rPr>
        <w:t>compétences</w:t>
      </w:r>
      <w:bookmarkEnd w:id="78"/>
    </w:p>
    <w:p w14:paraId="53432233" w14:textId="03C3E3F3" w:rsidR="00205AD9" w:rsidRPr="00DE7C6C" w:rsidRDefault="00205AD9" w:rsidP="00DE7C6C">
      <w:pPr>
        <w:jc w:val="both"/>
        <w:rPr>
          <w:rFonts w:ascii="Times New Roman" w:hAnsi="Times New Roman" w:cs="Times New Roman"/>
          <w:sz w:val="24"/>
          <w:szCs w:val="24"/>
        </w:rPr>
      </w:pPr>
      <w:r w:rsidRPr="00DE7C6C">
        <w:rPr>
          <w:rFonts w:ascii="Times New Roman" w:hAnsi="Times New Roman" w:cs="Times New Roman"/>
          <w:sz w:val="24"/>
          <w:szCs w:val="24"/>
        </w:rPr>
        <w:t>Dans ce sous-chapitre, il sera analysé les attentes</w:t>
      </w:r>
      <w:r w:rsidR="00BB1888" w:rsidRPr="00DE7C6C">
        <w:rPr>
          <w:rFonts w:ascii="Times New Roman" w:hAnsi="Times New Roman" w:cs="Times New Roman"/>
          <w:sz w:val="24"/>
          <w:szCs w:val="24"/>
        </w:rPr>
        <w:t xml:space="preserve"> des employeurs des sortants</w:t>
      </w:r>
      <w:r w:rsidR="00DE7C6C" w:rsidRPr="00DE7C6C">
        <w:rPr>
          <w:rFonts w:ascii="Times New Roman" w:hAnsi="Times New Roman" w:cs="Times New Roman"/>
          <w:sz w:val="24"/>
          <w:szCs w:val="24"/>
        </w:rPr>
        <w:t xml:space="preserve">. Les employeurs ont exprimé leurs attentes par rapport au savoir, au comportement et savoir-faire de leurs employés. Ce graphique ci-dessous fait ressortir les attentes de ces employeurs. </w:t>
      </w:r>
    </w:p>
    <w:p w14:paraId="6F8A4950" w14:textId="0E8AD1D0" w:rsidR="00912EC0" w:rsidRPr="00B36202" w:rsidRDefault="00F721D1" w:rsidP="00B36202">
      <w:pPr>
        <w:pStyle w:val="Lgende"/>
        <w:keepNext/>
        <w:spacing w:line="276" w:lineRule="auto"/>
        <w:jc w:val="both"/>
        <w:rPr>
          <w:rFonts w:ascii="Times New Roman" w:hAnsi="Times New Roman" w:cs="Times New Roman"/>
          <w:b w:val="0"/>
          <w:i/>
          <w:iCs/>
          <w:color w:val="auto"/>
          <w:sz w:val="22"/>
          <w:szCs w:val="14"/>
        </w:rPr>
      </w:pPr>
      <w:bookmarkStart w:id="79" w:name="_Toc52875024"/>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19</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 xml:space="preserve">Attentes globales des employeurs par rapport </w:t>
      </w:r>
      <w:r w:rsidR="00823DDE" w:rsidRPr="00B36202">
        <w:rPr>
          <w:rFonts w:ascii="Times New Roman" w:hAnsi="Times New Roman" w:cs="Times New Roman"/>
          <w:b w:val="0"/>
          <w:i/>
          <w:iCs/>
          <w:color w:val="auto"/>
          <w:sz w:val="22"/>
          <w:szCs w:val="14"/>
        </w:rPr>
        <w:t>aux trois domaines</w:t>
      </w:r>
      <w:r w:rsidR="00912EC0" w:rsidRPr="00B36202">
        <w:rPr>
          <w:rFonts w:ascii="Times New Roman" w:hAnsi="Times New Roman" w:cs="Times New Roman"/>
          <w:b w:val="0"/>
          <w:i/>
          <w:iCs/>
          <w:color w:val="auto"/>
          <w:sz w:val="22"/>
          <w:szCs w:val="14"/>
        </w:rPr>
        <w:t xml:space="preserve"> de compétences</w:t>
      </w:r>
      <w:bookmarkEnd w:id="79"/>
    </w:p>
    <w:p w14:paraId="272B6FAF" w14:textId="6F737178" w:rsidR="00912EC0" w:rsidRPr="00147149" w:rsidRDefault="00FD6F09" w:rsidP="00B06070">
      <w:pPr>
        <w:spacing w:after="0" w:line="276" w:lineRule="auto"/>
        <w:jc w:val="both"/>
        <w:rPr>
          <w:rFonts w:ascii="Times New Roman" w:hAnsi="Times New Roman" w:cs="Times New Roman"/>
          <w:sz w:val="24"/>
          <w:szCs w:val="20"/>
        </w:rPr>
      </w:pPr>
      <w:r>
        <w:rPr>
          <w:noProof/>
          <w:lang w:eastAsia="fr-FR"/>
          <w14:cntxtAlts/>
        </w:rPr>
        <w:drawing>
          <wp:inline distT="0" distB="0" distL="0" distR="0" wp14:anchorId="3AD4EF3F" wp14:editId="5C07C430">
            <wp:extent cx="6419850" cy="2447925"/>
            <wp:effectExtent l="0" t="0" r="0" b="9525"/>
            <wp:docPr id="18" name="Graphique 18">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4A9F6824-0C7F-4658-9709-0E0D78A100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48685C86" w14:textId="1E0F6083" w:rsidR="00285A58" w:rsidRDefault="00912EC0" w:rsidP="00B06070">
      <w:pPr>
        <w:spacing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29579C91" w14:textId="67D07F8D" w:rsidR="00722AEC" w:rsidRPr="00722AEC" w:rsidRDefault="00722AEC" w:rsidP="00E87F28">
      <w:pPr>
        <w:spacing w:before="100" w:after="200" w:line="276" w:lineRule="auto"/>
        <w:jc w:val="both"/>
        <w:rPr>
          <w:rFonts w:ascii="Times New Roman" w:hAnsi="Times New Roman" w:cs="Times New Roman"/>
          <w:bCs/>
          <w:sz w:val="24"/>
          <w:szCs w:val="24"/>
        </w:rPr>
      </w:pPr>
      <w:r w:rsidRPr="00722AEC">
        <w:rPr>
          <w:rFonts w:ascii="Times New Roman" w:hAnsi="Times New Roman" w:cs="Times New Roman"/>
          <w:bCs/>
          <w:sz w:val="24"/>
          <w:szCs w:val="24"/>
        </w:rPr>
        <w:t>De façon générale, les employeurs accordent une grande importance aux trois domaines de compétences puisqu’ils ont exprimé majoritairement (</w:t>
      </w:r>
      <w:bookmarkStart w:id="80" w:name="_Hlk52792769"/>
      <w:r w:rsidRPr="00E87F28">
        <w:rPr>
          <w:rFonts w:ascii="Times New Roman" w:hAnsi="Times New Roman" w:cs="Times New Roman"/>
          <w:bCs/>
          <w:sz w:val="24"/>
          <w:szCs w:val="24"/>
        </w:rPr>
        <w:t>74,6</w:t>
      </w:r>
      <w:r w:rsidRPr="00722AEC">
        <w:rPr>
          <w:rFonts w:ascii="Times New Roman" w:hAnsi="Times New Roman" w:cs="Times New Roman"/>
          <w:bCs/>
          <w:sz w:val="24"/>
          <w:szCs w:val="24"/>
        </w:rPr>
        <w:t>% en moyenne</w:t>
      </w:r>
      <w:bookmarkEnd w:id="80"/>
      <w:r w:rsidRPr="00722AEC">
        <w:rPr>
          <w:rFonts w:ascii="Times New Roman" w:hAnsi="Times New Roman" w:cs="Times New Roman"/>
          <w:bCs/>
          <w:sz w:val="24"/>
          <w:szCs w:val="24"/>
        </w:rPr>
        <w:t>) des attentes fortes par rapport aux savoir, savoir-être et savoir-faire des sortants des centres de formation, avec une exigence plus forte pour le savoir-</w:t>
      </w:r>
      <w:r w:rsidRPr="00E87F28">
        <w:rPr>
          <w:rFonts w:ascii="Times New Roman" w:hAnsi="Times New Roman" w:cs="Times New Roman"/>
          <w:bCs/>
          <w:sz w:val="24"/>
          <w:szCs w:val="24"/>
        </w:rPr>
        <w:t>être</w:t>
      </w:r>
      <w:r w:rsidRPr="00722AEC">
        <w:rPr>
          <w:rFonts w:ascii="Times New Roman" w:hAnsi="Times New Roman" w:cs="Times New Roman"/>
          <w:bCs/>
          <w:sz w:val="24"/>
          <w:szCs w:val="24"/>
        </w:rPr>
        <w:t xml:space="preserve"> (</w:t>
      </w:r>
      <w:bookmarkStart w:id="81" w:name="_Hlk52792817"/>
      <w:r w:rsidRPr="00722AEC">
        <w:rPr>
          <w:rFonts w:ascii="Times New Roman" w:hAnsi="Times New Roman" w:cs="Times New Roman"/>
          <w:bCs/>
          <w:sz w:val="24"/>
          <w:szCs w:val="24"/>
        </w:rPr>
        <w:t>7</w:t>
      </w:r>
      <w:r w:rsidRPr="00E87F28">
        <w:rPr>
          <w:rFonts w:ascii="Times New Roman" w:hAnsi="Times New Roman" w:cs="Times New Roman"/>
          <w:bCs/>
          <w:sz w:val="24"/>
          <w:szCs w:val="24"/>
        </w:rPr>
        <w:t>9</w:t>
      </w:r>
      <w:r w:rsidRPr="00722AEC">
        <w:rPr>
          <w:rFonts w:ascii="Times New Roman" w:hAnsi="Times New Roman" w:cs="Times New Roman"/>
          <w:bCs/>
          <w:sz w:val="24"/>
          <w:szCs w:val="24"/>
        </w:rPr>
        <w:t>,</w:t>
      </w:r>
      <w:r w:rsidRPr="00E87F28">
        <w:rPr>
          <w:rFonts w:ascii="Times New Roman" w:hAnsi="Times New Roman" w:cs="Times New Roman"/>
          <w:bCs/>
          <w:sz w:val="24"/>
          <w:szCs w:val="24"/>
        </w:rPr>
        <w:t>9</w:t>
      </w:r>
      <w:r w:rsidRPr="00722AEC">
        <w:rPr>
          <w:rFonts w:ascii="Times New Roman" w:hAnsi="Times New Roman" w:cs="Times New Roman"/>
          <w:bCs/>
          <w:sz w:val="24"/>
          <w:szCs w:val="24"/>
        </w:rPr>
        <w:t>%</w:t>
      </w:r>
      <w:bookmarkEnd w:id="81"/>
      <w:r w:rsidRPr="00722AEC">
        <w:rPr>
          <w:rFonts w:ascii="Times New Roman" w:hAnsi="Times New Roman" w:cs="Times New Roman"/>
          <w:bCs/>
          <w:sz w:val="24"/>
          <w:szCs w:val="24"/>
        </w:rPr>
        <w:t>). Cette attente forte par rapport au savoir-</w:t>
      </w:r>
      <w:r w:rsidRPr="00E87F28">
        <w:rPr>
          <w:rFonts w:ascii="Times New Roman" w:hAnsi="Times New Roman" w:cs="Times New Roman"/>
          <w:bCs/>
          <w:sz w:val="24"/>
          <w:szCs w:val="24"/>
        </w:rPr>
        <w:t>être</w:t>
      </w:r>
      <w:r w:rsidRPr="00722AEC">
        <w:rPr>
          <w:rFonts w:ascii="Times New Roman" w:hAnsi="Times New Roman" w:cs="Times New Roman"/>
          <w:bCs/>
          <w:sz w:val="24"/>
          <w:szCs w:val="24"/>
        </w:rPr>
        <w:t xml:space="preserve"> corrobore </w:t>
      </w:r>
      <w:r w:rsidR="00E87F28">
        <w:rPr>
          <w:rFonts w:ascii="Times New Roman" w:hAnsi="Times New Roman" w:cs="Times New Roman"/>
          <w:bCs/>
          <w:sz w:val="24"/>
          <w:szCs w:val="24"/>
        </w:rPr>
        <w:t xml:space="preserve">aussi </w:t>
      </w:r>
      <w:r w:rsidRPr="00722AEC">
        <w:rPr>
          <w:rFonts w:ascii="Times New Roman" w:hAnsi="Times New Roman" w:cs="Times New Roman"/>
          <w:bCs/>
          <w:sz w:val="24"/>
          <w:szCs w:val="24"/>
        </w:rPr>
        <w:t>le choix du</w:t>
      </w:r>
      <w:r w:rsidRPr="00E87F28">
        <w:rPr>
          <w:rFonts w:ascii="Times New Roman" w:hAnsi="Times New Roman" w:cs="Times New Roman"/>
          <w:bCs/>
          <w:sz w:val="24"/>
          <w:szCs w:val="24"/>
        </w:rPr>
        <w:t xml:space="preserve"> savoir-être</w:t>
      </w:r>
      <w:r w:rsidRPr="00722AEC">
        <w:rPr>
          <w:rFonts w:ascii="Times New Roman" w:hAnsi="Times New Roman" w:cs="Times New Roman"/>
          <w:bCs/>
          <w:sz w:val="24"/>
          <w:szCs w:val="24"/>
        </w:rPr>
        <w:t xml:space="preserve"> par les employeurs comme le principal critère de recrutement.</w:t>
      </w:r>
      <w:r w:rsidR="00E20C5F" w:rsidRPr="00E87F28">
        <w:rPr>
          <w:rFonts w:ascii="Times New Roman" w:hAnsi="Times New Roman" w:cs="Times New Roman"/>
          <w:bCs/>
          <w:sz w:val="24"/>
          <w:szCs w:val="24"/>
        </w:rPr>
        <w:t xml:space="preserve"> </w:t>
      </w:r>
      <w:r w:rsidR="00E87F28" w:rsidRPr="00E87F28">
        <w:rPr>
          <w:rFonts w:ascii="Times New Roman" w:hAnsi="Times New Roman" w:cs="Times New Roman"/>
          <w:bCs/>
          <w:sz w:val="24"/>
          <w:szCs w:val="24"/>
        </w:rPr>
        <w:t>Contrairement</w:t>
      </w:r>
      <w:r w:rsidR="008E56E2" w:rsidRPr="00E87F28">
        <w:rPr>
          <w:rFonts w:ascii="Times New Roman" w:hAnsi="Times New Roman" w:cs="Times New Roman"/>
          <w:bCs/>
          <w:sz w:val="24"/>
          <w:szCs w:val="24"/>
        </w:rPr>
        <w:t xml:space="preserve"> aux employeurs </w:t>
      </w:r>
      <w:r w:rsidR="00E87F28">
        <w:rPr>
          <w:rFonts w:ascii="Times New Roman" w:hAnsi="Times New Roman" w:cs="Times New Roman"/>
          <w:bCs/>
          <w:sz w:val="24"/>
          <w:szCs w:val="24"/>
        </w:rPr>
        <w:t>de cette année</w:t>
      </w:r>
      <w:r w:rsidR="008E56E2" w:rsidRPr="00E87F28">
        <w:rPr>
          <w:rFonts w:ascii="Times New Roman" w:hAnsi="Times New Roman" w:cs="Times New Roman"/>
          <w:bCs/>
          <w:sz w:val="24"/>
          <w:szCs w:val="24"/>
        </w:rPr>
        <w:t xml:space="preserve">, </w:t>
      </w:r>
      <w:r w:rsidR="00E87F28">
        <w:rPr>
          <w:rFonts w:ascii="Times New Roman" w:hAnsi="Times New Roman" w:cs="Times New Roman"/>
          <w:bCs/>
          <w:sz w:val="24"/>
          <w:szCs w:val="24"/>
        </w:rPr>
        <w:t>ceux de l’année dernière</w:t>
      </w:r>
      <w:r w:rsidR="008E56E2" w:rsidRPr="00E87F28">
        <w:rPr>
          <w:rFonts w:ascii="Times New Roman" w:hAnsi="Times New Roman" w:cs="Times New Roman"/>
          <w:bCs/>
          <w:sz w:val="24"/>
          <w:szCs w:val="24"/>
        </w:rPr>
        <w:t xml:space="preserve"> étaient </w:t>
      </w:r>
      <w:r w:rsidR="00B906BE">
        <w:rPr>
          <w:rFonts w:ascii="Times New Roman" w:hAnsi="Times New Roman" w:cs="Times New Roman"/>
          <w:bCs/>
          <w:sz w:val="24"/>
          <w:szCs w:val="24"/>
        </w:rPr>
        <w:t xml:space="preserve">plus </w:t>
      </w:r>
      <w:r w:rsidR="008E56E2" w:rsidRPr="00E87F28">
        <w:rPr>
          <w:rFonts w:ascii="Times New Roman" w:hAnsi="Times New Roman" w:cs="Times New Roman"/>
          <w:bCs/>
          <w:sz w:val="24"/>
          <w:szCs w:val="24"/>
        </w:rPr>
        <w:t xml:space="preserve">nombreux à exprimer une forte attente par rapport à la compétence savoir-faire. </w:t>
      </w:r>
    </w:p>
    <w:p w14:paraId="211E21F2" w14:textId="3ECFA991" w:rsidR="00722AEC" w:rsidRPr="00722AEC" w:rsidRDefault="00722AEC" w:rsidP="002D595B">
      <w:pPr>
        <w:spacing w:before="100" w:after="200" w:line="276" w:lineRule="auto"/>
        <w:jc w:val="both"/>
        <w:rPr>
          <w:rFonts w:ascii="Times New Roman" w:hAnsi="Times New Roman" w:cs="Times New Roman"/>
          <w:bCs/>
          <w:sz w:val="24"/>
          <w:szCs w:val="24"/>
        </w:rPr>
      </w:pPr>
      <w:r w:rsidRPr="00722AEC">
        <w:rPr>
          <w:rFonts w:ascii="Times New Roman" w:hAnsi="Times New Roman" w:cs="Times New Roman"/>
          <w:bCs/>
          <w:sz w:val="24"/>
          <w:szCs w:val="24"/>
        </w:rPr>
        <w:t xml:space="preserve">Des attentes moyennes ont également été exprimées par un peu moins du </w:t>
      </w:r>
      <w:r w:rsidR="00651C4E" w:rsidRPr="002D595B">
        <w:rPr>
          <w:rFonts w:ascii="Times New Roman" w:hAnsi="Times New Roman" w:cs="Times New Roman"/>
          <w:bCs/>
          <w:sz w:val="24"/>
          <w:szCs w:val="24"/>
        </w:rPr>
        <w:t>quart</w:t>
      </w:r>
      <w:r w:rsidRPr="00722AEC">
        <w:rPr>
          <w:rFonts w:ascii="Times New Roman" w:hAnsi="Times New Roman" w:cs="Times New Roman"/>
          <w:bCs/>
          <w:sz w:val="24"/>
          <w:szCs w:val="24"/>
        </w:rPr>
        <w:t xml:space="preserve"> des employeurs (</w:t>
      </w:r>
      <w:r w:rsidR="00651C4E" w:rsidRPr="002D595B">
        <w:rPr>
          <w:rFonts w:ascii="Times New Roman" w:hAnsi="Times New Roman" w:cs="Times New Roman"/>
          <w:bCs/>
          <w:sz w:val="24"/>
          <w:szCs w:val="24"/>
        </w:rPr>
        <w:t>22</w:t>
      </w:r>
      <w:r w:rsidRPr="00722AEC">
        <w:rPr>
          <w:rFonts w:ascii="Times New Roman" w:hAnsi="Times New Roman" w:cs="Times New Roman"/>
          <w:bCs/>
          <w:sz w:val="24"/>
          <w:szCs w:val="24"/>
        </w:rPr>
        <w:t>% en moyenne). Il en ressort que certains employeurs accordent moins d’importance au savoir qui a enregistré le plus grand pourcentage des attentes moyennes (</w:t>
      </w:r>
      <w:r w:rsidR="00651C4E" w:rsidRPr="002D595B">
        <w:rPr>
          <w:rFonts w:ascii="Times New Roman" w:hAnsi="Times New Roman" w:cs="Times New Roman"/>
          <w:bCs/>
          <w:sz w:val="24"/>
          <w:szCs w:val="24"/>
        </w:rPr>
        <w:t>24,1</w:t>
      </w:r>
      <w:r w:rsidRPr="00722AEC">
        <w:rPr>
          <w:rFonts w:ascii="Times New Roman" w:hAnsi="Times New Roman" w:cs="Times New Roman"/>
          <w:bCs/>
          <w:sz w:val="24"/>
          <w:szCs w:val="24"/>
        </w:rPr>
        <w:t>%).</w:t>
      </w:r>
    </w:p>
    <w:p w14:paraId="1C090E64" w14:textId="7CA1AF65" w:rsidR="00722AEC" w:rsidRPr="00722AEC" w:rsidRDefault="00722AEC" w:rsidP="002D595B">
      <w:pPr>
        <w:spacing w:before="100" w:after="200" w:line="276" w:lineRule="auto"/>
        <w:jc w:val="both"/>
        <w:rPr>
          <w:rFonts w:ascii="Times New Roman" w:hAnsi="Times New Roman" w:cs="Times New Roman"/>
          <w:bCs/>
          <w:sz w:val="24"/>
          <w:szCs w:val="24"/>
        </w:rPr>
      </w:pPr>
      <w:r w:rsidRPr="00722AEC">
        <w:rPr>
          <w:rFonts w:ascii="Times New Roman" w:hAnsi="Times New Roman" w:cs="Times New Roman"/>
          <w:bCs/>
          <w:sz w:val="24"/>
          <w:szCs w:val="24"/>
        </w:rPr>
        <w:t xml:space="preserve">Le graphique montre également que les attentes faibles ne sont pas très significatives et </w:t>
      </w:r>
      <w:r w:rsidR="002D595B">
        <w:rPr>
          <w:rFonts w:ascii="Times New Roman" w:hAnsi="Times New Roman" w:cs="Times New Roman"/>
          <w:bCs/>
          <w:sz w:val="24"/>
          <w:szCs w:val="24"/>
        </w:rPr>
        <w:t xml:space="preserve">seulement </w:t>
      </w:r>
      <w:r w:rsidR="002D595B" w:rsidRPr="002D595B">
        <w:rPr>
          <w:rFonts w:ascii="Times New Roman" w:hAnsi="Times New Roman" w:cs="Times New Roman"/>
          <w:bCs/>
          <w:sz w:val="24"/>
          <w:szCs w:val="24"/>
        </w:rPr>
        <w:t xml:space="preserve">0,3% des employeurs n’avait pas d’attente </w:t>
      </w:r>
      <w:r w:rsidR="002D595B">
        <w:rPr>
          <w:rFonts w:ascii="Times New Roman" w:hAnsi="Times New Roman" w:cs="Times New Roman"/>
          <w:bCs/>
          <w:sz w:val="24"/>
          <w:szCs w:val="24"/>
        </w:rPr>
        <w:t>relative</w:t>
      </w:r>
      <w:r w:rsidR="002D595B" w:rsidRPr="002D595B">
        <w:rPr>
          <w:rFonts w:ascii="Times New Roman" w:hAnsi="Times New Roman" w:cs="Times New Roman"/>
          <w:bCs/>
          <w:sz w:val="24"/>
          <w:szCs w:val="24"/>
        </w:rPr>
        <w:t xml:space="preserve"> </w:t>
      </w:r>
      <w:r w:rsidR="002D595B">
        <w:rPr>
          <w:rFonts w:ascii="Times New Roman" w:hAnsi="Times New Roman" w:cs="Times New Roman"/>
          <w:bCs/>
          <w:sz w:val="24"/>
          <w:szCs w:val="24"/>
        </w:rPr>
        <w:t>au</w:t>
      </w:r>
      <w:r w:rsidR="002D595B" w:rsidRPr="002D595B">
        <w:rPr>
          <w:rFonts w:ascii="Times New Roman" w:hAnsi="Times New Roman" w:cs="Times New Roman"/>
          <w:bCs/>
          <w:sz w:val="24"/>
          <w:szCs w:val="24"/>
        </w:rPr>
        <w:t xml:space="preserve"> savoir-être</w:t>
      </w:r>
      <w:r w:rsidR="002D595B">
        <w:rPr>
          <w:rFonts w:ascii="Times New Roman" w:hAnsi="Times New Roman" w:cs="Times New Roman"/>
          <w:bCs/>
          <w:sz w:val="24"/>
          <w:szCs w:val="24"/>
        </w:rPr>
        <w:t xml:space="preserve">. </w:t>
      </w:r>
      <w:r w:rsidR="002D595B" w:rsidRPr="002D595B">
        <w:rPr>
          <w:rFonts w:ascii="Times New Roman" w:hAnsi="Times New Roman" w:cs="Times New Roman"/>
          <w:bCs/>
          <w:sz w:val="24"/>
          <w:szCs w:val="24"/>
        </w:rPr>
        <w:t xml:space="preserve">Ils ont </w:t>
      </w:r>
      <w:r w:rsidR="002D595B">
        <w:rPr>
          <w:rFonts w:ascii="Times New Roman" w:hAnsi="Times New Roman" w:cs="Times New Roman"/>
          <w:bCs/>
          <w:sz w:val="24"/>
          <w:szCs w:val="24"/>
        </w:rPr>
        <w:t xml:space="preserve">tous </w:t>
      </w:r>
      <w:r w:rsidR="002D595B" w:rsidRPr="002D595B">
        <w:rPr>
          <w:rFonts w:ascii="Times New Roman" w:hAnsi="Times New Roman" w:cs="Times New Roman"/>
          <w:bCs/>
          <w:sz w:val="24"/>
          <w:szCs w:val="24"/>
        </w:rPr>
        <w:t>exprimé au moins une attente par rapport aux autres domaines de compétences</w:t>
      </w:r>
      <w:r w:rsidRPr="00722AEC">
        <w:rPr>
          <w:rFonts w:ascii="Times New Roman" w:hAnsi="Times New Roman" w:cs="Times New Roman"/>
          <w:bCs/>
          <w:sz w:val="24"/>
          <w:szCs w:val="24"/>
        </w:rPr>
        <w:t xml:space="preserve">. Ces deux modalités ne sont donc pas prises en compte dans les différentes analyses qui vont suivre.  </w:t>
      </w:r>
    </w:p>
    <w:p w14:paraId="7066426E" w14:textId="1EEDCE40" w:rsidR="00912EC0" w:rsidRPr="00147149" w:rsidRDefault="00722AEC" w:rsidP="00891B17">
      <w:pPr>
        <w:spacing w:before="100" w:after="200" w:line="276" w:lineRule="auto"/>
        <w:jc w:val="both"/>
        <w:rPr>
          <w:rFonts w:ascii="Times New Roman" w:hAnsi="Times New Roman" w:cs="Times New Roman"/>
          <w:sz w:val="20"/>
          <w:szCs w:val="20"/>
        </w:rPr>
      </w:pPr>
      <w:r w:rsidRPr="00722AEC">
        <w:rPr>
          <w:rFonts w:ascii="Times New Roman" w:hAnsi="Times New Roman" w:cs="Times New Roman"/>
          <w:bCs/>
          <w:sz w:val="24"/>
          <w:szCs w:val="24"/>
        </w:rPr>
        <w:lastRenderedPageBreak/>
        <w:t>L’analyse suivante détaille chaque domaine par rapport aux principales compétences qui ont été retenues par les employeurs.</w:t>
      </w:r>
    </w:p>
    <w:p w14:paraId="68A3F83A" w14:textId="5DBDB08D" w:rsidR="00891B17" w:rsidRPr="00701335" w:rsidRDefault="00912EC0" w:rsidP="00891B17">
      <w:pPr>
        <w:pStyle w:val="Titre4"/>
        <w:numPr>
          <w:ilvl w:val="2"/>
          <w:numId w:val="29"/>
        </w:numPr>
        <w:spacing w:after="120" w:line="276" w:lineRule="auto"/>
        <w:rPr>
          <w:rFonts w:ascii="Times New Roman" w:hAnsi="Times New Roman" w:cs="Times New Roman"/>
          <w:b/>
          <w:i/>
          <w:iCs/>
          <w:color w:val="auto"/>
          <w:sz w:val="24"/>
          <w:szCs w:val="20"/>
        </w:rPr>
      </w:pPr>
      <w:r w:rsidRPr="00701335">
        <w:rPr>
          <w:rFonts w:ascii="Times New Roman" w:hAnsi="Times New Roman" w:cs="Times New Roman"/>
          <w:b/>
          <w:i/>
          <w:iCs/>
          <w:color w:val="auto"/>
          <w:sz w:val="24"/>
          <w:szCs w:val="20"/>
        </w:rPr>
        <w:t>Savoir ou connaissances </w:t>
      </w:r>
    </w:p>
    <w:p w14:paraId="7699E417" w14:textId="2CAABDFA" w:rsidR="00891B17" w:rsidRPr="00891B17" w:rsidRDefault="00891B17" w:rsidP="00891B17">
      <w:pPr>
        <w:tabs>
          <w:tab w:val="left" w:pos="1131"/>
        </w:tabs>
        <w:spacing w:after="120" w:line="276" w:lineRule="auto"/>
        <w:jc w:val="both"/>
        <w:rPr>
          <w:rFonts w:ascii="Times New Roman" w:hAnsi="Times New Roman" w:cs="Times New Roman"/>
          <w:sz w:val="24"/>
        </w:rPr>
      </w:pPr>
      <w:r>
        <w:rPr>
          <w:rFonts w:ascii="Times New Roman" w:hAnsi="Times New Roman" w:cs="Times New Roman"/>
          <w:sz w:val="24"/>
        </w:rPr>
        <w:t>Le graphique ci-dessus présente</w:t>
      </w:r>
      <w:r w:rsidRPr="00891B17">
        <w:rPr>
          <w:rFonts w:ascii="Times New Roman" w:hAnsi="Times New Roman" w:cs="Times New Roman"/>
          <w:sz w:val="24"/>
        </w:rPr>
        <w:t xml:space="preserve">, </w:t>
      </w:r>
      <w:r>
        <w:rPr>
          <w:rFonts w:ascii="Times New Roman" w:hAnsi="Times New Roman" w:cs="Times New Roman"/>
          <w:sz w:val="24"/>
        </w:rPr>
        <w:t>70,8</w:t>
      </w:r>
      <w:r w:rsidRPr="00891B17">
        <w:rPr>
          <w:rFonts w:ascii="Times New Roman" w:hAnsi="Times New Roman" w:cs="Times New Roman"/>
          <w:sz w:val="24"/>
        </w:rPr>
        <w:t xml:space="preserve">% des attentes exprimées par les employeurs par rapport au savoir ou connaissance sont des attentes fortes et </w:t>
      </w:r>
      <w:r>
        <w:rPr>
          <w:rFonts w:ascii="Times New Roman" w:hAnsi="Times New Roman" w:cs="Times New Roman"/>
          <w:sz w:val="24"/>
        </w:rPr>
        <w:t>24</w:t>
      </w:r>
      <w:r w:rsidRPr="00891B17">
        <w:rPr>
          <w:rFonts w:ascii="Times New Roman" w:hAnsi="Times New Roman" w:cs="Times New Roman"/>
          <w:sz w:val="24"/>
        </w:rPr>
        <w:t xml:space="preserve">,1% sont des attentes moyennes, soit un total de </w:t>
      </w:r>
      <w:r>
        <w:rPr>
          <w:rFonts w:ascii="Times New Roman" w:hAnsi="Times New Roman" w:cs="Times New Roman"/>
          <w:sz w:val="24"/>
        </w:rPr>
        <w:t>94,9</w:t>
      </w:r>
      <w:r w:rsidRPr="00891B17">
        <w:rPr>
          <w:rFonts w:ascii="Times New Roman" w:hAnsi="Times New Roman" w:cs="Times New Roman"/>
          <w:sz w:val="24"/>
        </w:rPr>
        <w:t xml:space="preserve">%. </w:t>
      </w:r>
    </w:p>
    <w:p w14:paraId="1C1C11BC" w14:textId="3BA92B21" w:rsidR="00295CF6" w:rsidRPr="00295CF6" w:rsidRDefault="00891B17" w:rsidP="00295CF6">
      <w:pPr>
        <w:tabs>
          <w:tab w:val="left" w:pos="1131"/>
        </w:tabs>
        <w:spacing w:after="120" w:line="276" w:lineRule="auto"/>
        <w:jc w:val="both"/>
        <w:rPr>
          <w:rFonts w:ascii="Times New Roman" w:hAnsi="Times New Roman" w:cs="Times New Roman"/>
          <w:sz w:val="24"/>
        </w:rPr>
      </w:pPr>
      <w:r>
        <w:rPr>
          <w:rFonts w:ascii="Times New Roman" w:hAnsi="Times New Roman" w:cs="Times New Roman"/>
          <w:sz w:val="24"/>
        </w:rPr>
        <w:t xml:space="preserve">Au regard du nombre élevé de nouvelles filières repérées dans la base de données, l’ONEF a organisé un nouvel atelier </w:t>
      </w:r>
      <w:r w:rsidRPr="00891B17">
        <w:rPr>
          <w:rFonts w:ascii="Times New Roman" w:hAnsi="Times New Roman" w:cs="Times New Roman"/>
          <w:sz w:val="24"/>
        </w:rPr>
        <w:t xml:space="preserve">d’identification des </w:t>
      </w:r>
      <w:r>
        <w:rPr>
          <w:rFonts w:ascii="Times New Roman" w:hAnsi="Times New Roman" w:cs="Times New Roman"/>
          <w:sz w:val="24"/>
        </w:rPr>
        <w:t xml:space="preserve">attentes. </w:t>
      </w:r>
      <w:r w:rsidR="00295CF6">
        <w:rPr>
          <w:rFonts w:ascii="Times New Roman" w:hAnsi="Times New Roman" w:cs="Times New Roman"/>
          <w:sz w:val="24"/>
        </w:rPr>
        <w:t>Cet atelier</w:t>
      </w:r>
      <w:r>
        <w:rPr>
          <w:rFonts w:ascii="Times New Roman" w:hAnsi="Times New Roman" w:cs="Times New Roman"/>
          <w:sz w:val="24"/>
        </w:rPr>
        <w:t xml:space="preserve"> a permis aux </w:t>
      </w:r>
      <w:r w:rsidRPr="00891B17">
        <w:rPr>
          <w:rFonts w:ascii="Times New Roman" w:hAnsi="Times New Roman" w:cs="Times New Roman"/>
          <w:sz w:val="24"/>
        </w:rPr>
        <w:t xml:space="preserve">employeurs </w:t>
      </w:r>
      <w:r>
        <w:rPr>
          <w:rFonts w:ascii="Times New Roman" w:hAnsi="Times New Roman" w:cs="Times New Roman"/>
          <w:sz w:val="24"/>
        </w:rPr>
        <w:t>de</w:t>
      </w:r>
      <w:r w:rsidRPr="00891B17">
        <w:rPr>
          <w:rFonts w:ascii="Times New Roman" w:hAnsi="Times New Roman" w:cs="Times New Roman"/>
          <w:sz w:val="24"/>
        </w:rPr>
        <w:t xml:space="preserve"> </w:t>
      </w:r>
      <w:r w:rsidR="00FB2C11">
        <w:rPr>
          <w:rFonts w:ascii="Times New Roman" w:hAnsi="Times New Roman" w:cs="Times New Roman"/>
          <w:sz w:val="24"/>
        </w:rPr>
        <w:t xml:space="preserve">revoir et de </w:t>
      </w:r>
      <w:r w:rsidRPr="00891B17">
        <w:rPr>
          <w:rFonts w:ascii="Times New Roman" w:hAnsi="Times New Roman" w:cs="Times New Roman"/>
          <w:sz w:val="24"/>
        </w:rPr>
        <w:t>décompos</w:t>
      </w:r>
      <w:r w:rsidR="00295CF6">
        <w:rPr>
          <w:rFonts w:ascii="Times New Roman" w:hAnsi="Times New Roman" w:cs="Times New Roman"/>
          <w:sz w:val="24"/>
        </w:rPr>
        <w:t>er</w:t>
      </w:r>
      <w:r w:rsidRPr="00891B17">
        <w:rPr>
          <w:rFonts w:ascii="Times New Roman" w:hAnsi="Times New Roman" w:cs="Times New Roman"/>
          <w:sz w:val="24"/>
        </w:rPr>
        <w:t xml:space="preserve"> le savoir ou connaissance en </w:t>
      </w:r>
      <w:r w:rsidR="00C541C4">
        <w:rPr>
          <w:rFonts w:ascii="Times New Roman" w:hAnsi="Times New Roman" w:cs="Times New Roman"/>
          <w:sz w:val="24"/>
        </w:rPr>
        <w:t>dix</w:t>
      </w:r>
      <w:r>
        <w:rPr>
          <w:rFonts w:ascii="Times New Roman" w:hAnsi="Times New Roman" w:cs="Times New Roman"/>
          <w:sz w:val="24"/>
        </w:rPr>
        <w:t xml:space="preserve"> </w:t>
      </w:r>
      <w:r w:rsidRPr="00891B17">
        <w:rPr>
          <w:rFonts w:ascii="Times New Roman" w:hAnsi="Times New Roman" w:cs="Times New Roman"/>
          <w:sz w:val="24"/>
        </w:rPr>
        <w:t xml:space="preserve">principales compétences : </w:t>
      </w:r>
      <w:r w:rsidR="00115B57" w:rsidRPr="00697B20">
        <w:rPr>
          <w:rFonts w:ascii="Times New Roman" w:hAnsi="Times New Roman" w:cs="Times New Roman"/>
          <w:sz w:val="24"/>
        </w:rPr>
        <w:t xml:space="preserve">savoir lire et </w:t>
      </w:r>
      <w:r w:rsidR="00115B57" w:rsidRPr="00295CF6">
        <w:rPr>
          <w:rFonts w:ascii="Times New Roman" w:hAnsi="Times New Roman" w:cs="Times New Roman"/>
          <w:sz w:val="24"/>
        </w:rPr>
        <w:t>écrire, connaitre</w:t>
      </w:r>
      <w:r w:rsidR="00115B57" w:rsidRPr="00697B20">
        <w:rPr>
          <w:rFonts w:ascii="Times New Roman" w:hAnsi="Times New Roman" w:cs="Times New Roman"/>
          <w:sz w:val="24"/>
        </w:rPr>
        <w:t xml:space="preserve"> le métier</w:t>
      </w:r>
      <w:r w:rsidR="00115B57" w:rsidRPr="00295CF6">
        <w:rPr>
          <w:rFonts w:ascii="Times New Roman" w:hAnsi="Times New Roman" w:cs="Times New Roman"/>
          <w:sz w:val="24"/>
        </w:rPr>
        <w:t xml:space="preserve">, </w:t>
      </w:r>
      <w:r w:rsidR="00115B57" w:rsidRPr="00697B20">
        <w:rPr>
          <w:rFonts w:ascii="Times New Roman" w:hAnsi="Times New Roman" w:cs="Times New Roman"/>
          <w:sz w:val="24"/>
        </w:rPr>
        <w:t>connaitre les matières premières/matériaux</w:t>
      </w:r>
      <w:r w:rsidR="00115B57" w:rsidRPr="00295CF6">
        <w:rPr>
          <w:rFonts w:ascii="Times New Roman" w:hAnsi="Times New Roman" w:cs="Times New Roman"/>
          <w:sz w:val="24"/>
        </w:rPr>
        <w:t xml:space="preserve">, </w:t>
      </w:r>
      <w:r w:rsidR="00115B57" w:rsidRPr="00697B20">
        <w:rPr>
          <w:rFonts w:ascii="Times New Roman" w:hAnsi="Times New Roman" w:cs="Times New Roman"/>
          <w:sz w:val="24"/>
        </w:rPr>
        <w:t>connaitre le rôle et les fonctions des outils</w:t>
      </w:r>
      <w:r w:rsidR="00115B57">
        <w:rPr>
          <w:rFonts w:ascii="Times New Roman" w:hAnsi="Times New Roman" w:cs="Times New Roman"/>
          <w:sz w:val="24"/>
        </w:rPr>
        <w:t>/</w:t>
      </w:r>
      <w:r w:rsidR="00115B57" w:rsidRPr="00697B20">
        <w:rPr>
          <w:rFonts w:ascii="Times New Roman" w:hAnsi="Times New Roman" w:cs="Times New Roman"/>
          <w:sz w:val="24"/>
        </w:rPr>
        <w:t>des équipements de travail</w:t>
      </w:r>
      <w:r w:rsidR="00115B57" w:rsidRPr="00295CF6">
        <w:rPr>
          <w:rFonts w:ascii="Times New Roman" w:hAnsi="Times New Roman" w:cs="Times New Roman"/>
          <w:sz w:val="24"/>
        </w:rPr>
        <w:t xml:space="preserve">, </w:t>
      </w:r>
      <w:r w:rsidR="00115B57" w:rsidRPr="00697B20">
        <w:rPr>
          <w:rFonts w:ascii="Times New Roman" w:hAnsi="Times New Roman" w:cs="Times New Roman"/>
          <w:sz w:val="24"/>
        </w:rPr>
        <w:t>connaitre les règles et textes des différents domaines</w:t>
      </w:r>
      <w:r w:rsidR="00115B57" w:rsidRPr="00295CF6">
        <w:rPr>
          <w:rFonts w:ascii="Times New Roman" w:hAnsi="Times New Roman" w:cs="Times New Roman"/>
          <w:sz w:val="24"/>
        </w:rPr>
        <w:t xml:space="preserve">, </w:t>
      </w:r>
      <w:r w:rsidR="00115B57" w:rsidRPr="00697B20">
        <w:rPr>
          <w:rFonts w:ascii="Times New Roman" w:hAnsi="Times New Roman" w:cs="Times New Roman"/>
          <w:sz w:val="24"/>
        </w:rPr>
        <w:t>connaitre les normes techniques du métier</w:t>
      </w:r>
      <w:r w:rsidR="00115B57" w:rsidRPr="00295CF6">
        <w:rPr>
          <w:rFonts w:ascii="Times New Roman" w:hAnsi="Times New Roman" w:cs="Times New Roman"/>
          <w:sz w:val="24"/>
        </w:rPr>
        <w:t xml:space="preserve">, </w:t>
      </w:r>
      <w:r w:rsidR="00115B57" w:rsidRPr="00697B20">
        <w:rPr>
          <w:rFonts w:ascii="Times New Roman" w:hAnsi="Times New Roman" w:cs="Times New Roman"/>
          <w:sz w:val="24"/>
        </w:rPr>
        <w:t>connaitre le vocabulaire du métier</w:t>
      </w:r>
      <w:r w:rsidR="00115B57" w:rsidRPr="00295CF6">
        <w:rPr>
          <w:rFonts w:ascii="Times New Roman" w:hAnsi="Times New Roman" w:cs="Times New Roman"/>
          <w:sz w:val="24"/>
        </w:rPr>
        <w:t xml:space="preserve">, </w:t>
      </w:r>
      <w:r w:rsidR="00115B57" w:rsidRPr="00697B20">
        <w:rPr>
          <w:rFonts w:ascii="Times New Roman" w:hAnsi="Times New Roman" w:cs="Times New Roman"/>
          <w:sz w:val="24"/>
        </w:rPr>
        <w:t>connaitre un devis</w:t>
      </w:r>
      <w:r w:rsidR="00115B57" w:rsidRPr="00295CF6">
        <w:rPr>
          <w:rFonts w:ascii="Times New Roman" w:hAnsi="Times New Roman" w:cs="Times New Roman"/>
          <w:sz w:val="24"/>
        </w:rPr>
        <w:t xml:space="preserve">, </w:t>
      </w:r>
      <w:r w:rsidR="00115B57" w:rsidRPr="00697B20">
        <w:rPr>
          <w:rFonts w:ascii="Times New Roman" w:hAnsi="Times New Roman" w:cs="Times New Roman"/>
          <w:sz w:val="24"/>
        </w:rPr>
        <w:t>connaitre les techniques de diagnostiques</w:t>
      </w:r>
      <w:r w:rsidR="00115B57">
        <w:rPr>
          <w:rFonts w:ascii="Times New Roman" w:hAnsi="Times New Roman" w:cs="Times New Roman"/>
          <w:sz w:val="24"/>
        </w:rPr>
        <w:t xml:space="preserve"> et </w:t>
      </w:r>
      <w:r w:rsidR="00115B57" w:rsidRPr="00697B20">
        <w:rPr>
          <w:rFonts w:ascii="Times New Roman" w:hAnsi="Times New Roman" w:cs="Times New Roman"/>
          <w:sz w:val="24"/>
        </w:rPr>
        <w:t>savoir planifier le travail</w:t>
      </w:r>
      <w:r w:rsidRPr="00891B17">
        <w:rPr>
          <w:rFonts w:ascii="Times New Roman" w:hAnsi="Times New Roman" w:cs="Times New Roman"/>
          <w:sz w:val="24"/>
        </w:rPr>
        <w:t xml:space="preserve">. Donc il s’agit ici d’expliciter ces attentes par rapport à ces </w:t>
      </w:r>
      <w:r w:rsidR="00C541C4">
        <w:rPr>
          <w:rFonts w:ascii="Times New Roman" w:hAnsi="Times New Roman" w:cs="Times New Roman"/>
          <w:sz w:val="24"/>
        </w:rPr>
        <w:t>dix</w:t>
      </w:r>
      <w:r w:rsidRPr="00891B17">
        <w:rPr>
          <w:rFonts w:ascii="Times New Roman" w:hAnsi="Times New Roman" w:cs="Times New Roman"/>
          <w:sz w:val="24"/>
        </w:rPr>
        <w:t xml:space="preserve"> compétences.</w:t>
      </w:r>
    </w:p>
    <w:p w14:paraId="5F40AF0C" w14:textId="620B1915" w:rsidR="00912EC0" w:rsidRPr="00B36202" w:rsidRDefault="00F721D1" w:rsidP="00B36202">
      <w:pPr>
        <w:pStyle w:val="Lgende"/>
        <w:keepNext/>
        <w:spacing w:line="276" w:lineRule="auto"/>
        <w:jc w:val="both"/>
        <w:rPr>
          <w:rFonts w:ascii="Times New Roman" w:hAnsi="Times New Roman" w:cs="Times New Roman"/>
          <w:b w:val="0"/>
          <w:i/>
          <w:iCs/>
          <w:color w:val="auto"/>
          <w:sz w:val="22"/>
          <w:szCs w:val="14"/>
        </w:rPr>
      </w:pPr>
      <w:bookmarkStart w:id="82" w:name="_Toc52875025"/>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20</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Attentes fortes et moyennes des employeurs par rapport aux compétences des sortants pour le savoir ou les connaissances</w:t>
      </w:r>
      <w:bookmarkEnd w:id="82"/>
    </w:p>
    <w:p w14:paraId="6454BC02" w14:textId="77777777" w:rsidR="009F635A" w:rsidRPr="009F635A" w:rsidRDefault="009F635A" w:rsidP="00F721D1">
      <w:pPr>
        <w:tabs>
          <w:tab w:val="left" w:pos="1131"/>
        </w:tabs>
        <w:spacing w:after="120" w:line="276" w:lineRule="auto"/>
        <w:jc w:val="both"/>
        <w:rPr>
          <w:rFonts w:ascii="Times New Roman" w:hAnsi="Times New Roman" w:cs="Times New Roman"/>
          <w:bCs/>
          <w:sz w:val="2"/>
          <w:szCs w:val="24"/>
        </w:rPr>
      </w:pPr>
    </w:p>
    <w:p w14:paraId="4F88487C" w14:textId="35806804" w:rsidR="00912EC0" w:rsidRPr="00147149" w:rsidRDefault="00924E03" w:rsidP="00B06070">
      <w:pPr>
        <w:spacing w:after="0" w:line="276" w:lineRule="auto"/>
        <w:jc w:val="both"/>
        <w:rPr>
          <w:rFonts w:ascii="Times New Roman" w:hAnsi="Times New Roman" w:cs="Times New Roman"/>
          <w:sz w:val="24"/>
          <w:szCs w:val="24"/>
        </w:rPr>
      </w:pPr>
      <w:r>
        <w:rPr>
          <w:noProof/>
          <w:lang w:eastAsia="fr-FR"/>
          <w14:cntxtAlts/>
        </w:rPr>
        <w:drawing>
          <wp:inline distT="0" distB="0" distL="0" distR="0" wp14:anchorId="1A233035" wp14:editId="50BA68EA">
            <wp:extent cx="6715125" cy="2769870"/>
            <wp:effectExtent l="0" t="0" r="9525" b="11430"/>
            <wp:docPr id="13" name="Graphique 13">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70226826-DBD7-4E2E-A1B5-F28DEDE0939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3A5190D1" w14:textId="67865D3C" w:rsidR="00912EC0" w:rsidRDefault="00912EC0" w:rsidP="00B06070">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w:t>
      </w:r>
      <w:r w:rsidRPr="00147149">
        <w:rPr>
          <w:rFonts w:ascii="Times New Roman" w:hAnsi="Times New Roman" w:cs="Times New Roman"/>
          <w:sz w:val="20"/>
        </w:rPr>
        <w:t xml:space="preserve">employeurs </w:t>
      </w:r>
      <w:r w:rsidRPr="00147149">
        <w:rPr>
          <w:rFonts w:ascii="Times New Roman" w:hAnsi="Times New Roman" w:cs="Times New Roman"/>
          <w:bCs/>
          <w:sz w:val="20"/>
          <w:szCs w:val="20"/>
        </w:rPr>
        <w:t xml:space="preserve">des sortants des centres appuyés par Lux-dev, </w:t>
      </w:r>
      <w:r w:rsidR="00CD2C2E">
        <w:rPr>
          <w:rFonts w:ascii="Times New Roman" w:hAnsi="Times New Roman" w:cs="Times New Roman"/>
          <w:bCs/>
          <w:sz w:val="20"/>
          <w:szCs w:val="20"/>
        </w:rPr>
        <w:t>ONEF 2020</w:t>
      </w:r>
    </w:p>
    <w:p w14:paraId="460C5ABC" w14:textId="77777777" w:rsidR="00BE7ABD" w:rsidRDefault="00935C93" w:rsidP="00935C93">
      <w:pPr>
        <w:spacing w:after="240" w:line="276" w:lineRule="auto"/>
        <w:jc w:val="both"/>
        <w:rPr>
          <w:rFonts w:ascii="Times New Roman" w:hAnsi="Times New Roman" w:cs="Times New Roman"/>
          <w:bCs/>
          <w:sz w:val="24"/>
          <w:szCs w:val="24"/>
        </w:rPr>
      </w:pPr>
      <w:r w:rsidRPr="00935C93">
        <w:rPr>
          <w:rFonts w:ascii="Times New Roman" w:hAnsi="Times New Roman" w:cs="Times New Roman"/>
          <w:bCs/>
          <w:sz w:val="24"/>
          <w:szCs w:val="24"/>
        </w:rPr>
        <w:t xml:space="preserve">Le graphique ci-dessus montre que les compétences relatives au savoir des sortants n’ont pas la même valeur pour les employeurs qui accordent plus d’importance </w:t>
      </w:r>
      <w:bookmarkStart w:id="83" w:name="_Hlk52792989"/>
      <w:r w:rsidRPr="00935C93">
        <w:rPr>
          <w:rFonts w:ascii="Times New Roman" w:hAnsi="Times New Roman" w:cs="Times New Roman"/>
          <w:bCs/>
          <w:sz w:val="24"/>
          <w:szCs w:val="24"/>
        </w:rPr>
        <w:t xml:space="preserve">à la connaissance </w:t>
      </w:r>
      <w:r w:rsidR="00FC6880" w:rsidRPr="00CC474E">
        <w:rPr>
          <w:rFonts w:ascii="Times New Roman" w:hAnsi="Times New Roman" w:cs="Times New Roman"/>
          <w:bCs/>
          <w:sz w:val="24"/>
          <w:szCs w:val="24"/>
        </w:rPr>
        <w:t>du</w:t>
      </w:r>
      <w:r w:rsidRPr="00697B20">
        <w:rPr>
          <w:rFonts w:ascii="Times New Roman" w:hAnsi="Times New Roman" w:cs="Times New Roman"/>
          <w:bCs/>
          <w:sz w:val="24"/>
          <w:szCs w:val="24"/>
        </w:rPr>
        <w:t xml:space="preserve"> rôle et </w:t>
      </w:r>
      <w:r w:rsidR="000121D7" w:rsidRPr="00CC474E">
        <w:rPr>
          <w:rFonts w:ascii="Times New Roman" w:hAnsi="Times New Roman" w:cs="Times New Roman"/>
          <w:bCs/>
          <w:sz w:val="24"/>
          <w:szCs w:val="24"/>
        </w:rPr>
        <w:t>d</w:t>
      </w:r>
      <w:r w:rsidRPr="00697B20">
        <w:rPr>
          <w:rFonts w:ascii="Times New Roman" w:hAnsi="Times New Roman" w:cs="Times New Roman"/>
          <w:bCs/>
          <w:sz w:val="24"/>
          <w:szCs w:val="24"/>
        </w:rPr>
        <w:t>es fonctions des outils</w:t>
      </w:r>
      <w:r w:rsidRPr="00CC474E">
        <w:rPr>
          <w:rFonts w:ascii="Times New Roman" w:hAnsi="Times New Roman" w:cs="Times New Roman"/>
          <w:bCs/>
          <w:sz w:val="24"/>
          <w:szCs w:val="24"/>
        </w:rPr>
        <w:t>/</w:t>
      </w:r>
      <w:r w:rsidRPr="00697B20">
        <w:rPr>
          <w:rFonts w:ascii="Times New Roman" w:hAnsi="Times New Roman" w:cs="Times New Roman"/>
          <w:bCs/>
          <w:sz w:val="24"/>
          <w:szCs w:val="24"/>
        </w:rPr>
        <w:t>des équipements de travail</w:t>
      </w:r>
      <w:r w:rsidRPr="00935C93">
        <w:rPr>
          <w:rFonts w:ascii="Times New Roman" w:hAnsi="Times New Roman" w:cs="Times New Roman"/>
          <w:bCs/>
          <w:sz w:val="24"/>
          <w:szCs w:val="24"/>
        </w:rPr>
        <w:t xml:space="preserve">, </w:t>
      </w:r>
      <w:r w:rsidR="00FC6880" w:rsidRPr="00CC474E">
        <w:rPr>
          <w:rFonts w:ascii="Times New Roman" w:hAnsi="Times New Roman" w:cs="Times New Roman"/>
          <w:bCs/>
          <w:sz w:val="24"/>
          <w:szCs w:val="24"/>
        </w:rPr>
        <w:t>à la c</w:t>
      </w:r>
      <w:r w:rsidR="00FC6880" w:rsidRPr="00697B20">
        <w:rPr>
          <w:rFonts w:ascii="Times New Roman" w:hAnsi="Times New Roman" w:cs="Times New Roman"/>
          <w:bCs/>
          <w:sz w:val="24"/>
          <w:szCs w:val="24"/>
        </w:rPr>
        <w:t>onnai</w:t>
      </w:r>
      <w:r w:rsidR="00FC6880" w:rsidRPr="00CC474E">
        <w:rPr>
          <w:rFonts w:ascii="Times New Roman" w:hAnsi="Times New Roman" w:cs="Times New Roman"/>
          <w:bCs/>
          <w:sz w:val="24"/>
          <w:szCs w:val="24"/>
        </w:rPr>
        <w:t>ssance</w:t>
      </w:r>
      <w:r w:rsidR="00FC6880" w:rsidRPr="00697B20">
        <w:rPr>
          <w:rFonts w:ascii="Times New Roman" w:hAnsi="Times New Roman" w:cs="Times New Roman"/>
          <w:bCs/>
          <w:sz w:val="24"/>
          <w:szCs w:val="24"/>
        </w:rPr>
        <w:t xml:space="preserve"> </w:t>
      </w:r>
      <w:r w:rsidR="00FC6880" w:rsidRPr="00CC474E">
        <w:rPr>
          <w:rFonts w:ascii="Times New Roman" w:hAnsi="Times New Roman" w:cs="Times New Roman"/>
          <w:bCs/>
          <w:sz w:val="24"/>
          <w:szCs w:val="24"/>
        </w:rPr>
        <w:t>d</w:t>
      </w:r>
      <w:r w:rsidR="00FC6880" w:rsidRPr="00697B20">
        <w:rPr>
          <w:rFonts w:ascii="Times New Roman" w:hAnsi="Times New Roman" w:cs="Times New Roman"/>
          <w:bCs/>
          <w:sz w:val="24"/>
          <w:szCs w:val="24"/>
        </w:rPr>
        <w:t>es matières premières/matériaux</w:t>
      </w:r>
      <w:r w:rsidR="00FC6880" w:rsidRPr="00CC474E">
        <w:rPr>
          <w:rFonts w:ascii="Times New Roman" w:hAnsi="Times New Roman" w:cs="Times New Roman"/>
          <w:bCs/>
          <w:sz w:val="24"/>
          <w:szCs w:val="24"/>
        </w:rPr>
        <w:t xml:space="preserve"> et </w:t>
      </w:r>
      <w:r w:rsidR="000121D7" w:rsidRPr="00CC474E">
        <w:rPr>
          <w:rFonts w:ascii="Times New Roman" w:hAnsi="Times New Roman" w:cs="Times New Roman"/>
          <w:bCs/>
          <w:sz w:val="24"/>
          <w:szCs w:val="24"/>
        </w:rPr>
        <w:t xml:space="preserve">à </w:t>
      </w:r>
      <w:r w:rsidR="00FC6880" w:rsidRPr="00CC474E">
        <w:rPr>
          <w:rFonts w:ascii="Times New Roman" w:hAnsi="Times New Roman" w:cs="Times New Roman"/>
          <w:bCs/>
          <w:sz w:val="24"/>
          <w:szCs w:val="24"/>
        </w:rPr>
        <w:t>la connaissance</w:t>
      </w:r>
      <w:r w:rsidR="00FC6880" w:rsidRPr="00697B20">
        <w:rPr>
          <w:rFonts w:ascii="Times New Roman" w:hAnsi="Times New Roman" w:cs="Times New Roman"/>
          <w:bCs/>
          <w:sz w:val="24"/>
          <w:szCs w:val="24"/>
        </w:rPr>
        <w:t xml:space="preserve"> </w:t>
      </w:r>
      <w:r w:rsidR="00FC6880" w:rsidRPr="00CC474E">
        <w:rPr>
          <w:rFonts w:ascii="Times New Roman" w:hAnsi="Times New Roman" w:cs="Times New Roman"/>
          <w:bCs/>
          <w:sz w:val="24"/>
          <w:szCs w:val="24"/>
        </w:rPr>
        <w:t>du</w:t>
      </w:r>
      <w:r w:rsidR="00FC6880" w:rsidRPr="00697B20">
        <w:rPr>
          <w:rFonts w:ascii="Times New Roman" w:hAnsi="Times New Roman" w:cs="Times New Roman"/>
          <w:bCs/>
          <w:sz w:val="24"/>
          <w:szCs w:val="24"/>
        </w:rPr>
        <w:t xml:space="preserve"> métier</w:t>
      </w:r>
      <w:r w:rsidR="00FC6880" w:rsidRPr="00CC474E">
        <w:rPr>
          <w:rFonts w:ascii="Times New Roman" w:hAnsi="Times New Roman" w:cs="Times New Roman"/>
          <w:bCs/>
          <w:sz w:val="24"/>
          <w:szCs w:val="24"/>
        </w:rPr>
        <w:t xml:space="preserve"> </w:t>
      </w:r>
      <w:r w:rsidRPr="00935C93">
        <w:rPr>
          <w:rFonts w:ascii="Times New Roman" w:hAnsi="Times New Roman" w:cs="Times New Roman"/>
          <w:bCs/>
          <w:sz w:val="24"/>
          <w:szCs w:val="24"/>
        </w:rPr>
        <w:t>avec respectivement 7</w:t>
      </w:r>
      <w:r w:rsidR="00FC6880" w:rsidRPr="00CC474E">
        <w:rPr>
          <w:rFonts w:ascii="Times New Roman" w:hAnsi="Times New Roman" w:cs="Times New Roman"/>
          <w:bCs/>
          <w:sz w:val="24"/>
          <w:szCs w:val="24"/>
        </w:rPr>
        <w:t>8,1</w:t>
      </w:r>
      <w:r w:rsidRPr="00935C93">
        <w:rPr>
          <w:rFonts w:ascii="Times New Roman" w:hAnsi="Times New Roman" w:cs="Times New Roman"/>
          <w:bCs/>
          <w:sz w:val="24"/>
          <w:szCs w:val="24"/>
        </w:rPr>
        <w:t>%</w:t>
      </w:r>
      <w:r w:rsidR="00FC6880" w:rsidRPr="00CC474E">
        <w:rPr>
          <w:rFonts w:ascii="Times New Roman" w:hAnsi="Times New Roman" w:cs="Times New Roman"/>
          <w:bCs/>
          <w:sz w:val="24"/>
          <w:szCs w:val="24"/>
        </w:rPr>
        <w:t xml:space="preserve">, 77,1% </w:t>
      </w:r>
      <w:r w:rsidRPr="00935C93">
        <w:rPr>
          <w:rFonts w:ascii="Times New Roman" w:hAnsi="Times New Roman" w:cs="Times New Roman"/>
          <w:bCs/>
          <w:sz w:val="24"/>
          <w:szCs w:val="24"/>
        </w:rPr>
        <w:t xml:space="preserve">et </w:t>
      </w:r>
      <w:r w:rsidR="00FC6880" w:rsidRPr="00CC474E">
        <w:rPr>
          <w:rFonts w:ascii="Times New Roman" w:hAnsi="Times New Roman" w:cs="Times New Roman"/>
          <w:bCs/>
          <w:sz w:val="24"/>
          <w:szCs w:val="24"/>
        </w:rPr>
        <w:t>77,1</w:t>
      </w:r>
      <w:r w:rsidRPr="00935C93">
        <w:rPr>
          <w:rFonts w:ascii="Times New Roman" w:hAnsi="Times New Roman" w:cs="Times New Roman"/>
          <w:bCs/>
          <w:sz w:val="24"/>
          <w:szCs w:val="24"/>
        </w:rPr>
        <w:t>%.</w:t>
      </w:r>
      <w:bookmarkEnd w:id="83"/>
      <w:r w:rsidR="00CC474E" w:rsidRPr="00CC474E">
        <w:rPr>
          <w:rFonts w:ascii="Times New Roman" w:hAnsi="Times New Roman" w:cs="Times New Roman"/>
          <w:bCs/>
          <w:sz w:val="24"/>
          <w:szCs w:val="24"/>
        </w:rPr>
        <w:t xml:space="preserve"> </w:t>
      </w:r>
      <w:r w:rsidR="00152A61">
        <w:rPr>
          <w:rFonts w:ascii="Times New Roman" w:hAnsi="Times New Roman" w:cs="Times New Roman"/>
          <w:bCs/>
          <w:sz w:val="24"/>
          <w:szCs w:val="24"/>
        </w:rPr>
        <w:t xml:space="preserve">Il existe un second groupe de </w:t>
      </w:r>
      <w:r w:rsidR="00BE7ABD">
        <w:rPr>
          <w:rFonts w:ascii="Times New Roman" w:hAnsi="Times New Roman" w:cs="Times New Roman"/>
          <w:bCs/>
          <w:sz w:val="24"/>
          <w:szCs w:val="24"/>
        </w:rPr>
        <w:t>compétences</w:t>
      </w:r>
      <w:r w:rsidR="00152A61">
        <w:rPr>
          <w:rFonts w:ascii="Times New Roman" w:hAnsi="Times New Roman" w:cs="Times New Roman"/>
          <w:bCs/>
          <w:sz w:val="24"/>
          <w:szCs w:val="24"/>
        </w:rPr>
        <w:t xml:space="preserve"> dans lesquelles un nombre important d’employeur ont exprimé des fortes attentes, il s’agit de</w:t>
      </w:r>
      <w:r w:rsidR="00BE7ABD">
        <w:rPr>
          <w:rFonts w:ascii="Times New Roman" w:hAnsi="Times New Roman" w:cs="Times New Roman"/>
          <w:bCs/>
          <w:sz w:val="24"/>
          <w:szCs w:val="24"/>
        </w:rPr>
        <w:t xml:space="preserve"> la connaissance des normes techniques du métier avec 75,5%, la connaissance des techniques de diagnostiques avec 74,9% et la compétence « Savoir planifier le travail » avec 72,4%.  </w:t>
      </w:r>
    </w:p>
    <w:p w14:paraId="4E7E07D1" w14:textId="4CCBF0B1" w:rsidR="00BE7ABD" w:rsidRPr="00BE7ABD" w:rsidRDefault="00935C93" w:rsidP="00935C93">
      <w:pPr>
        <w:spacing w:after="240" w:line="276" w:lineRule="auto"/>
        <w:jc w:val="both"/>
        <w:rPr>
          <w:rFonts w:ascii="Times New Roman" w:hAnsi="Times New Roman" w:cs="Times New Roman"/>
          <w:bCs/>
          <w:sz w:val="24"/>
          <w:szCs w:val="24"/>
        </w:rPr>
      </w:pPr>
      <w:r w:rsidRPr="00935C93">
        <w:rPr>
          <w:rFonts w:ascii="Times New Roman" w:hAnsi="Times New Roman" w:cs="Times New Roman"/>
          <w:bCs/>
          <w:sz w:val="24"/>
          <w:szCs w:val="24"/>
        </w:rPr>
        <w:t>Toutefois, ces attentes moins fortes pour l</w:t>
      </w:r>
      <w:r w:rsidR="00BE7ABD" w:rsidRPr="00BE7ABD">
        <w:rPr>
          <w:rFonts w:ascii="Times New Roman" w:hAnsi="Times New Roman" w:cs="Times New Roman"/>
          <w:bCs/>
          <w:sz w:val="24"/>
          <w:szCs w:val="24"/>
        </w:rPr>
        <w:t>a connaissance du vocabulaire du métier</w:t>
      </w:r>
      <w:r w:rsidRPr="00935C93">
        <w:rPr>
          <w:rFonts w:ascii="Times New Roman" w:hAnsi="Times New Roman" w:cs="Times New Roman"/>
          <w:bCs/>
          <w:sz w:val="24"/>
          <w:szCs w:val="24"/>
        </w:rPr>
        <w:t>, la lecture et l’écriture reflètent l’état actuel de la perception des entreprises locales, mais ne signifient pas que ces compétences ne sont pas importantes.</w:t>
      </w:r>
      <w:r w:rsidR="00BE7ABD" w:rsidRPr="00BE7ABD">
        <w:rPr>
          <w:rFonts w:ascii="Times New Roman" w:hAnsi="Times New Roman" w:cs="Times New Roman"/>
          <w:bCs/>
          <w:sz w:val="24"/>
          <w:szCs w:val="24"/>
        </w:rPr>
        <w:t xml:space="preserve"> Ce même constat a été fait l’année dernière mais avec des employeurs relativement différents.</w:t>
      </w:r>
    </w:p>
    <w:p w14:paraId="7D81B1AC" w14:textId="738A0DC4" w:rsidR="00B77BCF" w:rsidRPr="00B77BCF" w:rsidRDefault="00935C93" w:rsidP="00B77BCF">
      <w:pPr>
        <w:spacing w:after="240" w:line="276" w:lineRule="auto"/>
        <w:jc w:val="both"/>
        <w:rPr>
          <w:rFonts w:ascii="Times New Roman" w:hAnsi="Times New Roman" w:cs="Times New Roman"/>
          <w:bCs/>
          <w:sz w:val="24"/>
          <w:szCs w:val="24"/>
        </w:rPr>
      </w:pPr>
      <w:r w:rsidRPr="00935C93">
        <w:rPr>
          <w:rFonts w:ascii="Times New Roman" w:hAnsi="Times New Roman" w:cs="Times New Roman"/>
          <w:bCs/>
          <w:sz w:val="24"/>
          <w:szCs w:val="24"/>
        </w:rPr>
        <w:t xml:space="preserve"> Les fortes attentes par rapport à la </w:t>
      </w:r>
      <w:r w:rsidR="00BE7ABD" w:rsidRPr="00935C93">
        <w:rPr>
          <w:rFonts w:ascii="Times New Roman" w:hAnsi="Times New Roman" w:cs="Times New Roman"/>
          <w:bCs/>
          <w:sz w:val="24"/>
          <w:szCs w:val="24"/>
        </w:rPr>
        <w:t xml:space="preserve">connaissance </w:t>
      </w:r>
      <w:r w:rsidR="00BE7ABD" w:rsidRPr="00BE7ABD">
        <w:rPr>
          <w:rFonts w:ascii="Times New Roman" w:hAnsi="Times New Roman" w:cs="Times New Roman"/>
          <w:bCs/>
          <w:sz w:val="24"/>
          <w:szCs w:val="24"/>
        </w:rPr>
        <w:t>du</w:t>
      </w:r>
      <w:r w:rsidR="00BE7ABD" w:rsidRPr="00697B20">
        <w:rPr>
          <w:rFonts w:ascii="Times New Roman" w:hAnsi="Times New Roman" w:cs="Times New Roman"/>
          <w:bCs/>
          <w:sz w:val="24"/>
          <w:szCs w:val="24"/>
        </w:rPr>
        <w:t xml:space="preserve"> rôle et </w:t>
      </w:r>
      <w:r w:rsidR="00BE7ABD" w:rsidRPr="00BE7ABD">
        <w:rPr>
          <w:rFonts w:ascii="Times New Roman" w:hAnsi="Times New Roman" w:cs="Times New Roman"/>
          <w:bCs/>
          <w:sz w:val="24"/>
          <w:szCs w:val="24"/>
        </w:rPr>
        <w:t>d</w:t>
      </w:r>
      <w:r w:rsidR="00BE7ABD" w:rsidRPr="00697B20">
        <w:rPr>
          <w:rFonts w:ascii="Times New Roman" w:hAnsi="Times New Roman" w:cs="Times New Roman"/>
          <w:bCs/>
          <w:sz w:val="24"/>
          <w:szCs w:val="24"/>
        </w:rPr>
        <w:t>es fonctions des outils</w:t>
      </w:r>
      <w:r w:rsidR="00BE7ABD" w:rsidRPr="00BE7ABD">
        <w:rPr>
          <w:rFonts w:ascii="Times New Roman" w:hAnsi="Times New Roman" w:cs="Times New Roman"/>
          <w:bCs/>
          <w:sz w:val="24"/>
          <w:szCs w:val="24"/>
        </w:rPr>
        <w:t>/</w:t>
      </w:r>
      <w:r w:rsidR="00BE7ABD" w:rsidRPr="00697B20">
        <w:rPr>
          <w:rFonts w:ascii="Times New Roman" w:hAnsi="Times New Roman" w:cs="Times New Roman"/>
          <w:bCs/>
          <w:sz w:val="24"/>
          <w:szCs w:val="24"/>
        </w:rPr>
        <w:t>des équipements de travail</w:t>
      </w:r>
      <w:r w:rsidR="00BE7ABD" w:rsidRPr="00935C93">
        <w:rPr>
          <w:rFonts w:ascii="Times New Roman" w:hAnsi="Times New Roman" w:cs="Times New Roman"/>
          <w:bCs/>
          <w:sz w:val="24"/>
          <w:szCs w:val="24"/>
        </w:rPr>
        <w:t xml:space="preserve">, </w:t>
      </w:r>
      <w:r w:rsidR="00BE7ABD" w:rsidRPr="00BE7ABD">
        <w:rPr>
          <w:rFonts w:ascii="Times New Roman" w:hAnsi="Times New Roman" w:cs="Times New Roman"/>
          <w:bCs/>
          <w:sz w:val="24"/>
          <w:szCs w:val="24"/>
        </w:rPr>
        <w:t>à la c</w:t>
      </w:r>
      <w:r w:rsidR="00BE7ABD" w:rsidRPr="00697B20">
        <w:rPr>
          <w:rFonts w:ascii="Times New Roman" w:hAnsi="Times New Roman" w:cs="Times New Roman"/>
          <w:bCs/>
          <w:sz w:val="24"/>
          <w:szCs w:val="24"/>
        </w:rPr>
        <w:t>onnai</w:t>
      </w:r>
      <w:r w:rsidR="00BE7ABD" w:rsidRPr="00BE7ABD">
        <w:rPr>
          <w:rFonts w:ascii="Times New Roman" w:hAnsi="Times New Roman" w:cs="Times New Roman"/>
          <w:bCs/>
          <w:sz w:val="24"/>
          <w:szCs w:val="24"/>
        </w:rPr>
        <w:t>ssance</w:t>
      </w:r>
      <w:r w:rsidR="00BE7ABD" w:rsidRPr="00697B20">
        <w:rPr>
          <w:rFonts w:ascii="Times New Roman" w:hAnsi="Times New Roman" w:cs="Times New Roman"/>
          <w:bCs/>
          <w:sz w:val="24"/>
          <w:szCs w:val="24"/>
        </w:rPr>
        <w:t xml:space="preserve"> </w:t>
      </w:r>
      <w:r w:rsidR="00BE7ABD" w:rsidRPr="00BE7ABD">
        <w:rPr>
          <w:rFonts w:ascii="Times New Roman" w:hAnsi="Times New Roman" w:cs="Times New Roman"/>
          <w:bCs/>
          <w:sz w:val="24"/>
          <w:szCs w:val="24"/>
        </w:rPr>
        <w:t>d</w:t>
      </w:r>
      <w:r w:rsidR="00BE7ABD" w:rsidRPr="00697B20">
        <w:rPr>
          <w:rFonts w:ascii="Times New Roman" w:hAnsi="Times New Roman" w:cs="Times New Roman"/>
          <w:bCs/>
          <w:sz w:val="24"/>
          <w:szCs w:val="24"/>
        </w:rPr>
        <w:t>es matières premières/matériaux</w:t>
      </w:r>
      <w:r w:rsidR="00BE7ABD" w:rsidRPr="00BE7ABD">
        <w:rPr>
          <w:rFonts w:ascii="Times New Roman" w:hAnsi="Times New Roman" w:cs="Times New Roman"/>
          <w:bCs/>
          <w:sz w:val="24"/>
          <w:szCs w:val="24"/>
        </w:rPr>
        <w:t xml:space="preserve"> et à la connaissance</w:t>
      </w:r>
      <w:r w:rsidR="00BE7ABD" w:rsidRPr="00697B20">
        <w:rPr>
          <w:rFonts w:ascii="Times New Roman" w:hAnsi="Times New Roman" w:cs="Times New Roman"/>
          <w:bCs/>
          <w:sz w:val="24"/>
          <w:szCs w:val="24"/>
        </w:rPr>
        <w:t xml:space="preserve"> </w:t>
      </w:r>
      <w:r w:rsidR="00BE7ABD" w:rsidRPr="00BE7ABD">
        <w:rPr>
          <w:rFonts w:ascii="Times New Roman" w:hAnsi="Times New Roman" w:cs="Times New Roman"/>
          <w:bCs/>
          <w:sz w:val="24"/>
          <w:szCs w:val="24"/>
        </w:rPr>
        <w:t>du</w:t>
      </w:r>
      <w:r w:rsidR="00BE7ABD" w:rsidRPr="00697B20">
        <w:rPr>
          <w:rFonts w:ascii="Times New Roman" w:hAnsi="Times New Roman" w:cs="Times New Roman"/>
          <w:bCs/>
          <w:sz w:val="24"/>
          <w:szCs w:val="24"/>
        </w:rPr>
        <w:t xml:space="preserve"> métier</w:t>
      </w:r>
      <w:r w:rsidR="00BE7ABD" w:rsidRPr="00BE7ABD">
        <w:rPr>
          <w:rFonts w:ascii="Times New Roman" w:hAnsi="Times New Roman" w:cs="Times New Roman"/>
          <w:bCs/>
          <w:sz w:val="24"/>
          <w:szCs w:val="24"/>
        </w:rPr>
        <w:t xml:space="preserve"> </w:t>
      </w:r>
      <w:r w:rsidRPr="00935C93">
        <w:rPr>
          <w:rFonts w:ascii="Times New Roman" w:hAnsi="Times New Roman" w:cs="Times New Roman"/>
          <w:bCs/>
          <w:sz w:val="24"/>
          <w:szCs w:val="24"/>
        </w:rPr>
        <w:t xml:space="preserve">révèleraient que les employeurs mettent en avant la production (combinaison d’outils et de matières premières de base) et donc </w:t>
      </w:r>
      <w:r w:rsidRPr="00935C93">
        <w:rPr>
          <w:rFonts w:ascii="Times New Roman" w:hAnsi="Times New Roman" w:cs="Times New Roman"/>
          <w:bCs/>
          <w:sz w:val="24"/>
          <w:szCs w:val="24"/>
        </w:rPr>
        <w:lastRenderedPageBreak/>
        <w:t xml:space="preserve">la productivité de l’employé. </w:t>
      </w:r>
      <w:r w:rsidR="00896416">
        <w:rPr>
          <w:rFonts w:ascii="Times New Roman" w:hAnsi="Times New Roman" w:cs="Times New Roman"/>
          <w:bCs/>
          <w:sz w:val="24"/>
          <w:szCs w:val="24"/>
        </w:rPr>
        <w:t xml:space="preserve">Dans la logique de l’année dernière, </w:t>
      </w:r>
      <w:r w:rsidRPr="00935C93">
        <w:rPr>
          <w:rFonts w:ascii="Times New Roman" w:hAnsi="Times New Roman" w:cs="Times New Roman"/>
          <w:bCs/>
          <w:sz w:val="24"/>
          <w:szCs w:val="24"/>
        </w:rPr>
        <w:t xml:space="preserve">la production de l’entreprise et la productivité des employés pourraient être considérablement améliorées par la </w:t>
      </w:r>
      <w:r w:rsidR="00896416">
        <w:rPr>
          <w:rFonts w:ascii="Times New Roman" w:hAnsi="Times New Roman" w:cs="Times New Roman"/>
          <w:bCs/>
          <w:sz w:val="24"/>
          <w:szCs w:val="24"/>
        </w:rPr>
        <w:t xml:space="preserve">connaissance du </w:t>
      </w:r>
      <w:r w:rsidR="009122BB">
        <w:rPr>
          <w:rFonts w:ascii="Times New Roman" w:hAnsi="Times New Roman" w:cs="Times New Roman"/>
          <w:bCs/>
          <w:sz w:val="24"/>
          <w:szCs w:val="24"/>
        </w:rPr>
        <w:t>métier</w:t>
      </w:r>
      <w:r w:rsidRPr="00935C93">
        <w:rPr>
          <w:rFonts w:ascii="Times New Roman" w:hAnsi="Times New Roman" w:cs="Times New Roman"/>
          <w:bCs/>
          <w:sz w:val="24"/>
          <w:szCs w:val="24"/>
        </w:rPr>
        <w:t>.</w:t>
      </w:r>
    </w:p>
    <w:p w14:paraId="2D9A259C" w14:textId="6260F95E" w:rsidR="00912EC0" w:rsidRPr="00701335" w:rsidRDefault="00912EC0" w:rsidP="00FB2C11">
      <w:pPr>
        <w:pStyle w:val="Titre4"/>
        <w:numPr>
          <w:ilvl w:val="2"/>
          <w:numId w:val="29"/>
        </w:numPr>
        <w:spacing w:line="276" w:lineRule="auto"/>
        <w:rPr>
          <w:rFonts w:ascii="Times New Roman" w:hAnsi="Times New Roman" w:cs="Times New Roman"/>
          <w:b/>
          <w:i/>
          <w:iCs/>
          <w:color w:val="auto"/>
          <w:sz w:val="24"/>
          <w:szCs w:val="20"/>
        </w:rPr>
      </w:pPr>
      <w:r w:rsidRPr="00701335">
        <w:rPr>
          <w:rFonts w:ascii="Times New Roman" w:hAnsi="Times New Roman" w:cs="Times New Roman"/>
          <w:b/>
          <w:i/>
          <w:iCs/>
          <w:color w:val="auto"/>
          <w:sz w:val="24"/>
          <w:szCs w:val="20"/>
        </w:rPr>
        <w:t>Savoir-être</w:t>
      </w:r>
    </w:p>
    <w:p w14:paraId="233FD1D1" w14:textId="5770559B" w:rsidR="00FB2C11" w:rsidRPr="00FB2C11" w:rsidRDefault="00FB2C11" w:rsidP="00FB2C11">
      <w:pPr>
        <w:jc w:val="both"/>
        <w:rPr>
          <w:rFonts w:ascii="Times New Roman" w:hAnsi="Times New Roman" w:cs="Times New Roman"/>
          <w:sz w:val="24"/>
          <w:szCs w:val="24"/>
        </w:rPr>
      </w:pPr>
      <w:r w:rsidRPr="00FB2C11">
        <w:rPr>
          <w:rFonts w:ascii="Times New Roman" w:hAnsi="Times New Roman" w:cs="Times New Roman"/>
          <w:sz w:val="24"/>
          <w:szCs w:val="24"/>
        </w:rPr>
        <w:t>Ce nouvel atelier a permis aussi de revoir et de décomposer le savoir-être ou comportement en neuf principales compétences</w:t>
      </w:r>
      <w:r>
        <w:rPr>
          <w:rFonts w:ascii="Times New Roman" w:hAnsi="Times New Roman" w:cs="Times New Roman"/>
          <w:sz w:val="24"/>
          <w:szCs w:val="24"/>
        </w:rPr>
        <w:t> :</w:t>
      </w:r>
      <w:r w:rsidR="003F7408">
        <w:rPr>
          <w:rFonts w:ascii="Times New Roman" w:hAnsi="Times New Roman" w:cs="Times New Roman"/>
          <w:sz w:val="24"/>
          <w:szCs w:val="24"/>
        </w:rPr>
        <w:t xml:space="preserve"> </w:t>
      </w:r>
      <w:bookmarkStart w:id="84" w:name="_Hlk52789492"/>
      <w:r w:rsidR="00113B86" w:rsidRPr="0064265A">
        <w:rPr>
          <w:rFonts w:ascii="Times New Roman" w:hAnsi="Times New Roman" w:cs="Times New Roman"/>
          <w:sz w:val="24"/>
          <w:szCs w:val="24"/>
        </w:rPr>
        <w:t>amour du métier</w:t>
      </w:r>
      <w:r w:rsidR="00113B86" w:rsidRPr="003F7408">
        <w:rPr>
          <w:rFonts w:ascii="Times New Roman" w:hAnsi="Times New Roman" w:cs="Times New Roman"/>
          <w:sz w:val="24"/>
          <w:szCs w:val="24"/>
        </w:rPr>
        <w:t xml:space="preserve">, </w:t>
      </w:r>
      <w:r w:rsidR="00113B86" w:rsidRPr="0064265A">
        <w:rPr>
          <w:rFonts w:ascii="Times New Roman" w:hAnsi="Times New Roman" w:cs="Times New Roman"/>
          <w:sz w:val="24"/>
          <w:szCs w:val="24"/>
        </w:rPr>
        <w:t>ponctualité</w:t>
      </w:r>
      <w:r w:rsidR="00113B86" w:rsidRPr="003F7408">
        <w:rPr>
          <w:rFonts w:ascii="Times New Roman" w:hAnsi="Times New Roman" w:cs="Times New Roman"/>
          <w:sz w:val="24"/>
          <w:szCs w:val="24"/>
        </w:rPr>
        <w:t xml:space="preserve">, </w:t>
      </w:r>
      <w:r w:rsidR="00113B86" w:rsidRPr="0064265A">
        <w:rPr>
          <w:rFonts w:ascii="Times New Roman" w:hAnsi="Times New Roman" w:cs="Times New Roman"/>
          <w:sz w:val="24"/>
          <w:szCs w:val="24"/>
        </w:rPr>
        <w:t xml:space="preserve">confiance en </w:t>
      </w:r>
      <w:r w:rsidR="00113B86" w:rsidRPr="003F7408">
        <w:rPr>
          <w:rFonts w:ascii="Times New Roman" w:hAnsi="Times New Roman" w:cs="Times New Roman"/>
          <w:sz w:val="24"/>
          <w:szCs w:val="24"/>
        </w:rPr>
        <w:t>soi, être</w:t>
      </w:r>
      <w:r w:rsidR="00113B86" w:rsidRPr="0064265A">
        <w:rPr>
          <w:rFonts w:ascii="Times New Roman" w:hAnsi="Times New Roman" w:cs="Times New Roman"/>
          <w:sz w:val="24"/>
          <w:szCs w:val="24"/>
        </w:rPr>
        <w:t xml:space="preserve"> disponible</w:t>
      </w:r>
      <w:r w:rsidR="00113B86" w:rsidRPr="003F7408">
        <w:rPr>
          <w:rFonts w:ascii="Times New Roman" w:hAnsi="Times New Roman" w:cs="Times New Roman"/>
          <w:sz w:val="24"/>
          <w:szCs w:val="24"/>
        </w:rPr>
        <w:t xml:space="preserve">, </w:t>
      </w:r>
      <w:r w:rsidR="00113B86" w:rsidRPr="0064265A">
        <w:rPr>
          <w:rFonts w:ascii="Times New Roman" w:hAnsi="Times New Roman" w:cs="Times New Roman"/>
          <w:sz w:val="24"/>
          <w:szCs w:val="24"/>
        </w:rPr>
        <w:t>respect mutuel</w:t>
      </w:r>
      <w:r w:rsidR="00113B86" w:rsidRPr="003F7408">
        <w:rPr>
          <w:rFonts w:ascii="Times New Roman" w:hAnsi="Times New Roman" w:cs="Times New Roman"/>
          <w:sz w:val="24"/>
          <w:szCs w:val="24"/>
        </w:rPr>
        <w:t xml:space="preserve">, </w:t>
      </w:r>
      <w:r w:rsidR="00113B86" w:rsidRPr="0064265A">
        <w:rPr>
          <w:rFonts w:ascii="Times New Roman" w:hAnsi="Times New Roman" w:cs="Times New Roman"/>
          <w:sz w:val="24"/>
          <w:szCs w:val="24"/>
        </w:rPr>
        <w:t>respect du règlement intérieur de l'entreprise</w:t>
      </w:r>
      <w:r w:rsidR="00113B86" w:rsidRPr="003F7408">
        <w:rPr>
          <w:rFonts w:ascii="Times New Roman" w:hAnsi="Times New Roman" w:cs="Times New Roman"/>
          <w:sz w:val="24"/>
          <w:szCs w:val="24"/>
        </w:rPr>
        <w:t xml:space="preserve">, </w:t>
      </w:r>
      <w:r w:rsidR="00113B86" w:rsidRPr="0064265A">
        <w:rPr>
          <w:rFonts w:ascii="Times New Roman" w:hAnsi="Times New Roman" w:cs="Times New Roman"/>
          <w:sz w:val="24"/>
          <w:szCs w:val="24"/>
        </w:rPr>
        <w:t>être communicatif</w:t>
      </w:r>
      <w:r w:rsidR="00113B86" w:rsidRPr="003F7408">
        <w:rPr>
          <w:rFonts w:ascii="Times New Roman" w:hAnsi="Times New Roman" w:cs="Times New Roman"/>
          <w:sz w:val="24"/>
          <w:szCs w:val="24"/>
        </w:rPr>
        <w:t xml:space="preserve">, </w:t>
      </w:r>
      <w:r w:rsidR="00113B86" w:rsidRPr="0064265A">
        <w:rPr>
          <w:rFonts w:ascii="Times New Roman" w:hAnsi="Times New Roman" w:cs="Times New Roman"/>
          <w:sz w:val="24"/>
          <w:szCs w:val="24"/>
        </w:rPr>
        <w:t>esprit créatif</w:t>
      </w:r>
      <w:r w:rsidR="00113B86" w:rsidRPr="003F7408">
        <w:rPr>
          <w:rFonts w:ascii="Times New Roman" w:hAnsi="Times New Roman" w:cs="Times New Roman"/>
          <w:sz w:val="24"/>
          <w:szCs w:val="24"/>
        </w:rPr>
        <w:t xml:space="preserve"> et </w:t>
      </w:r>
      <w:r w:rsidR="00113B86" w:rsidRPr="0064265A">
        <w:rPr>
          <w:rFonts w:ascii="Times New Roman" w:hAnsi="Times New Roman" w:cs="Times New Roman"/>
          <w:sz w:val="24"/>
          <w:szCs w:val="24"/>
        </w:rPr>
        <w:t>respect des règles d'hygiène et de sécurité</w:t>
      </w:r>
      <w:bookmarkEnd w:id="84"/>
      <w:r w:rsidR="00113B86" w:rsidRPr="003F7408">
        <w:rPr>
          <w:rFonts w:ascii="Times New Roman" w:hAnsi="Times New Roman" w:cs="Times New Roman"/>
          <w:sz w:val="24"/>
          <w:szCs w:val="24"/>
        </w:rPr>
        <w:t>.</w:t>
      </w:r>
      <w:r w:rsidR="003F7408" w:rsidRPr="003F7408">
        <w:rPr>
          <w:rFonts w:ascii="Times New Roman" w:eastAsia="Times New Roman" w:hAnsi="Times New Roman" w:cs="Times New Roman"/>
          <w:color w:val="000000"/>
          <w:sz w:val="24"/>
          <w:szCs w:val="24"/>
          <w:lang w:eastAsia="fr-FR"/>
        </w:rPr>
        <w:t xml:space="preserve"> </w:t>
      </w:r>
      <w:r w:rsidR="003F7408" w:rsidRPr="003F7408">
        <w:rPr>
          <w:rFonts w:ascii="Times New Roman" w:hAnsi="Times New Roman" w:cs="Times New Roman"/>
          <w:sz w:val="24"/>
          <w:szCs w:val="24"/>
        </w:rPr>
        <w:t xml:space="preserve">Si l’attente globale des employeurs par rapport au savoir-être est forte, avec </w:t>
      </w:r>
      <w:r w:rsidR="003F7408">
        <w:rPr>
          <w:rFonts w:ascii="Times New Roman" w:hAnsi="Times New Roman" w:cs="Times New Roman"/>
          <w:sz w:val="24"/>
          <w:szCs w:val="24"/>
        </w:rPr>
        <w:t>79,9</w:t>
      </w:r>
      <w:r w:rsidR="003F7408" w:rsidRPr="003F7408">
        <w:rPr>
          <w:rFonts w:ascii="Times New Roman" w:hAnsi="Times New Roman" w:cs="Times New Roman"/>
          <w:sz w:val="24"/>
          <w:szCs w:val="24"/>
        </w:rPr>
        <w:t>%, il est intéressant d’affiner l’analyse par rapport aux différentes compétences retenues par les employeurs.</w:t>
      </w:r>
    </w:p>
    <w:p w14:paraId="0EA50D9C" w14:textId="01D6FD99" w:rsidR="00912EC0" w:rsidRPr="00B36202" w:rsidRDefault="00F721D1" w:rsidP="00B36202">
      <w:pPr>
        <w:pStyle w:val="Lgende"/>
        <w:keepNext/>
        <w:spacing w:line="276" w:lineRule="auto"/>
        <w:jc w:val="both"/>
        <w:rPr>
          <w:rFonts w:ascii="Times New Roman" w:hAnsi="Times New Roman" w:cs="Times New Roman"/>
          <w:b w:val="0"/>
          <w:i/>
          <w:iCs/>
          <w:color w:val="auto"/>
          <w:sz w:val="22"/>
          <w:szCs w:val="14"/>
        </w:rPr>
      </w:pPr>
      <w:bookmarkStart w:id="85" w:name="_Toc52875026"/>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21</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Attentes fortes et moyennes des employeurs par rapport aux compétences des sortants pour le savoir-être</w:t>
      </w:r>
      <w:bookmarkEnd w:id="85"/>
    </w:p>
    <w:p w14:paraId="206635D4" w14:textId="38CEDECC" w:rsidR="009F635A" w:rsidRPr="007A3F1D" w:rsidRDefault="001271F7" w:rsidP="007A3F1D">
      <w:pPr>
        <w:spacing w:after="0" w:line="276" w:lineRule="auto"/>
        <w:rPr>
          <w:rFonts w:ascii="Times New Roman" w:hAnsi="Times New Roman" w:cs="Times New Roman"/>
          <w:bCs/>
          <w:sz w:val="24"/>
          <w:szCs w:val="16"/>
        </w:rPr>
      </w:pPr>
      <w:r>
        <w:rPr>
          <w:noProof/>
          <w:lang w:eastAsia="fr-FR"/>
          <w14:cntxtAlts/>
        </w:rPr>
        <w:drawing>
          <wp:inline distT="0" distB="0" distL="0" distR="0" wp14:anchorId="7345FF10" wp14:editId="33416DA6">
            <wp:extent cx="6629400" cy="2743200"/>
            <wp:effectExtent l="0" t="0" r="0" b="0"/>
            <wp:docPr id="14" name="Graphique 14">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CD7A7A9D-342D-4C04-8CCF-277FCFF2F81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6D07D1CA" w14:textId="1F7B1314" w:rsidR="00912EC0" w:rsidRPr="00147149" w:rsidRDefault="00912EC0" w:rsidP="00B06070">
      <w:pPr>
        <w:spacing w:after="0" w:line="276" w:lineRule="auto"/>
        <w:jc w:val="both"/>
        <w:rPr>
          <w:rFonts w:ascii="Times New Roman" w:hAnsi="Times New Roman" w:cs="Times New Roman"/>
          <w:sz w:val="24"/>
        </w:rPr>
      </w:pPr>
    </w:p>
    <w:p w14:paraId="60083475" w14:textId="1FAABDEB" w:rsidR="004E7DE6" w:rsidRDefault="00912EC0" w:rsidP="00B06070">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r w:rsidR="004E7DE6">
        <w:rPr>
          <w:rFonts w:ascii="Times New Roman" w:hAnsi="Times New Roman" w:cs="Times New Roman"/>
          <w:bCs/>
          <w:sz w:val="20"/>
          <w:szCs w:val="20"/>
        </w:rPr>
        <w:br/>
      </w:r>
    </w:p>
    <w:p w14:paraId="244B041F" w14:textId="77777777" w:rsidR="00CD058E" w:rsidRDefault="00FD3F13" w:rsidP="00A1659C">
      <w:pPr>
        <w:spacing w:before="100" w:after="200" w:line="276" w:lineRule="auto"/>
        <w:jc w:val="both"/>
        <w:rPr>
          <w:rFonts w:ascii="Times New Roman" w:hAnsi="Times New Roman" w:cs="Times New Roman"/>
          <w:bCs/>
          <w:sz w:val="24"/>
          <w:szCs w:val="24"/>
        </w:rPr>
      </w:pPr>
      <w:r w:rsidRPr="00A1659C">
        <w:rPr>
          <w:rFonts w:ascii="Times New Roman" w:hAnsi="Times New Roman" w:cs="Times New Roman"/>
          <w:bCs/>
          <w:sz w:val="24"/>
          <w:szCs w:val="24"/>
        </w:rPr>
        <w:t>Globalement</w:t>
      </w:r>
      <w:r w:rsidR="004C5A63" w:rsidRPr="00A1659C">
        <w:rPr>
          <w:rFonts w:ascii="Times New Roman" w:hAnsi="Times New Roman" w:cs="Times New Roman"/>
          <w:bCs/>
          <w:sz w:val="24"/>
          <w:szCs w:val="24"/>
        </w:rPr>
        <w:t xml:space="preserve"> </w:t>
      </w:r>
      <w:r w:rsidR="00BA6D4E">
        <w:rPr>
          <w:rFonts w:ascii="Times New Roman" w:hAnsi="Times New Roman" w:cs="Times New Roman"/>
          <w:bCs/>
          <w:sz w:val="24"/>
          <w:szCs w:val="24"/>
        </w:rPr>
        <w:t>la majorité des</w:t>
      </w:r>
      <w:r w:rsidR="004C5A63" w:rsidRPr="00A1659C">
        <w:rPr>
          <w:rFonts w:ascii="Times New Roman" w:hAnsi="Times New Roman" w:cs="Times New Roman"/>
          <w:bCs/>
          <w:sz w:val="24"/>
          <w:szCs w:val="24"/>
        </w:rPr>
        <w:t xml:space="preserve"> employeurs </w:t>
      </w:r>
      <w:r w:rsidR="00BA6D4E">
        <w:rPr>
          <w:rFonts w:ascii="Times New Roman" w:hAnsi="Times New Roman" w:cs="Times New Roman"/>
          <w:bCs/>
          <w:sz w:val="24"/>
          <w:szCs w:val="24"/>
        </w:rPr>
        <w:t xml:space="preserve">ont des attentes fortes </w:t>
      </w:r>
      <w:r w:rsidR="004C5A63" w:rsidRPr="00A1659C">
        <w:rPr>
          <w:rFonts w:ascii="Times New Roman" w:hAnsi="Times New Roman" w:cs="Times New Roman"/>
          <w:bCs/>
          <w:sz w:val="24"/>
          <w:szCs w:val="24"/>
        </w:rPr>
        <w:t>par rapport au</w:t>
      </w:r>
      <w:r w:rsidR="00DF3E11">
        <w:rPr>
          <w:rFonts w:ascii="Times New Roman" w:hAnsi="Times New Roman" w:cs="Times New Roman"/>
          <w:bCs/>
          <w:sz w:val="24"/>
          <w:szCs w:val="24"/>
        </w:rPr>
        <w:t xml:space="preserve">x </w:t>
      </w:r>
      <w:r w:rsidR="00BA6D4E">
        <w:rPr>
          <w:rFonts w:ascii="Times New Roman" w:hAnsi="Times New Roman" w:cs="Times New Roman"/>
          <w:bCs/>
          <w:sz w:val="24"/>
          <w:szCs w:val="24"/>
        </w:rPr>
        <w:t xml:space="preserve">compétences </w:t>
      </w:r>
      <w:r w:rsidR="004C5A63" w:rsidRPr="00A1659C">
        <w:rPr>
          <w:rFonts w:ascii="Times New Roman" w:hAnsi="Times New Roman" w:cs="Times New Roman"/>
          <w:bCs/>
          <w:sz w:val="24"/>
          <w:szCs w:val="24"/>
        </w:rPr>
        <w:t xml:space="preserve">savoir-être. </w:t>
      </w:r>
      <w:bookmarkStart w:id="86" w:name="_Hlk52793049"/>
      <w:r w:rsidR="00BA6D4E">
        <w:rPr>
          <w:rFonts w:ascii="Times New Roman" w:hAnsi="Times New Roman" w:cs="Times New Roman"/>
          <w:bCs/>
          <w:sz w:val="24"/>
          <w:szCs w:val="24"/>
        </w:rPr>
        <w:t>En effet</w:t>
      </w:r>
      <w:r w:rsidR="00DF3E11">
        <w:rPr>
          <w:rFonts w:ascii="Times New Roman" w:hAnsi="Times New Roman" w:cs="Times New Roman"/>
          <w:bCs/>
          <w:sz w:val="24"/>
          <w:szCs w:val="24"/>
        </w:rPr>
        <w:t xml:space="preserve">, plus </w:t>
      </w:r>
      <w:r w:rsidR="00A1659C" w:rsidRPr="00A1659C">
        <w:rPr>
          <w:rFonts w:ascii="Times New Roman" w:hAnsi="Times New Roman" w:cs="Times New Roman"/>
          <w:bCs/>
          <w:sz w:val="24"/>
          <w:szCs w:val="24"/>
        </w:rPr>
        <w:t>de neuf employeurs sur dix attendent de leurs employés ces compétences suivantes : l</w:t>
      </w:r>
      <w:r w:rsidR="004C5A63" w:rsidRPr="00A1659C">
        <w:rPr>
          <w:rFonts w:ascii="Times New Roman" w:hAnsi="Times New Roman" w:cs="Times New Roman"/>
          <w:bCs/>
          <w:sz w:val="24"/>
          <w:szCs w:val="24"/>
        </w:rPr>
        <w:t xml:space="preserve">e respect des </w:t>
      </w:r>
      <w:r w:rsidR="00A1659C" w:rsidRPr="00A1659C">
        <w:rPr>
          <w:rFonts w:ascii="Times New Roman" w:hAnsi="Times New Roman" w:cs="Times New Roman"/>
          <w:bCs/>
          <w:sz w:val="24"/>
          <w:szCs w:val="24"/>
        </w:rPr>
        <w:t>règles</w:t>
      </w:r>
      <w:r w:rsidR="004C5A63" w:rsidRPr="00A1659C">
        <w:rPr>
          <w:rFonts w:ascii="Times New Roman" w:hAnsi="Times New Roman" w:cs="Times New Roman"/>
          <w:bCs/>
          <w:sz w:val="24"/>
          <w:szCs w:val="24"/>
        </w:rPr>
        <w:t xml:space="preserve"> d’</w:t>
      </w:r>
      <w:r w:rsidR="00A1659C" w:rsidRPr="00A1659C">
        <w:rPr>
          <w:rFonts w:ascii="Times New Roman" w:hAnsi="Times New Roman" w:cs="Times New Roman"/>
          <w:bCs/>
          <w:sz w:val="24"/>
          <w:szCs w:val="24"/>
        </w:rPr>
        <w:t>hygiène</w:t>
      </w:r>
      <w:r w:rsidR="004C5A63" w:rsidRPr="00A1659C">
        <w:rPr>
          <w:rFonts w:ascii="Times New Roman" w:hAnsi="Times New Roman" w:cs="Times New Roman"/>
          <w:bCs/>
          <w:sz w:val="24"/>
          <w:szCs w:val="24"/>
        </w:rPr>
        <w:t xml:space="preserve"> et de </w:t>
      </w:r>
      <w:r w:rsidR="00A1659C" w:rsidRPr="00A1659C">
        <w:rPr>
          <w:rFonts w:ascii="Times New Roman" w:hAnsi="Times New Roman" w:cs="Times New Roman"/>
          <w:bCs/>
          <w:sz w:val="24"/>
          <w:szCs w:val="24"/>
        </w:rPr>
        <w:t>sécurité</w:t>
      </w:r>
      <w:r w:rsidR="004C5A63" w:rsidRPr="00A1659C">
        <w:rPr>
          <w:rFonts w:ascii="Times New Roman" w:hAnsi="Times New Roman" w:cs="Times New Roman"/>
          <w:bCs/>
          <w:sz w:val="24"/>
          <w:szCs w:val="24"/>
        </w:rPr>
        <w:t>,</w:t>
      </w:r>
      <w:r w:rsidR="00A1659C" w:rsidRPr="00A1659C">
        <w:rPr>
          <w:rFonts w:ascii="Times New Roman" w:hAnsi="Times New Roman" w:cs="Times New Roman"/>
          <w:sz w:val="24"/>
          <w:szCs w:val="24"/>
        </w:rPr>
        <w:t xml:space="preserve"> l’amour du métier,</w:t>
      </w:r>
      <w:r w:rsidR="00A1659C" w:rsidRPr="00A1659C">
        <w:rPr>
          <w:rFonts w:ascii="Times New Roman" w:hAnsi="Times New Roman" w:cs="Times New Roman"/>
          <w:bCs/>
          <w:sz w:val="24"/>
          <w:szCs w:val="24"/>
        </w:rPr>
        <w:t xml:space="preserve"> la </w:t>
      </w:r>
      <w:r w:rsidR="00A1659C" w:rsidRPr="00A1659C">
        <w:rPr>
          <w:rFonts w:ascii="Times New Roman" w:hAnsi="Times New Roman" w:cs="Times New Roman"/>
          <w:sz w:val="24"/>
          <w:szCs w:val="24"/>
        </w:rPr>
        <w:t>disponibilité et la ponctualité</w:t>
      </w:r>
      <w:bookmarkEnd w:id="86"/>
      <w:r w:rsidR="00DF3E11">
        <w:rPr>
          <w:rFonts w:ascii="Times New Roman" w:hAnsi="Times New Roman" w:cs="Times New Roman"/>
          <w:bCs/>
          <w:sz w:val="24"/>
          <w:szCs w:val="24"/>
        </w:rPr>
        <w:t>. Quant aux compétences</w:t>
      </w:r>
      <w:r w:rsidR="00736B64">
        <w:rPr>
          <w:rFonts w:ascii="Times New Roman" w:hAnsi="Times New Roman" w:cs="Times New Roman"/>
          <w:bCs/>
          <w:sz w:val="24"/>
          <w:szCs w:val="24"/>
        </w:rPr>
        <w:t xml:space="preserve"> r</w:t>
      </w:r>
      <w:r w:rsidR="00DF3E11" w:rsidRPr="00DF3E11">
        <w:rPr>
          <w:rFonts w:ascii="Times New Roman" w:hAnsi="Times New Roman" w:cs="Times New Roman"/>
          <w:bCs/>
          <w:sz w:val="24"/>
          <w:szCs w:val="24"/>
        </w:rPr>
        <w:t>espect du règlement intérieur de l'entreprise</w:t>
      </w:r>
      <w:r w:rsidR="00DF3E11">
        <w:rPr>
          <w:rFonts w:ascii="Times New Roman" w:hAnsi="Times New Roman" w:cs="Times New Roman"/>
          <w:bCs/>
          <w:sz w:val="24"/>
          <w:szCs w:val="24"/>
        </w:rPr>
        <w:t xml:space="preserve">, </w:t>
      </w:r>
      <w:r w:rsidR="00736B64">
        <w:rPr>
          <w:rFonts w:ascii="Times New Roman" w:hAnsi="Times New Roman" w:cs="Times New Roman"/>
          <w:sz w:val="24"/>
          <w:szCs w:val="24"/>
        </w:rPr>
        <w:t xml:space="preserve">la </w:t>
      </w:r>
      <w:r w:rsidR="00DF3E11" w:rsidRPr="0064265A">
        <w:rPr>
          <w:rFonts w:ascii="Times New Roman" w:hAnsi="Times New Roman" w:cs="Times New Roman"/>
          <w:sz w:val="24"/>
          <w:szCs w:val="24"/>
        </w:rPr>
        <w:t>communicati</w:t>
      </w:r>
      <w:r w:rsidR="00736B64">
        <w:rPr>
          <w:rFonts w:ascii="Times New Roman" w:hAnsi="Times New Roman" w:cs="Times New Roman"/>
          <w:sz w:val="24"/>
          <w:szCs w:val="24"/>
        </w:rPr>
        <w:t>on</w:t>
      </w:r>
      <w:r w:rsidR="00DF3E11">
        <w:rPr>
          <w:rFonts w:ascii="Times New Roman" w:hAnsi="Times New Roman" w:cs="Times New Roman"/>
          <w:bCs/>
          <w:sz w:val="24"/>
          <w:szCs w:val="24"/>
        </w:rPr>
        <w:t xml:space="preserve">, </w:t>
      </w:r>
      <w:r w:rsidR="00736B64">
        <w:rPr>
          <w:rFonts w:ascii="Times New Roman" w:hAnsi="Times New Roman" w:cs="Times New Roman"/>
          <w:sz w:val="24"/>
          <w:szCs w:val="24"/>
        </w:rPr>
        <w:t>le r</w:t>
      </w:r>
      <w:r w:rsidR="00DF3E11" w:rsidRPr="0064265A">
        <w:rPr>
          <w:rFonts w:ascii="Times New Roman" w:hAnsi="Times New Roman" w:cs="Times New Roman"/>
          <w:sz w:val="24"/>
          <w:szCs w:val="24"/>
        </w:rPr>
        <w:t>espect mutuel</w:t>
      </w:r>
      <w:r w:rsidR="00736B64">
        <w:rPr>
          <w:rFonts w:ascii="Times New Roman" w:hAnsi="Times New Roman" w:cs="Times New Roman"/>
          <w:bCs/>
          <w:sz w:val="24"/>
          <w:szCs w:val="24"/>
        </w:rPr>
        <w:t xml:space="preserve"> et la c</w:t>
      </w:r>
      <w:r w:rsidR="00DF3E11" w:rsidRPr="0064265A">
        <w:rPr>
          <w:rFonts w:ascii="Times New Roman" w:hAnsi="Times New Roman" w:cs="Times New Roman"/>
          <w:sz w:val="24"/>
          <w:szCs w:val="24"/>
        </w:rPr>
        <w:t xml:space="preserve">onfiance en </w:t>
      </w:r>
      <w:r w:rsidR="00DF3E11" w:rsidRPr="003F7408">
        <w:rPr>
          <w:rFonts w:ascii="Times New Roman" w:hAnsi="Times New Roman" w:cs="Times New Roman"/>
          <w:sz w:val="24"/>
          <w:szCs w:val="24"/>
        </w:rPr>
        <w:t>soi</w:t>
      </w:r>
      <w:r w:rsidR="00736B64">
        <w:rPr>
          <w:rFonts w:ascii="Times New Roman" w:hAnsi="Times New Roman" w:cs="Times New Roman"/>
          <w:bCs/>
          <w:sz w:val="24"/>
          <w:szCs w:val="24"/>
        </w:rPr>
        <w:t xml:space="preserve">, respectivement </w:t>
      </w:r>
      <w:r w:rsidR="00920E9E">
        <w:rPr>
          <w:rFonts w:ascii="Times New Roman" w:hAnsi="Times New Roman" w:cs="Times New Roman"/>
          <w:bCs/>
          <w:sz w:val="24"/>
          <w:szCs w:val="24"/>
        </w:rPr>
        <w:t>88,1%, 87,4%, 86,5% et 81,8% des employeurs ont exprimé une attente forte. La proportion d’employeurs ayant une attente forte par rapport à la créativité de l’employé est relativement faible.</w:t>
      </w:r>
    </w:p>
    <w:p w14:paraId="6CE9D79A" w14:textId="0176A7CA" w:rsidR="00CD058E" w:rsidRPr="00CD058E" w:rsidRDefault="00CD058E" w:rsidP="00CD058E">
      <w:pPr>
        <w:spacing w:after="240" w:line="276" w:lineRule="auto"/>
        <w:jc w:val="both"/>
        <w:rPr>
          <w:rFonts w:ascii="Times New Roman" w:hAnsi="Times New Roman" w:cs="Times New Roman"/>
          <w:bCs/>
          <w:sz w:val="24"/>
          <w:szCs w:val="24"/>
        </w:rPr>
      </w:pPr>
      <w:r w:rsidRPr="00CD058E">
        <w:rPr>
          <w:rFonts w:ascii="Times New Roman" w:hAnsi="Times New Roman" w:cs="Times New Roman"/>
          <w:bCs/>
          <w:sz w:val="24"/>
          <w:szCs w:val="24"/>
        </w:rPr>
        <w:t xml:space="preserve">Au regard du profil de ces entreprises, la compétence « être créatif » ne peut pas être un frein à la productivité. Par contre, les compétences comme </w:t>
      </w:r>
      <w:r w:rsidR="009117A5" w:rsidRPr="00CD058E">
        <w:rPr>
          <w:rFonts w:ascii="Times New Roman" w:hAnsi="Times New Roman" w:cs="Times New Roman"/>
          <w:bCs/>
          <w:sz w:val="24"/>
          <w:szCs w:val="24"/>
        </w:rPr>
        <w:t>« respect des règles d'hygiène et de sécurité » et « respecter le règlement intérieur » sont indispensable dans ces entreprises pour la productivité</w:t>
      </w:r>
      <w:r w:rsidRPr="00CD058E">
        <w:rPr>
          <w:rFonts w:ascii="Times New Roman" w:hAnsi="Times New Roman" w:cs="Times New Roman"/>
          <w:bCs/>
          <w:sz w:val="24"/>
          <w:szCs w:val="24"/>
        </w:rPr>
        <w:t>.</w:t>
      </w:r>
    </w:p>
    <w:p w14:paraId="63CC5A96" w14:textId="6D5D9CD7" w:rsidR="001C103D" w:rsidRPr="00701335" w:rsidRDefault="00912EC0" w:rsidP="001C103D">
      <w:pPr>
        <w:pStyle w:val="Titre4"/>
        <w:numPr>
          <w:ilvl w:val="2"/>
          <w:numId w:val="29"/>
        </w:numPr>
        <w:spacing w:after="120" w:line="276" w:lineRule="auto"/>
        <w:rPr>
          <w:rFonts w:ascii="Times New Roman" w:hAnsi="Times New Roman" w:cs="Times New Roman"/>
          <w:b/>
          <w:i/>
          <w:iCs/>
          <w:color w:val="auto"/>
          <w:sz w:val="24"/>
          <w:szCs w:val="20"/>
        </w:rPr>
      </w:pPr>
      <w:r w:rsidRPr="00701335">
        <w:rPr>
          <w:rFonts w:ascii="Times New Roman" w:hAnsi="Times New Roman" w:cs="Times New Roman"/>
          <w:b/>
          <w:i/>
          <w:iCs/>
          <w:color w:val="auto"/>
          <w:sz w:val="24"/>
          <w:szCs w:val="20"/>
        </w:rPr>
        <w:t>Savoir-faire</w:t>
      </w:r>
    </w:p>
    <w:p w14:paraId="002D5BEE" w14:textId="31EE8D87" w:rsidR="001C103D" w:rsidRPr="00147149" w:rsidRDefault="001C103D" w:rsidP="001C103D">
      <w:pPr>
        <w:spacing w:after="0" w:line="276" w:lineRule="auto"/>
        <w:jc w:val="both"/>
        <w:rPr>
          <w:rFonts w:ascii="Times New Roman" w:hAnsi="Times New Roman" w:cs="Times New Roman"/>
          <w:sz w:val="24"/>
        </w:rPr>
      </w:pPr>
      <w:r w:rsidRPr="00147149">
        <w:rPr>
          <w:rFonts w:ascii="Times New Roman" w:hAnsi="Times New Roman" w:cs="Times New Roman"/>
          <w:sz w:val="24"/>
        </w:rPr>
        <w:t>Pour les employeurs, les compétences liées au savoir-faire sont mises en évidence au niveau des trois phases suivantes</w:t>
      </w:r>
      <w:r w:rsidR="009117A5">
        <w:rPr>
          <w:rFonts w:ascii="Times New Roman" w:hAnsi="Times New Roman" w:cs="Times New Roman"/>
          <w:sz w:val="24"/>
        </w:rPr>
        <w:t xml:space="preserve"> </w:t>
      </w:r>
      <w:r w:rsidRPr="00147149">
        <w:rPr>
          <w:rFonts w:ascii="Times New Roman" w:hAnsi="Times New Roman" w:cs="Times New Roman"/>
          <w:sz w:val="24"/>
        </w:rPr>
        <w:t xml:space="preserve">: </w:t>
      </w:r>
    </w:p>
    <w:p w14:paraId="672C5ACD" w14:textId="58A0C914" w:rsidR="001C103D" w:rsidRPr="00147149" w:rsidRDefault="001C103D" w:rsidP="001C103D">
      <w:pPr>
        <w:pStyle w:val="Paragraphedeliste"/>
        <w:numPr>
          <w:ilvl w:val="0"/>
          <w:numId w:val="17"/>
        </w:numPr>
        <w:spacing w:after="0" w:line="276" w:lineRule="auto"/>
        <w:jc w:val="both"/>
        <w:rPr>
          <w:rFonts w:ascii="Times New Roman" w:hAnsi="Times New Roman" w:cs="Times New Roman"/>
          <w:sz w:val="24"/>
        </w:rPr>
      </w:pPr>
      <w:bookmarkStart w:id="87" w:name="_Hlk52789637"/>
      <w:r w:rsidRPr="00147149">
        <w:rPr>
          <w:rFonts w:ascii="Times New Roman" w:hAnsi="Times New Roman" w:cs="Times New Roman"/>
          <w:sz w:val="24"/>
        </w:rPr>
        <w:t xml:space="preserve"> </w:t>
      </w:r>
      <w:r w:rsidRPr="00147149">
        <w:rPr>
          <w:rFonts w:ascii="Times New Roman" w:hAnsi="Times New Roman" w:cs="Times New Roman"/>
          <w:b/>
          <w:i/>
          <w:sz w:val="24"/>
        </w:rPr>
        <w:t xml:space="preserve">la </w:t>
      </w:r>
      <w:r w:rsidR="009117A5">
        <w:rPr>
          <w:rFonts w:ascii="Times New Roman" w:hAnsi="Times New Roman" w:cs="Times New Roman"/>
          <w:b/>
          <w:i/>
          <w:sz w:val="24"/>
        </w:rPr>
        <w:t xml:space="preserve">phase de </w:t>
      </w:r>
      <w:r w:rsidRPr="00147149">
        <w:rPr>
          <w:rFonts w:ascii="Times New Roman" w:hAnsi="Times New Roman" w:cs="Times New Roman"/>
          <w:b/>
          <w:i/>
          <w:sz w:val="24"/>
        </w:rPr>
        <w:t>préparation :</w:t>
      </w:r>
      <w:r w:rsidRPr="00147149">
        <w:rPr>
          <w:rFonts w:ascii="Times New Roman" w:hAnsi="Times New Roman" w:cs="Times New Roman"/>
          <w:sz w:val="24"/>
        </w:rPr>
        <w:t xml:space="preserve"> pour bien préparer l’exécution d’une tâche, il est important que l’employé puisse diagnostiquer le problème</w:t>
      </w:r>
      <w:r w:rsidR="00DC62F0">
        <w:rPr>
          <w:rFonts w:ascii="Times New Roman" w:hAnsi="Times New Roman" w:cs="Times New Roman"/>
          <w:sz w:val="24"/>
        </w:rPr>
        <w:t xml:space="preserve"> </w:t>
      </w:r>
      <w:r w:rsidRPr="00147149">
        <w:rPr>
          <w:rFonts w:ascii="Times New Roman" w:hAnsi="Times New Roman" w:cs="Times New Roman"/>
          <w:sz w:val="24"/>
        </w:rPr>
        <w:t>auquel il fait face, planifier son travail</w:t>
      </w:r>
      <w:r w:rsidR="00014108">
        <w:rPr>
          <w:rFonts w:ascii="Times New Roman" w:hAnsi="Times New Roman" w:cs="Times New Roman"/>
          <w:sz w:val="24"/>
        </w:rPr>
        <w:t xml:space="preserve"> et </w:t>
      </w:r>
      <w:r w:rsidR="00A5785C">
        <w:rPr>
          <w:rFonts w:ascii="Times New Roman" w:hAnsi="Times New Roman" w:cs="Times New Roman"/>
          <w:sz w:val="24"/>
        </w:rPr>
        <w:t>mettre</w:t>
      </w:r>
      <w:r w:rsidR="00014108">
        <w:rPr>
          <w:rFonts w:ascii="Times New Roman" w:hAnsi="Times New Roman" w:cs="Times New Roman"/>
          <w:sz w:val="24"/>
        </w:rPr>
        <w:t xml:space="preserve"> en place</w:t>
      </w:r>
      <w:r w:rsidRPr="00147149">
        <w:rPr>
          <w:rFonts w:ascii="Times New Roman" w:hAnsi="Times New Roman" w:cs="Times New Roman"/>
          <w:sz w:val="24"/>
        </w:rPr>
        <w:t xml:space="preserve">; </w:t>
      </w:r>
    </w:p>
    <w:p w14:paraId="2BA46429" w14:textId="4B1C54AD" w:rsidR="001C103D" w:rsidRPr="00147149" w:rsidRDefault="001C103D" w:rsidP="001C103D">
      <w:pPr>
        <w:pStyle w:val="Paragraphedeliste"/>
        <w:numPr>
          <w:ilvl w:val="0"/>
          <w:numId w:val="17"/>
        </w:numPr>
        <w:spacing w:after="0" w:line="276" w:lineRule="auto"/>
        <w:jc w:val="both"/>
        <w:rPr>
          <w:rFonts w:ascii="Times New Roman" w:hAnsi="Times New Roman" w:cs="Times New Roman"/>
          <w:sz w:val="24"/>
        </w:rPr>
      </w:pPr>
      <w:r w:rsidRPr="00147149">
        <w:rPr>
          <w:rFonts w:ascii="Times New Roman" w:hAnsi="Times New Roman" w:cs="Times New Roman"/>
          <w:b/>
          <w:i/>
          <w:sz w:val="24"/>
        </w:rPr>
        <w:t xml:space="preserve">la </w:t>
      </w:r>
      <w:r w:rsidR="009117A5">
        <w:rPr>
          <w:rFonts w:ascii="Times New Roman" w:hAnsi="Times New Roman" w:cs="Times New Roman"/>
          <w:b/>
          <w:i/>
          <w:sz w:val="24"/>
        </w:rPr>
        <w:t xml:space="preserve">phase de </w:t>
      </w:r>
      <w:r w:rsidRPr="00147149">
        <w:rPr>
          <w:rFonts w:ascii="Times New Roman" w:hAnsi="Times New Roman" w:cs="Times New Roman"/>
          <w:b/>
          <w:i/>
          <w:sz w:val="24"/>
        </w:rPr>
        <w:t>réalisation :</w:t>
      </w:r>
      <w:r w:rsidRPr="00147149">
        <w:rPr>
          <w:rFonts w:ascii="Times New Roman" w:hAnsi="Times New Roman" w:cs="Times New Roman"/>
          <w:sz w:val="24"/>
        </w:rPr>
        <w:t xml:space="preserve"> elle consiste à exécuter les tâches pour la production et l’assemblage des sous-produits et des produits</w:t>
      </w:r>
      <w:r w:rsidR="00DC62F0">
        <w:rPr>
          <w:rFonts w:ascii="Times New Roman" w:hAnsi="Times New Roman" w:cs="Times New Roman"/>
          <w:sz w:val="24"/>
        </w:rPr>
        <w:t xml:space="preserve"> </w:t>
      </w:r>
      <w:r w:rsidRPr="00147149">
        <w:rPr>
          <w:rFonts w:ascii="Times New Roman" w:hAnsi="Times New Roman" w:cs="Times New Roman"/>
          <w:sz w:val="24"/>
        </w:rPr>
        <w:t xml:space="preserve">tout </w:t>
      </w:r>
      <w:r w:rsidR="00DC62F0">
        <w:rPr>
          <w:rFonts w:ascii="Times New Roman" w:hAnsi="Times New Roman" w:cs="Times New Roman"/>
          <w:sz w:val="24"/>
        </w:rPr>
        <w:t xml:space="preserve">en </w:t>
      </w:r>
      <w:r w:rsidRPr="00147149">
        <w:rPr>
          <w:rFonts w:ascii="Times New Roman" w:hAnsi="Times New Roman" w:cs="Times New Roman"/>
          <w:sz w:val="24"/>
        </w:rPr>
        <w:t>appliquant les</w:t>
      </w:r>
      <w:r w:rsidR="00267CFB">
        <w:rPr>
          <w:rFonts w:ascii="Times New Roman" w:hAnsi="Times New Roman" w:cs="Times New Roman"/>
          <w:sz w:val="24"/>
        </w:rPr>
        <w:t xml:space="preserve"> techniques du </w:t>
      </w:r>
      <w:r w:rsidR="00DC62F0">
        <w:rPr>
          <w:rFonts w:ascii="Times New Roman" w:hAnsi="Times New Roman" w:cs="Times New Roman"/>
          <w:sz w:val="24"/>
        </w:rPr>
        <w:t xml:space="preserve">métier. Il est impératif de maitriser l’utilisation des outils et des équipements lors de cette </w:t>
      </w:r>
      <w:r w:rsidR="0087394E">
        <w:rPr>
          <w:rFonts w:ascii="Times New Roman" w:hAnsi="Times New Roman" w:cs="Times New Roman"/>
          <w:sz w:val="24"/>
        </w:rPr>
        <w:t>phase</w:t>
      </w:r>
      <w:r w:rsidR="0087394E" w:rsidRPr="00147149">
        <w:rPr>
          <w:rFonts w:ascii="Times New Roman" w:hAnsi="Times New Roman" w:cs="Times New Roman"/>
          <w:sz w:val="24"/>
        </w:rPr>
        <w:t xml:space="preserve"> ;</w:t>
      </w:r>
    </w:p>
    <w:p w14:paraId="3B56C5F6" w14:textId="51D883B0" w:rsidR="001C103D" w:rsidRPr="0087394E" w:rsidRDefault="001C103D" w:rsidP="001C103D">
      <w:pPr>
        <w:pStyle w:val="Paragraphedeliste"/>
        <w:numPr>
          <w:ilvl w:val="0"/>
          <w:numId w:val="17"/>
        </w:numPr>
        <w:spacing w:after="120" w:line="276" w:lineRule="auto"/>
        <w:jc w:val="both"/>
        <w:rPr>
          <w:rFonts w:ascii="Times New Roman" w:hAnsi="Times New Roman" w:cs="Times New Roman"/>
          <w:sz w:val="24"/>
        </w:rPr>
      </w:pPr>
      <w:r w:rsidRPr="00147149">
        <w:rPr>
          <w:rFonts w:ascii="Times New Roman" w:hAnsi="Times New Roman" w:cs="Times New Roman"/>
          <w:b/>
          <w:i/>
          <w:sz w:val="24"/>
        </w:rPr>
        <w:lastRenderedPageBreak/>
        <w:t xml:space="preserve">la </w:t>
      </w:r>
      <w:r w:rsidR="009117A5">
        <w:rPr>
          <w:rFonts w:ascii="Times New Roman" w:hAnsi="Times New Roman" w:cs="Times New Roman"/>
          <w:b/>
          <w:i/>
          <w:sz w:val="24"/>
        </w:rPr>
        <w:t xml:space="preserve">phase de </w:t>
      </w:r>
      <w:r w:rsidRPr="00147149">
        <w:rPr>
          <w:rFonts w:ascii="Times New Roman" w:hAnsi="Times New Roman" w:cs="Times New Roman"/>
          <w:b/>
          <w:i/>
          <w:sz w:val="24"/>
        </w:rPr>
        <w:t>finition :</w:t>
      </w:r>
      <w:r w:rsidRPr="00147149">
        <w:rPr>
          <w:rFonts w:ascii="Times New Roman" w:hAnsi="Times New Roman" w:cs="Times New Roman"/>
          <w:sz w:val="24"/>
        </w:rPr>
        <w:t xml:space="preserve"> c’est la phase </w:t>
      </w:r>
      <w:r>
        <w:rPr>
          <w:rFonts w:ascii="Times New Roman" w:hAnsi="Times New Roman" w:cs="Times New Roman"/>
          <w:sz w:val="24"/>
        </w:rPr>
        <w:t xml:space="preserve">de réalisation des travaux de finition et </w:t>
      </w:r>
      <w:r w:rsidRPr="00147149">
        <w:rPr>
          <w:rFonts w:ascii="Times New Roman" w:hAnsi="Times New Roman" w:cs="Times New Roman"/>
          <w:sz w:val="24"/>
        </w:rPr>
        <w:t>de présentation du produit fini sous sa meilleure forme.</w:t>
      </w:r>
    </w:p>
    <w:p w14:paraId="7CAD8FCA" w14:textId="3848ACCA" w:rsidR="001C103D" w:rsidRPr="00B36202" w:rsidRDefault="00F721D1" w:rsidP="00B36202">
      <w:pPr>
        <w:pStyle w:val="Lgende"/>
        <w:keepNext/>
        <w:spacing w:line="276" w:lineRule="auto"/>
        <w:jc w:val="both"/>
        <w:rPr>
          <w:rFonts w:ascii="Times New Roman" w:hAnsi="Times New Roman" w:cs="Times New Roman"/>
          <w:b w:val="0"/>
          <w:i/>
          <w:iCs/>
          <w:color w:val="auto"/>
          <w:sz w:val="22"/>
          <w:szCs w:val="14"/>
        </w:rPr>
      </w:pPr>
      <w:bookmarkStart w:id="88" w:name="_Toc52875027"/>
      <w:bookmarkEnd w:id="87"/>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22</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Attentes fortes et moyennes des employeurs par rapport aux compétences des sortants pour le savoir-faire</w:t>
      </w:r>
      <w:bookmarkEnd w:id="88"/>
    </w:p>
    <w:p w14:paraId="1FB4EFDD" w14:textId="5900E44E" w:rsidR="001C103D" w:rsidRDefault="001C103D" w:rsidP="007A3F1D">
      <w:pPr>
        <w:spacing w:after="0" w:line="276" w:lineRule="auto"/>
        <w:rPr>
          <w:rFonts w:ascii="Times New Roman" w:hAnsi="Times New Roman" w:cs="Times New Roman"/>
          <w:bCs/>
          <w:sz w:val="24"/>
          <w:szCs w:val="16"/>
        </w:rPr>
      </w:pPr>
      <w:r>
        <w:rPr>
          <w:noProof/>
          <w:lang w:eastAsia="fr-FR"/>
          <w14:cntxtAlts/>
        </w:rPr>
        <w:drawing>
          <wp:inline distT="0" distB="0" distL="0" distR="0" wp14:anchorId="124370E9" wp14:editId="7E5B7C63">
            <wp:extent cx="6588125" cy="2892425"/>
            <wp:effectExtent l="0" t="0" r="3175" b="3175"/>
            <wp:docPr id="19" name="Graphique 19">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3774F845-CF28-473A-BD99-20C637B274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23DC03B3" w14:textId="6FA634F0" w:rsidR="00CD2C2E" w:rsidRDefault="00912EC0" w:rsidP="00CD2C2E">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1F3839ED" w14:textId="61FDF129" w:rsidR="0011602C" w:rsidRDefault="0011602C" w:rsidP="0011602C">
      <w:pPr>
        <w:spacing w:after="240" w:line="276" w:lineRule="auto"/>
        <w:jc w:val="both"/>
        <w:rPr>
          <w:rFonts w:ascii="Times New Roman" w:hAnsi="Times New Roman" w:cs="Times New Roman"/>
          <w:bCs/>
          <w:sz w:val="24"/>
          <w:szCs w:val="24"/>
        </w:rPr>
      </w:pPr>
      <w:r w:rsidRPr="0011602C">
        <w:rPr>
          <w:rFonts w:ascii="Times New Roman" w:hAnsi="Times New Roman" w:cs="Times New Roman"/>
          <w:bCs/>
          <w:sz w:val="24"/>
          <w:szCs w:val="24"/>
        </w:rPr>
        <w:t xml:space="preserve">Le graphique montre que toutes </w:t>
      </w:r>
      <w:bookmarkStart w:id="89" w:name="_Hlk52793240"/>
      <w:r w:rsidRPr="0011602C">
        <w:rPr>
          <w:rFonts w:ascii="Times New Roman" w:hAnsi="Times New Roman" w:cs="Times New Roman"/>
          <w:bCs/>
          <w:sz w:val="24"/>
          <w:szCs w:val="24"/>
        </w:rPr>
        <w:t xml:space="preserve">les compétences liées au savoir-faire de l’employé sont </w:t>
      </w:r>
      <w:r w:rsidR="00A374EF">
        <w:rPr>
          <w:rFonts w:ascii="Times New Roman" w:hAnsi="Times New Roman" w:cs="Times New Roman"/>
          <w:bCs/>
          <w:sz w:val="24"/>
          <w:szCs w:val="24"/>
        </w:rPr>
        <w:t xml:space="preserve">aussi </w:t>
      </w:r>
      <w:r w:rsidRPr="0011602C">
        <w:rPr>
          <w:rFonts w:ascii="Times New Roman" w:hAnsi="Times New Roman" w:cs="Times New Roman"/>
          <w:bCs/>
          <w:sz w:val="24"/>
          <w:szCs w:val="24"/>
        </w:rPr>
        <w:t>très attendues par les employeurs car les attentes fortes varient de 74% à 80,6%</w:t>
      </w:r>
      <w:bookmarkEnd w:id="89"/>
      <w:r w:rsidRPr="0011602C">
        <w:rPr>
          <w:rFonts w:ascii="Times New Roman" w:hAnsi="Times New Roman" w:cs="Times New Roman"/>
          <w:bCs/>
          <w:sz w:val="24"/>
          <w:szCs w:val="24"/>
        </w:rPr>
        <w:t>. Les attentes moyennes sont inversement proportionnelles aux attentes fortes.</w:t>
      </w:r>
    </w:p>
    <w:p w14:paraId="74D14E15" w14:textId="6C447078" w:rsidR="006C4480" w:rsidRDefault="0011602C" w:rsidP="00473561">
      <w:pPr>
        <w:spacing w:after="240" w:line="276" w:lineRule="auto"/>
        <w:jc w:val="both"/>
        <w:rPr>
          <w:rFonts w:ascii="Times New Roman" w:eastAsia="Times New Roman" w:hAnsi="Times New Roman" w:cs="Times New Roman"/>
          <w:color w:val="000000"/>
          <w:sz w:val="24"/>
          <w:szCs w:val="24"/>
          <w:lang w:eastAsia="fr-FR"/>
        </w:rPr>
      </w:pPr>
      <w:r w:rsidRPr="00147149">
        <w:rPr>
          <w:rFonts w:ascii="Times New Roman" w:eastAsia="Times New Roman" w:hAnsi="Times New Roman" w:cs="Times New Roman"/>
          <w:color w:val="000000"/>
          <w:sz w:val="24"/>
          <w:szCs w:val="24"/>
          <w:lang w:eastAsia="fr-FR"/>
        </w:rPr>
        <w:t>Le graphique</w:t>
      </w:r>
      <w:r w:rsidR="00221F6A">
        <w:rPr>
          <w:rFonts w:ascii="Times New Roman" w:eastAsia="Times New Roman" w:hAnsi="Times New Roman" w:cs="Times New Roman"/>
          <w:color w:val="000000"/>
          <w:sz w:val="24"/>
          <w:szCs w:val="24"/>
          <w:lang w:eastAsia="fr-FR"/>
        </w:rPr>
        <w:t xml:space="preserve"> </w:t>
      </w:r>
      <w:r w:rsidR="00473561" w:rsidRPr="00147149">
        <w:rPr>
          <w:rFonts w:ascii="Times New Roman" w:eastAsia="Times New Roman" w:hAnsi="Times New Roman" w:cs="Times New Roman"/>
          <w:color w:val="000000"/>
          <w:sz w:val="24"/>
          <w:szCs w:val="24"/>
          <w:lang w:eastAsia="fr-FR"/>
        </w:rPr>
        <w:t>fait</w:t>
      </w:r>
      <w:r w:rsidR="00473561">
        <w:rPr>
          <w:rFonts w:ascii="Times New Roman" w:eastAsia="Times New Roman" w:hAnsi="Times New Roman" w:cs="Times New Roman"/>
          <w:color w:val="000000"/>
          <w:sz w:val="24"/>
          <w:szCs w:val="24"/>
          <w:lang w:eastAsia="fr-FR"/>
        </w:rPr>
        <w:t xml:space="preserve"> </w:t>
      </w:r>
      <w:r w:rsidR="00473561" w:rsidRPr="00147149">
        <w:rPr>
          <w:rFonts w:ascii="Times New Roman" w:eastAsia="Times New Roman" w:hAnsi="Times New Roman" w:cs="Times New Roman"/>
          <w:color w:val="000000"/>
          <w:sz w:val="24"/>
          <w:szCs w:val="24"/>
          <w:lang w:eastAsia="fr-FR"/>
        </w:rPr>
        <w:t xml:space="preserve">ressortir </w:t>
      </w:r>
      <w:r w:rsidR="00221F6A">
        <w:rPr>
          <w:rFonts w:ascii="Times New Roman" w:eastAsia="Times New Roman" w:hAnsi="Times New Roman" w:cs="Times New Roman"/>
          <w:color w:val="000000"/>
          <w:sz w:val="24"/>
          <w:szCs w:val="24"/>
          <w:lang w:eastAsia="fr-FR"/>
        </w:rPr>
        <w:t>l</w:t>
      </w:r>
      <w:r w:rsidR="00473561">
        <w:rPr>
          <w:rFonts w:ascii="Times New Roman" w:eastAsia="Times New Roman" w:hAnsi="Times New Roman" w:cs="Times New Roman"/>
          <w:color w:val="000000"/>
          <w:sz w:val="24"/>
          <w:szCs w:val="24"/>
          <w:lang w:eastAsia="fr-FR"/>
        </w:rPr>
        <w:t xml:space="preserve">es fortes attentes par rapport aux compétences </w:t>
      </w:r>
      <w:r w:rsidR="009E6A18">
        <w:rPr>
          <w:rFonts w:ascii="Times New Roman" w:eastAsia="Times New Roman" w:hAnsi="Times New Roman" w:cs="Times New Roman"/>
          <w:color w:val="000000"/>
          <w:sz w:val="24"/>
          <w:szCs w:val="24"/>
          <w:lang w:eastAsia="fr-FR"/>
        </w:rPr>
        <w:t>« réaliser les tâches » et « réaliser les travaux de finition »</w:t>
      </w:r>
      <w:r w:rsidR="009E6A18" w:rsidRPr="00147149">
        <w:rPr>
          <w:rFonts w:ascii="Times New Roman" w:eastAsia="Times New Roman" w:hAnsi="Times New Roman" w:cs="Times New Roman"/>
          <w:color w:val="000000"/>
          <w:sz w:val="24"/>
          <w:szCs w:val="24"/>
          <w:lang w:eastAsia="fr-FR"/>
        </w:rPr>
        <w:t>, comparativement aux autres compétences</w:t>
      </w:r>
      <w:r w:rsidR="00473561" w:rsidRPr="00147149">
        <w:rPr>
          <w:rFonts w:ascii="Times New Roman" w:eastAsia="Times New Roman" w:hAnsi="Times New Roman" w:cs="Times New Roman"/>
          <w:color w:val="000000"/>
          <w:sz w:val="24"/>
          <w:szCs w:val="24"/>
          <w:lang w:eastAsia="fr-FR"/>
        </w:rPr>
        <w:t>.</w:t>
      </w:r>
      <w:r w:rsidR="00221F6A">
        <w:rPr>
          <w:rFonts w:ascii="Times New Roman" w:eastAsia="Times New Roman" w:hAnsi="Times New Roman" w:cs="Times New Roman"/>
          <w:color w:val="000000"/>
          <w:sz w:val="24"/>
          <w:szCs w:val="24"/>
          <w:lang w:eastAsia="fr-FR"/>
        </w:rPr>
        <w:t xml:space="preserve"> </w:t>
      </w:r>
      <w:r w:rsidR="00221F6A" w:rsidRPr="00221F6A">
        <w:rPr>
          <w:rFonts w:ascii="Times New Roman" w:eastAsia="Times New Roman" w:hAnsi="Times New Roman" w:cs="Times New Roman"/>
          <w:color w:val="000000"/>
          <w:sz w:val="24"/>
          <w:szCs w:val="24"/>
          <w:lang w:eastAsia="fr-FR"/>
        </w:rPr>
        <w:t>L’explication se trouverait dans le profil des entreprises, ces</w:t>
      </w:r>
      <w:r w:rsidR="009E6A18">
        <w:rPr>
          <w:rFonts w:ascii="Times New Roman" w:eastAsia="Times New Roman" w:hAnsi="Times New Roman" w:cs="Times New Roman"/>
          <w:color w:val="000000"/>
          <w:sz w:val="24"/>
          <w:szCs w:val="24"/>
          <w:lang w:eastAsia="fr-FR"/>
        </w:rPr>
        <w:t xml:space="preserve"> </w:t>
      </w:r>
      <w:r w:rsidR="00221F6A" w:rsidRPr="00221F6A">
        <w:rPr>
          <w:rFonts w:ascii="Times New Roman" w:eastAsia="Times New Roman" w:hAnsi="Times New Roman" w:cs="Times New Roman"/>
          <w:color w:val="000000"/>
          <w:sz w:val="24"/>
          <w:szCs w:val="24"/>
          <w:lang w:eastAsia="fr-FR"/>
        </w:rPr>
        <w:t>entreprise</w:t>
      </w:r>
      <w:r w:rsidR="009E6A18">
        <w:rPr>
          <w:rFonts w:ascii="Times New Roman" w:eastAsia="Times New Roman" w:hAnsi="Times New Roman" w:cs="Times New Roman"/>
          <w:color w:val="000000"/>
          <w:sz w:val="24"/>
          <w:szCs w:val="24"/>
          <w:lang w:eastAsia="fr-FR"/>
        </w:rPr>
        <w:t>s</w:t>
      </w:r>
      <w:r w:rsidR="00221F6A" w:rsidRPr="00221F6A">
        <w:rPr>
          <w:rFonts w:ascii="Times New Roman" w:eastAsia="Times New Roman" w:hAnsi="Times New Roman" w:cs="Times New Roman"/>
          <w:color w:val="000000"/>
          <w:sz w:val="24"/>
          <w:szCs w:val="24"/>
          <w:lang w:eastAsia="fr-FR"/>
        </w:rPr>
        <w:t xml:space="preserve"> privilégient les phases de réalisation et de finition qui sont, pour elles, les étapes les plus importantes pour la vente du service.</w:t>
      </w:r>
    </w:p>
    <w:p w14:paraId="1EA0252B" w14:textId="37D33A40" w:rsidR="00912EC0" w:rsidRPr="00701335" w:rsidRDefault="00912EC0" w:rsidP="00A609D7">
      <w:pPr>
        <w:pStyle w:val="Titre3"/>
        <w:keepNext/>
        <w:keepLines/>
        <w:numPr>
          <w:ilvl w:val="1"/>
          <w:numId w:val="29"/>
        </w:numPr>
        <w:autoSpaceDE/>
        <w:autoSpaceDN/>
        <w:adjustRightInd/>
        <w:spacing w:before="40" w:line="276" w:lineRule="auto"/>
        <w:ind w:left="1077"/>
        <w:jc w:val="both"/>
        <w:rPr>
          <w:rFonts w:ascii="Times New Roman" w:hAnsi="Times New Roman" w:cs="Times New Roman"/>
          <w:sz w:val="24"/>
          <w:szCs w:val="20"/>
        </w:rPr>
      </w:pPr>
      <w:r w:rsidRPr="00701335">
        <w:rPr>
          <w:rFonts w:ascii="Times New Roman" w:eastAsia="Times New Roman" w:hAnsi="Times New Roman" w:cs="Times New Roman"/>
          <w:color w:val="000000"/>
          <w:sz w:val="22"/>
          <w:szCs w:val="20"/>
          <w:lang w:eastAsia="fr-FR"/>
        </w:rPr>
        <w:t xml:space="preserve"> </w:t>
      </w:r>
      <w:bookmarkStart w:id="90" w:name="_Toc52873218"/>
      <w:r w:rsidRPr="00701335">
        <w:rPr>
          <w:rFonts w:ascii="Times New Roman" w:hAnsi="Times New Roman" w:cs="Times New Roman"/>
          <w:sz w:val="24"/>
          <w:szCs w:val="20"/>
        </w:rPr>
        <w:t>Analyse des attentes des employeurs selon les secteurs économiques</w:t>
      </w:r>
      <w:bookmarkEnd w:id="90"/>
    </w:p>
    <w:p w14:paraId="3D6E736E" w14:textId="4BA181BF" w:rsidR="000A1427" w:rsidRDefault="006C4480" w:rsidP="00A609D7">
      <w:pPr>
        <w:spacing w:after="0" w:line="276" w:lineRule="auto"/>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L</w:t>
      </w:r>
      <w:r w:rsidRPr="006C4480">
        <w:rPr>
          <w:rFonts w:ascii="Times New Roman" w:eastAsia="Times New Roman" w:hAnsi="Times New Roman" w:cs="Times New Roman"/>
          <w:color w:val="000000"/>
          <w:sz w:val="24"/>
          <w:szCs w:val="24"/>
          <w:lang w:eastAsia="fr-FR"/>
        </w:rPr>
        <w:t>es exigences en termes de savoir, de savoir-être et de savoir-faire ne sont pas les mêmes pour tous les secteurs</w:t>
      </w:r>
      <w:r>
        <w:rPr>
          <w:rFonts w:ascii="Times New Roman" w:eastAsia="Times New Roman" w:hAnsi="Times New Roman" w:cs="Times New Roman"/>
          <w:color w:val="000000"/>
          <w:sz w:val="24"/>
          <w:szCs w:val="24"/>
          <w:lang w:eastAsia="fr-FR"/>
        </w:rPr>
        <w:t xml:space="preserve"> économiques</w:t>
      </w:r>
      <w:r w:rsidRPr="006C4480">
        <w:rPr>
          <w:rFonts w:ascii="Times New Roman" w:eastAsia="Times New Roman" w:hAnsi="Times New Roman" w:cs="Times New Roman"/>
          <w:color w:val="000000"/>
          <w:sz w:val="24"/>
          <w:szCs w:val="24"/>
          <w:lang w:eastAsia="fr-FR"/>
        </w:rPr>
        <w:t>, d’où l’intérêt d’analyser les attentes des employeurs sous cet angle.</w:t>
      </w:r>
    </w:p>
    <w:p w14:paraId="2D936C19" w14:textId="3875AE60" w:rsidR="00912EC0" w:rsidRPr="00B36202" w:rsidRDefault="000A1427" w:rsidP="00A609D7">
      <w:pPr>
        <w:spacing w:before="100" w:after="0" w:line="276" w:lineRule="auto"/>
        <w:rPr>
          <w:rFonts w:ascii="Times New Roman" w:hAnsi="Times New Roman" w:cs="Times New Roman"/>
          <w:b/>
          <w:i/>
          <w:iCs/>
          <w:szCs w:val="14"/>
        </w:rPr>
      </w:pPr>
      <w:r>
        <w:rPr>
          <w:rFonts w:ascii="Times New Roman" w:eastAsia="Times New Roman" w:hAnsi="Times New Roman" w:cs="Times New Roman"/>
          <w:color w:val="000000"/>
          <w:sz w:val="24"/>
          <w:szCs w:val="24"/>
          <w:lang w:eastAsia="fr-FR"/>
        </w:rPr>
        <w:br w:type="page"/>
      </w:r>
      <w:bookmarkStart w:id="91" w:name="_Toc52875028"/>
      <w:r w:rsidR="00F721D1" w:rsidRPr="00B36202">
        <w:rPr>
          <w:rFonts w:ascii="Times New Roman" w:hAnsi="Times New Roman" w:cs="Times New Roman"/>
          <w:i/>
          <w:iCs/>
          <w:szCs w:val="14"/>
        </w:rPr>
        <w:lastRenderedPageBreak/>
        <w:t xml:space="preserve">Graphique </w:t>
      </w:r>
      <w:r w:rsidR="00F721D1" w:rsidRPr="00B36202">
        <w:rPr>
          <w:rFonts w:ascii="Times New Roman" w:hAnsi="Times New Roman" w:cs="Times New Roman"/>
          <w:b/>
          <w:i/>
          <w:iCs/>
          <w:szCs w:val="14"/>
        </w:rPr>
        <w:fldChar w:fldCharType="begin"/>
      </w:r>
      <w:r w:rsidR="00F721D1" w:rsidRPr="00B36202">
        <w:rPr>
          <w:rFonts w:ascii="Times New Roman" w:hAnsi="Times New Roman" w:cs="Times New Roman"/>
          <w:i/>
          <w:iCs/>
          <w:szCs w:val="14"/>
        </w:rPr>
        <w:instrText xml:space="preserve"> SEQ Graphique \* ARABIC </w:instrText>
      </w:r>
      <w:r w:rsidR="00F721D1" w:rsidRPr="00B36202">
        <w:rPr>
          <w:rFonts w:ascii="Times New Roman" w:hAnsi="Times New Roman" w:cs="Times New Roman"/>
          <w:b/>
          <w:i/>
          <w:iCs/>
          <w:szCs w:val="14"/>
        </w:rPr>
        <w:fldChar w:fldCharType="separate"/>
      </w:r>
      <w:r w:rsidR="00FB19C1">
        <w:rPr>
          <w:rFonts w:ascii="Times New Roman" w:hAnsi="Times New Roman" w:cs="Times New Roman"/>
          <w:b/>
          <w:i/>
          <w:iCs/>
          <w:noProof/>
          <w:szCs w:val="14"/>
        </w:rPr>
        <w:t>23</w:t>
      </w:r>
      <w:r w:rsidR="00F721D1" w:rsidRPr="00B36202">
        <w:rPr>
          <w:rFonts w:ascii="Times New Roman" w:hAnsi="Times New Roman" w:cs="Times New Roman"/>
          <w:b/>
          <w:i/>
          <w:iCs/>
          <w:szCs w:val="14"/>
        </w:rPr>
        <w:fldChar w:fldCharType="end"/>
      </w:r>
      <w:r w:rsidR="00691CF5" w:rsidRPr="00B36202">
        <w:rPr>
          <w:rFonts w:ascii="Times New Roman" w:hAnsi="Times New Roman" w:cs="Times New Roman"/>
          <w:i/>
          <w:iCs/>
          <w:szCs w:val="14"/>
        </w:rPr>
        <w:t xml:space="preserve"> </w:t>
      </w:r>
      <w:r w:rsidR="00F721D1" w:rsidRPr="00B36202">
        <w:rPr>
          <w:rFonts w:ascii="Times New Roman" w:hAnsi="Times New Roman" w:cs="Times New Roman"/>
          <w:i/>
          <w:iCs/>
          <w:szCs w:val="14"/>
        </w:rPr>
        <w:t>:</w:t>
      </w:r>
      <w:r w:rsidR="00691CF5" w:rsidRPr="00B36202">
        <w:rPr>
          <w:rFonts w:ascii="Times New Roman" w:hAnsi="Times New Roman" w:cs="Times New Roman"/>
          <w:i/>
          <w:iCs/>
          <w:szCs w:val="14"/>
        </w:rPr>
        <w:t xml:space="preserve"> </w:t>
      </w:r>
      <w:r w:rsidR="00912EC0" w:rsidRPr="00B36202">
        <w:rPr>
          <w:rFonts w:ascii="Times New Roman" w:hAnsi="Times New Roman" w:cs="Times New Roman"/>
          <w:i/>
          <w:iCs/>
          <w:szCs w:val="14"/>
        </w:rPr>
        <w:t>Attentes fortes des employeurs selon le secteur économique de l'entreprise</w:t>
      </w:r>
      <w:bookmarkEnd w:id="91"/>
    </w:p>
    <w:p w14:paraId="0BA6B635" w14:textId="1139B794" w:rsidR="00912EC0" w:rsidRPr="00147149" w:rsidRDefault="00E9501D" w:rsidP="00B06070">
      <w:pPr>
        <w:tabs>
          <w:tab w:val="left" w:pos="1131"/>
        </w:tabs>
        <w:spacing w:after="0" w:line="276" w:lineRule="auto"/>
        <w:jc w:val="both"/>
        <w:rPr>
          <w:rFonts w:ascii="Times New Roman" w:hAnsi="Times New Roman" w:cs="Times New Roman"/>
          <w:sz w:val="24"/>
          <w:szCs w:val="24"/>
        </w:rPr>
      </w:pPr>
      <w:r w:rsidRPr="00784B01">
        <w:rPr>
          <w:noProof/>
          <w:lang w:eastAsia="fr-FR"/>
          <w14:cntxtAlts/>
        </w:rPr>
        <w:drawing>
          <wp:inline distT="0" distB="0" distL="0" distR="0" wp14:anchorId="6E445E56" wp14:editId="3D6FBF9A">
            <wp:extent cx="6588125" cy="2895600"/>
            <wp:effectExtent l="0" t="0" r="3175" b="0"/>
            <wp:docPr id="21" name="Graphique 21">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33E5C5A2-9837-4F93-9D28-376DEEBC1C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15A8B3EF" w14:textId="529766EF" w:rsidR="00912EC0" w:rsidRDefault="00912EC0" w:rsidP="00B06070">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154D2FE0" w14:textId="3DACF09D" w:rsidR="005A4629" w:rsidRPr="005A4629" w:rsidRDefault="005A4629" w:rsidP="000817F1">
      <w:pPr>
        <w:spacing w:before="100" w:after="200" w:line="276" w:lineRule="auto"/>
        <w:jc w:val="both"/>
        <w:rPr>
          <w:rFonts w:ascii="Times New Roman" w:hAnsi="Times New Roman" w:cs="Times New Roman"/>
          <w:sz w:val="24"/>
          <w:szCs w:val="24"/>
        </w:rPr>
      </w:pPr>
      <w:r w:rsidRPr="000817F1">
        <w:rPr>
          <w:rFonts w:ascii="Times New Roman" w:hAnsi="Times New Roman" w:cs="Times New Roman"/>
          <w:sz w:val="24"/>
          <w:szCs w:val="24"/>
        </w:rPr>
        <w:t xml:space="preserve">Le graphique montre que </w:t>
      </w:r>
      <w:bookmarkStart w:id="92" w:name="_Hlk52793673"/>
      <w:r w:rsidRPr="000817F1">
        <w:rPr>
          <w:rFonts w:ascii="Times New Roman" w:hAnsi="Times New Roman" w:cs="Times New Roman"/>
          <w:sz w:val="24"/>
          <w:szCs w:val="24"/>
        </w:rPr>
        <w:t>les attentes des employeurs varient selon les secteurs économiques. Le</w:t>
      </w:r>
      <w:r w:rsidRPr="005A4629">
        <w:rPr>
          <w:rFonts w:ascii="Times New Roman" w:hAnsi="Times New Roman" w:cs="Times New Roman"/>
          <w:sz w:val="24"/>
          <w:szCs w:val="24"/>
        </w:rPr>
        <w:t xml:space="preserve">s entreprises </w:t>
      </w:r>
      <w:r w:rsidR="000817F1" w:rsidRPr="000817F1">
        <w:rPr>
          <w:rFonts w:ascii="Times New Roman" w:hAnsi="Times New Roman" w:cs="Times New Roman"/>
          <w:sz w:val="24"/>
          <w:szCs w:val="24"/>
        </w:rPr>
        <w:t>des secteurs de l’</w:t>
      </w:r>
      <w:r w:rsidR="00C57557">
        <w:rPr>
          <w:rFonts w:ascii="Times New Roman" w:hAnsi="Times New Roman" w:cs="Times New Roman"/>
          <w:sz w:val="24"/>
          <w:szCs w:val="24"/>
        </w:rPr>
        <w:t>é</w:t>
      </w:r>
      <w:r w:rsidR="000817F1" w:rsidRPr="000817F1">
        <w:rPr>
          <w:rFonts w:ascii="Times New Roman" w:hAnsi="Times New Roman" w:cs="Times New Roman"/>
          <w:sz w:val="24"/>
          <w:szCs w:val="24"/>
        </w:rPr>
        <w:t>nergie renouvelable et de l’</w:t>
      </w:r>
      <w:r w:rsidR="00C57557">
        <w:rPr>
          <w:rFonts w:ascii="Times New Roman" w:hAnsi="Times New Roman" w:cs="Times New Roman"/>
          <w:sz w:val="24"/>
          <w:szCs w:val="24"/>
        </w:rPr>
        <w:t>é</w:t>
      </w:r>
      <w:r w:rsidR="000817F1" w:rsidRPr="000817F1">
        <w:rPr>
          <w:rFonts w:ascii="Times New Roman" w:hAnsi="Times New Roman" w:cs="Times New Roman"/>
          <w:sz w:val="24"/>
          <w:szCs w:val="24"/>
        </w:rPr>
        <w:t xml:space="preserve">bénisterie </w:t>
      </w:r>
      <w:r w:rsidRPr="005A4629">
        <w:rPr>
          <w:rFonts w:ascii="Times New Roman" w:hAnsi="Times New Roman" w:cs="Times New Roman"/>
          <w:sz w:val="24"/>
          <w:szCs w:val="24"/>
        </w:rPr>
        <w:t>ont plus</w:t>
      </w:r>
      <w:r w:rsidR="000817F1" w:rsidRPr="000817F1">
        <w:rPr>
          <w:rFonts w:ascii="Times New Roman" w:hAnsi="Times New Roman" w:cs="Times New Roman"/>
          <w:sz w:val="24"/>
          <w:szCs w:val="24"/>
        </w:rPr>
        <w:t xml:space="preserve"> d’attentes</w:t>
      </w:r>
      <w:r w:rsidRPr="005A4629">
        <w:rPr>
          <w:rFonts w:ascii="Times New Roman" w:hAnsi="Times New Roman" w:cs="Times New Roman"/>
          <w:sz w:val="24"/>
          <w:szCs w:val="24"/>
        </w:rPr>
        <w:t xml:space="preserve"> fortes par rapport au</w:t>
      </w:r>
      <w:r w:rsidR="000817F1" w:rsidRPr="000817F1">
        <w:rPr>
          <w:rFonts w:ascii="Times New Roman" w:hAnsi="Times New Roman" w:cs="Times New Roman"/>
          <w:sz w:val="24"/>
          <w:szCs w:val="24"/>
        </w:rPr>
        <w:t xml:space="preserve"> savoir-faire</w:t>
      </w:r>
      <w:r w:rsidRPr="000817F1">
        <w:rPr>
          <w:rFonts w:ascii="Times New Roman" w:hAnsi="Times New Roman" w:cs="Times New Roman"/>
          <w:sz w:val="24"/>
          <w:szCs w:val="24"/>
        </w:rPr>
        <w:t xml:space="preserve"> </w:t>
      </w:r>
      <w:r w:rsidRPr="005A4629">
        <w:rPr>
          <w:rFonts w:ascii="Times New Roman" w:hAnsi="Times New Roman" w:cs="Times New Roman"/>
          <w:sz w:val="24"/>
          <w:szCs w:val="24"/>
        </w:rPr>
        <w:t xml:space="preserve">des sortants, </w:t>
      </w:r>
      <w:r w:rsidR="000817F1" w:rsidRPr="000817F1">
        <w:rPr>
          <w:rFonts w:ascii="Times New Roman" w:hAnsi="Times New Roman" w:cs="Times New Roman"/>
          <w:sz w:val="24"/>
          <w:szCs w:val="24"/>
        </w:rPr>
        <w:t xml:space="preserve">avec respectivement 80% et 88,9%. Par contre les </w:t>
      </w:r>
      <w:r w:rsidR="00C57557">
        <w:rPr>
          <w:rFonts w:ascii="Times New Roman" w:hAnsi="Times New Roman" w:cs="Times New Roman"/>
          <w:sz w:val="24"/>
          <w:szCs w:val="24"/>
        </w:rPr>
        <w:t xml:space="preserve">chefs d’entreprise des </w:t>
      </w:r>
      <w:r w:rsidR="000817F1" w:rsidRPr="000817F1">
        <w:rPr>
          <w:rFonts w:ascii="Times New Roman" w:hAnsi="Times New Roman" w:cs="Times New Roman"/>
          <w:sz w:val="24"/>
          <w:szCs w:val="24"/>
        </w:rPr>
        <w:t>secteurs comme l’agriculture/</w:t>
      </w:r>
      <w:r w:rsidR="00434D07">
        <w:rPr>
          <w:rFonts w:ascii="Times New Roman" w:hAnsi="Times New Roman" w:cs="Times New Roman"/>
          <w:sz w:val="24"/>
          <w:szCs w:val="24"/>
        </w:rPr>
        <w:t>é</w:t>
      </w:r>
      <w:r w:rsidR="000817F1" w:rsidRPr="000817F1">
        <w:rPr>
          <w:rFonts w:ascii="Times New Roman" w:hAnsi="Times New Roman" w:cs="Times New Roman"/>
          <w:sz w:val="24"/>
          <w:szCs w:val="24"/>
        </w:rPr>
        <w:t>levage, l’artisanat, l</w:t>
      </w:r>
      <w:r w:rsidRPr="005A4629">
        <w:rPr>
          <w:rFonts w:ascii="Times New Roman" w:hAnsi="Times New Roman" w:cs="Times New Roman"/>
          <w:sz w:val="24"/>
          <w:szCs w:val="24"/>
        </w:rPr>
        <w:t>e bâtiment</w:t>
      </w:r>
      <w:r w:rsidR="000817F1" w:rsidRPr="000817F1">
        <w:rPr>
          <w:rFonts w:ascii="Times New Roman" w:hAnsi="Times New Roman" w:cs="Times New Roman"/>
          <w:sz w:val="24"/>
          <w:szCs w:val="24"/>
        </w:rPr>
        <w:t xml:space="preserve"> et la restauration</w:t>
      </w:r>
      <w:r w:rsidR="00C57557">
        <w:rPr>
          <w:rFonts w:ascii="Times New Roman" w:hAnsi="Times New Roman" w:cs="Times New Roman"/>
          <w:sz w:val="24"/>
          <w:szCs w:val="24"/>
        </w:rPr>
        <w:t>,</w:t>
      </w:r>
      <w:r w:rsidR="000817F1" w:rsidRPr="000817F1">
        <w:rPr>
          <w:rFonts w:ascii="Times New Roman" w:hAnsi="Times New Roman" w:cs="Times New Roman"/>
          <w:sz w:val="24"/>
          <w:szCs w:val="24"/>
        </w:rPr>
        <w:t xml:space="preserve"> </w:t>
      </w:r>
      <w:r w:rsidRPr="005A4629">
        <w:rPr>
          <w:rFonts w:ascii="Times New Roman" w:hAnsi="Times New Roman" w:cs="Times New Roman"/>
          <w:sz w:val="24"/>
          <w:szCs w:val="24"/>
        </w:rPr>
        <w:t>met</w:t>
      </w:r>
      <w:r w:rsidR="000817F1" w:rsidRPr="000817F1">
        <w:rPr>
          <w:rFonts w:ascii="Times New Roman" w:hAnsi="Times New Roman" w:cs="Times New Roman"/>
          <w:sz w:val="24"/>
          <w:szCs w:val="24"/>
        </w:rPr>
        <w:t xml:space="preserve">tent </w:t>
      </w:r>
      <w:r w:rsidRPr="005A4629">
        <w:rPr>
          <w:rFonts w:ascii="Times New Roman" w:hAnsi="Times New Roman" w:cs="Times New Roman"/>
          <w:sz w:val="24"/>
          <w:szCs w:val="24"/>
        </w:rPr>
        <w:t>plus l’accent sur le savoir-être</w:t>
      </w:r>
      <w:r w:rsidR="00C57557">
        <w:rPr>
          <w:rFonts w:ascii="Times New Roman" w:hAnsi="Times New Roman" w:cs="Times New Roman"/>
          <w:sz w:val="24"/>
          <w:szCs w:val="24"/>
        </w:rPr>
        <w:t>.</w:t>
      </w:r>
      <w:r w:rsidRPr="005A4629">
        <w:rPr>
          <w:rFonts w:ascii="Times New Roman" w:hAnsi="Times New Roman" w:cs="Times New Roman"/>
          <w:sz w:val="24"/>
          <w:szCs w:val="24"/>
        </w:rPr>
        <w:t xml:space="preserve"> </w:t>
      </w:r>
      <w:r w:rsidR="00C57557" w:rsidRPr="005A4629">
        <w:rPr>
          <w:rFonts w:ascii="Times New Roman" w:hAnsi="Times New Roman" w:cs="Times New Roman"/>
          <w:sz w:val="24"/>
          <w:szCs w:val="24"/>
        </w:rPr>
        <w:t>Pour</w:t>
      </w:r>
      <w:r w:rsidRPr="005A4629">
        <w:rPr>
          <w:rFonts w:ascii="Times New Roman" w:hAnsi="Times New Roman" w:cs="Times New Roman"/>
          <w:sz w:val="24"/>
          <w:szCs w:val="24"/>
        </w:rPr>
        <w:t xml:space="preserve"> les </w:t>
      </w:r>
      <w:r w:rsidR="000817F1" w:rsidRPr="000817F1">
        <w:rPr>
          <w:rFonts w:ascii="Times New Roman" w:hAnsi="Times New Roman" w:cs="Times New Roman"/>
          <w:sz w:val="24"/>
          <w:szCs w:val="24"/>
        </w:rPr>
        <w:t>autres secteurs (Formation et commerce)</w:t>
      </w:r>
      <w:r w:rsidRPr="005A4629">
        <w:rPr>
          <w:rFonts w:ascii="Times New Roman" w:hAnsi="Times New Roman" w:cs="Times New Roman"/>
          <w:sz w:val="24"/>
          <w:szCs w:val="24"/>
        </w:rPr>
        <w:t xml:space="preserve">, </w:t>
      </w:r>
      <w:r w:rsidR="000817F1" w:rsidRPr="000817F1">
        <w:rPr>
          <w:rFonts w:ascii="Times New Roman" w:hAnsi="Times New Roman" w:cs="Times New Roman"/>
          <w:sz w:val="24"/>
          <w:szCs w:val="24"/>
        </w:rPr>
        <w:t xml:space="preserve">les employeurs ont exprimé les mêmes attentes </w:t>
      </w:r>
      <w:r w:rsidRPr="005A4629">
        <w:rPr>
          <w:rFonts w:ascii="Times New Roman" w:hAnsi="Times New Roman" w:cs="Times New Roman"/>
          <w:sz w:val="24"/>
          <w:szCs w:val="24"/>
        </w:rPr>
        <w:t>avec 8</w:t>
      </w:r>
      <w:r w:rsidR="000817F1" w:rsidRPr="000817F1">
        <w:rPr>
          <w:rFonts w:ascii="Times New Roman" w:hAnsi="Times New Roman" w:cs="Times New Roman"/>
          <w:sz w:val="24"/>
          <w:szCs w:val="24"/>
        </w:rPr>
        <w:t>3</w:t>
      </w:r>
      <w:r w:rsidRPr="005A4629">
        <w:rPr>
          <w:rFonts w:ascii="Times New Roman" w:hAnsi="Times New Roman" w:cs="Times New Roman"/>
          <w:sz w:val="24"/>
          <w:szCs w:val="24"/>
        </w:rPr>
        <w:t>,</w:t>
      </w:r>
      <w:r w:rsidR="000817F1" w:rsidRPr="000817F1">
        <w:rPr>
          <w:rFonts w:ascii="Times New Roman" w:hAnsi="Times New Roman" w:cs="Times New Roman"/>
          <w:sz w:val="24"/>
          <w:szCs w:val="24"/>
        </w:rPr>
        <w:t>3</w:t>
      </w:r>
      <w:r w:rsidRPr="005A4629">
        <w:rPr>
          <w:rFonts w:ascii="Times New Roman" w:hAnsi="Times New Roman" w:cs="Times New Roman"/>
          <w:sz w:val="24"/>
          <w:szCs w:val="24"/>
        </w:rPr>
        <w:t>%</w:t>
      </w:r>
      <w:r w:rsidR="00C57557">
        <w:rPr>
          <w:rFonts w:ascii="Times New Roman" w:hAnsi="Times New Roman" w:cs="Times New Roman"/>
          <w:sz w:val="24"/>
          <w:szCs w:val="24"/>
        </w:rPr>
        <w:t xml:space="preserve"> pour les trois domaines de compétences</w:t>
      </w:r>
      <w:r w:rsidRPr="005A4629">
        <w:rPr>
          <w:rFonts w:ascii="Times New Roman" w:hAnsi="Times New Roman" w:cs="Times New Roman"/>
          <w:sz w:val="24"/>
          <w:szCs w:val="24"/>
        </w:rPr>
        <w:t xml:space="preserve">. </w:t>
      </w:r>
    </w:p>
    <w:bookmarkEnd w:id="92"/>
    <w:p w14:paraId="65EAA09C" w14:textId="4E202131" w:rsidR="00BB1C76" w:rsidRDefault="00434D07" w:rsidP="00BB1C76">
      <w:pPr>
        <w:tabs>
          <w:tab w:val="left" w:pos="1131"/>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Cependant</w:t>
      </w:r>
      <w:r w:rsidR="00BB1C76" w:rsidRPr="00147149">
        <w:rPr>
          <w:rFonts w:ascii="Times New Roman" w:hAnsi="Times New Roman" w:cs="Times New Roman"/>
          <w:sz w:val="24"/>
          <w:szCs w:val="24"/>
        </w:rPr>
        <w:t>, les niveaux d’attentes</w:t>
      </w:r>
      <w:r w:rsidR="00437844">
        <w:rPr>
          <w:rFonts w:ascii="Times New Roman" w:hAnsi="Times New Roman" w:cs="Times New Roman"/>
          <w:sz w:val="24"/>
          <w:szCs w:val="24"/>
        </w:rPr>
        <w:t xml:space="preserve"> </w:t>
      </w:r>
      <w:r w:rsidR="00BB1C76" w:rsidRPr="00147149">
        <w:rPr>
          <w:rFonts w:ascii="Times New Roman" w:hAnsi="Times New Roman" w:cs="Times New Roman"/>
          <w:sz w:val="24"/>
          <w:szCs w:val="24"/>
        </w:rPr>
        <w:t xml:space="preserve">de </w:t>
      </w:r>
      <w:r w:rsidR="00BB1C76">
        <w:rPr>
          <w:rFonts w:ascii="Times New Roman" w:hAnsi="Times New Roman" w:cs="Times New Roman"/>
          <w:sz w:val="24"/>
          <w:szCs w:val="24"/>
        </w:rPr>
        <w:t>52</w:t>
      </w:r>
      <w:r w:rsidR="00BB1C76" w:rsidRPr="00147149">
        <w:rPr>
          <w:rFonts w:ascii="Times New Roman" w:hAnsi="Times New Roman" w:cs="Times New Roman"/>
          <w:sz w:val="24"/>
          <w:szCs w:val="24"/>
        </w:rPr>
        <w:t>%</w:t>
      </w:r>
      <w:r w:rsidR="00BB1C76">
        <w:rPr>
          <w:rFonts w:ascii="Times New Roman" w:hAnsi="Times New Roman" w:cs="Times New Roman"/>
          <w:sz w:val="24"/>
          <w:szCs w:val="24"/>
        </w:rPr>
        <w:t xml:space="preserve"> et 56</w:t>
      </w:r>
      <w:r w:rsidR="00BB1C76" w:rsidRPr="00147149">
        <w:rPr>
          <w:rFonts w:ascii="Times New Roman" w:hAnsi="Times New Roman" w:cs="Times New Roman"/>
          <w:sz w:val="24"/>
          <w:szCs w:val="24"/>
        </w:rPr>
        <w:t>%</w:t>
      </w:r>
      <w:r w:rsidR="00BB1C76">
        <w:rPr>
          <w:rFonts w:ascii="Times New Roman" w:hAnsi="Times New Roman" w:cs="Times New Roman"/>
          <w:sz w:val="24"/>
          <w:szCs w:val="24"/>
        </w:rPr>
        <w:t xml:space="preserve"> </w:t>
      </w:r>
      <w:r w:rsidR="00437844">
        <w:rPr>
          <w:rFonts w:ascii="Times New Roman" w:hAnsi="Times New Roman" w:cs="Times New Roman"/>
          <w:sz w:val="24"/>
          <w:szCs w:val="24"/>
        </w:rPr>
        <w:t xml:space="preserve">respectivement </w:t>
      </w:r>
      <w:r w:rsidR="00BB1C76" w:rsidRPr="00147149">
        <w:rPr>
          <w:rFonts w:ascii="Times New Roman" w:hAnsi="Times New Roman" w:cs="Times New Roman"/>
          <w:sz w:val="24"/>
          <w:szCs w:val="24"/>
        </w:rPr>
        <w:t>pour le savoir</w:t>
      </w:r>
      <w:r w:rsidR="00BB1C76">
        <w:rPr>
          <w:rFonts w:ascii="Times New Roman" w:hAnsi="Times New Roman" w:cs="Times New Roman"/>
          <w:sz w:val="24"/>
          <w:szCs w:val="24"/>
        </w:rPr>
        <w:t xml:space="preserve"> et </w:t>
      </w:r>
      <w:r w:rsidR="00BB1C76" w:rsidRPr="00147149">
        <w:rPr>
          <w:rFonts w:ascii="Times New Roman" w:hAnsi="Times New Roman" w:cs="Times New Roman"/>
          <w:sz w:val="24"/>
          <w:szCs w:val="24"/>
        </w:rPr>
        <w:t>le savoir-faire de l</w:t>
      </w:r>
      <w:r w:rsidR="00BB1C76">
        <w:rPr>
          <w:rFonts w:ascii="Times New Roman" w:hAnsi="Times New Roman" w:cs="Times New Roman"/>
          <w:sz w:val="24"/>
          <w:szCs w:val="24"/>
        </w:rPr>
        <w:t>a restauration</w:t>
      </w:r>
      <w:r w:rsidR="00BB1C76" w:rsidRPr="00147149">
        <w:rPr>
          <w:rFonts w:ascii="Times New Roman" w:hAnsi="Times New Roman" w:cs="Times New Roman"/>
          <w:sz w:val="24"/>
          <w:szCs w:val="24"/>
        </w:rPr>
        <w:t xml:space="preserve"> sont loin de ceux des autres secteurs</w:t>
      </w:r>
      <w:r w:rsidR="00A86D5C">
        <w:rPr>
          <w:rFonts w:ascii="Times New Roman" w:hAnsi="Times New Roman" w:cs="Times New Roman"/>
          <w:sz w:val="24"/>
          <w:szCs w:val="24"/>
        </w:rPr>
        <w:t xml:space="preserve"> (les </w:t>
      </w:r>
      <w:r w:rsidR="009D10A5">
        <w:rPr>
          <w:rFonts w:ascii="Times New Roman" w:hAnsi="Times New Roman" w:cs="Times New Roman"/>
          <w:sz w:val="24"/>
          <w:szCs w:val="24"/>
        </w:rPr>
        <w:t xml:space="preserve">sept </w:t>
      </w:r>
      <w:r w:rsidR="00A86D5C">
        <w:rPr>
          <w:rFonts w:ascii="Times New Roman" w:hAnsi="Times New Roman" w:cs="Times New Roman"/>
          <w:sz w:val="24"/>
          <w:szCs w:val="24"/>
        </w:rPr>
        <w:t>secteurs économiques)</w:t>
      </w:r>
      <w:r>
        <w:rPr>
          <w:rFonts w:ascii="Times New Roman" w:hAnsi="Times New Roman" w:cs="Times New Roman"/>
          <w:sz w:val="24"/>
          <w:szCs w:val="24"/>
        </w:rPr>
        <w:t>,</w:t>
      </w:r>
      <w:r w:rsidR="00BB1C76" w:rsidRPr="00147149">
        <w:rPr>
          <w:rFonts w:ascii="Times New Roman" w:hAnsi="Times New Roman" w:cs="Times New Roman"/>
          <w:sz w:val="24"/>
          <w:szCs w:val="24"/>
        </w:rPr>
        <w:t xml:space="preserve"> qui dépassent généralement les </w:t>
      </w:r>
      <w:r w:rsidR="00BB1C76">
        <w:rPr>
          <w:rFonts w:ascii="Times New Roman" w:hAnsi="Times New Roman" w:cs="Times New Roman"/>
          <w:sz w:val="24"/>
          <w:szCs w:val="24"/>
        </w:rPr>
        <w:t>65</w:t>
      </w:r>
      <w:r w:rsidR="00BB1C76" w:rsidRPr="00147149">
        <w:rPr>
          <w:rFonts w:ascii="Times New Roman" w:hAnsi="Times New Roman" w:cs="Times New Roman"/>
          <w:sz w:val="24"/>
          <w:szCs w:val="24"/>
        </w:rPr>
        <w:t>%. Ce constat constitue un paradoxe par rapport à la volonté de moderniser</w:t>
      </w:r>
      <w:r w:rsidR="009B4A01">
        <w:rPr>
          <w:rFonts w:ascii="Times New Roman" w:hAnsi="Times New Roman" w:cs="Times New Roman"/>
          <w:sz w:val="24"/>
          <w:szCs w:val="24"/>
        </w:rPr>
        <w:t xml:space="preserve"> la restauration</w:t>
      </w:r>
      <w:r w:rsidR="00BB1C76" w:rsidRPr="00147149">
        <w:rPr>
          <w:rFonts w:ascii="Times New Roman" w:hAnsi="Times New Roman" w:cs="Times New Roman"/>
          <w:sz w:val="24"/>
          <w:szCs w:val="24"/>
        </w:rPr>
        <w:t xml:space="preserve"> pour le rendre plus performant et porteur de l’économie</w:t>
      </w:r>
      <w:r w:rsidR="009B4A01">
        <w:rPr>
          <w:rFonts w:ascii="Times New Roman" w:hAnsi="Times New Roman" w:cs="Times New Roman"/>
          <w:sz w:val="24"/>
          <w:szCs w:val="24"/>
        </w:rPr>
        <w:t xml:space="preserve"> dans la région de Ségou en particulier</w:t>
      </w:r>
      <w:r w:rsidR="00BB1C76" w:rsidRPr="00147149">
        <w:rPr>
          <w:rFonts w:ascii="Times New Roman" w:hAnsi="Times New Roman" w:cs="Times New Roman"/>
          <w:sz w:val="24"/>
          <w:szCs w:val="24"/>
        </w:rPr>
        <w:t xml:space="preserve">. </w:t>
      </w:r>
    </w:p>
    <w:p w14:paraId="42AA0BB3" w14:textId="4E86CD90" w:rsidR="000A1427" w:rsidRPr="00701335" w:rsidRDefault="008161E1" w:rsidP="000A1427">
      <w:pPr>
        <w:tabs>
          <w:tab w:val="left" w:pos="1131"/>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Dans le souci d’affiner l’analyse des attentes des employeurs, une analyse selon la taille de l’entreprise permet de comprendre d’autres aspect des fortes attentes des employeurs par rapport à la compétence savoir-être. </w:t>
      </w:r>
    </w:p>
    <w:p w14:paraId="16543EFF" w14:textId="475F2984" w:rsidR="00FD0CE6" w:rsidRPr="00701335" w:rsidRDefault="00FD0CE6" w:rsidP="002B2A6D">
      <w:pPr>
        <w:pStyle w:val="Titre3"/>
        <w:keepNext/>
        <w:keepLines/>
        <w:numPr>
          <w:ilvl w:val="1"/>
          <w:numId w:val="29"/>
        </w:numPr>
        <w:autoSpaceDE/>
        <w:autoSpaceDN/>
        <w:adjustRightInd/>
        <w:spacing w:before="40" w:line="276" w:lineRule="auto"/>
        <w:jc w:val="both"/>
        <w:rPr>
          <w:rFonts w:ascii="Times New Roman" w:hAnsi="Times New Roman" w:cs="Times New Roman"/>
          <w:sz w:val="24"/>
          <w:szCs w:val="20"/>
        </w:rPr>
      </w:pPr>
      <w:bookmarkStart w:id="93" w:name="_Toc52873219"/>
      <w:r w:rsidRPr="00701335">
        <w:rPr>
          <w:rFonts w:ascii="Times New Roman" w:hAnsi="Times New Roman" w:cs="Times New Roman"/>
          <w:sz w:val="24"/>
          <w:szCs w:val="20"/>
        </w:rPr>
        <w:t>Analyse des attentes des employeurs selon la taille de l’entreprise</w:t>
      </w:r>
      <w:bookmarkEnd w:id="93"/>
    </w:p>
    <w:p w14:paraId="28C87569" w14:textId="268D3784" w:rsidR="000A1427" w:rsidRDefault="00C9592D" w:rsidP="002B2A6D">
      <w:pPr>
        <w:spacing w:after="0"/>
        <w:rPr>
          <w:rFonts w:ascii="Times New Roman" w:hAnsi="Times New Roman" w:cs="Times New Roman"/>
          <w:sz w:val="24"/>
          <w:szCs w:val="24"/>
        </w:rPr>
      </w:pPr>
      <w:r w:rsidRPr="00C9592D">
        <w:rPr>
          <w:rFonts w:ascii="Times New Roman" w:hAnsi="Times New Roman" w:cs="Times New Roman"/>
          <w:sz w:val="24"/>
          <w:szCs w:val="24"/>
        </w:rPr>
        <w:t>Cette partie est consacrée à l’analyse des attentes des employeurs par rapport aux compétences des sortants des centres de formation professionnelles</w:t>
      </w:r>
      <w:r w:rsidR="002B2A6D">
        <w:rPr>
          <w:rFonts w:ascii="Times New Roman" w:hAnsi="Times New Roman" w:cs="Times New Roman"/>
          <w:sz w:val="24"/>
          <w:szCs w:val="24"/>
        </w:rPr>
        <w:t xml:space="preserve"> selon la taille de l’entreprise</w:t>
      </w:r>
      <w:r w:rsidRPr="00C9592D">
        <w:rPr>
          <w:rFonts w:ascii="Times New Roman" w:hAnsi="Times New Roman" w:cs="Times New Roman"/>
          <w:sz w:val="24"/>
          <w:szCs w:val="24"/>
        </w:rPr>
        <w:t xml:space="preserve">. Elle permettra d’identifier les </w:t>
      </w:r>
      <w:r w:rsidR="002B2A6D">
        <w:rPr>
          <w:rFonts w:ascii="Times New Roman" w:hAnsi="Times New Roman" w:cs="Times New Roman"/>
          <w:sz w:val="24"/>
          <w:szCs w:val="24"/>
        </w:rPr>
        <w:t>tailles</w:t>
      </w:r>
      <w:r w:rsidRPr="00C9592D">
        <w:rPr>
          <w:rFonts w:ascii="Times New Roman" w:hAnsi="Times New Roman" w:cs="Times New Roman"/>
          <w:sz w:val="24"/>
          <w:szCs w:val="24"/>
        </w:rPr>
        <w:t xml:space="preserve"> d’entreprise qui ont exprimé des fortes attentes par rapport aux trois compétences.</w:t>
      </w:r>
    </w:p>
    <w:p w14:paraId="4F750817" w14:textId="1B2F2021" w:rsidR="00017C45" w:rsidRPr="00B36202" w:rsidRDefault="00017C45" w:rsidP="00B36202">
      <w:pPr>
        <w:pStyle w:val="Lgende"/>
        <w:keepNext/>
        <w:spacing w:line="276" w:lineRule="auto"/>
        <w:jc w:val="both"/>
        <w:rPr>
          <w:rFonts w:ascii="Times New Roman" w:hAnsi="Times New Roman" w:cs="Times New Roman"/>
          <w:b w:val="0"/>
          <w:i/>
          <w:iCs/>
          <w:color w:val="auto"/>
          <w:sz w:val="22"/>
          <w:szCs w:val="14"/>
        </w:rPr>
      </w:pPr>
      <w:bookmarkStart w:id="94" w:name="_Toc52875029"/>
      <w:r w:rsidRPr="00B36202">
        <w:rPr>
          <w:rFonts w:ascii="Times New Roman" w:hAnsi="Times New Roman" w:cs="Times New Roman"/>
          <w:b w:val="0"/>
          <w:i/>
          <w:iCs/>
          <w:color w:val="auto"/>
          <w:sz w:val="22"/>
          <w:szCs w:val="14"/>
        </w:rPr>
        <w:lastRenderedPageBreak/>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24</w:t>
      </w:r>
      <w:r w:rsidRPr="00B36202">
        <w:rPr>
          <w:rFonts w:ascii="Times New Roman" w:hAnsi="Times New Roman" w:cs="Times New Roman"/>
          <w:b w:val="0"/>
          <w:i/>
          <w:iCs/>
          <w:color w:val="auto"/>
          <w:sz w:val="22"/>
          <w:szCs w:val="14"/>
        </w:rPr>
        <w:fldChar w:fldCharType="end"/>
      </w:r>
      <w:r w:rsidRPr="00B36202">
        <w:rPr>
          <w:rFonts w:ascii="Times New Roman" w:hAnsi="Times New Roman" w:cs="Times New Roman"/>
          <w:b w:val="0"/>
          <w:i/>
          <w:iCs/>
          <w:color w:val="auto"/>
          <w:sz w:val="22"/>
          <w:szCs w:val="14"/>
        </w:rPr>
        <w:t xml:space="preserve"> : </w:t>
      </w:r>
      <w:r w:rsidR="00FD0CE6" w:rsidRPr="00B36202">
        <w:rPr>
          <w:rFonts w:ascii="Times New Roman" w:hAnsi="Times New Roman" w:cs="Times New Roman"/>
          <w:b w:val="0"/>
          <w:i/>
          <w:iCs/>
          <w:color w:val="auto"/>
          <w:sz w:val="22"/>
          <w:szCs w:val="14"/>
        </w:rPr>
        <w:t>Attentes fortes des employeurs selon la taille de l’entreprise</w:t>
      </w:r>
      <w:bookmarkEnd w:id="94"/>
    </w:p>
    <w:p w14:paraId="57C42954" w14:textId="4249AEEB" w:rsidR="00017C45" w:rsidRPr="00147149" w:rsidRDefault="00FD0CE6" w:rsidP="00017C45">
      <w:pPr>
        <w:spacing w:after="0" w:line="276" w:lineRule="auto"/>
        <w:jc w:val="both"/>
        <w:rPr>
          <w:rFonts w:ascii="Times New Roman" w:hAnsi="Times New Roman" w:cs="Times New Roman"/>
          <w:sz w:val="24"/>
          <w:szCs w:val="24"/>
        </w:rPr>
      </w:pPr>
      <w:r>
        <w:rPr>
          <w:noProof/>
          <w:lang w:eastAsia="fr-FR"/>
          <w14:cntxtAlts/>
        </w:rPr>
        <w:drawing>
          <wp:inline distT="0" distB="0" distL="0" distR="0" wp14:anchorId="1FC83AB3" wp14:editId="55F34841">
            <wp:extent cx="6943725" cy="2552700"/>
            <wp:effectExtent l="0" t="0" r="9525" b="0"/>
            <wp:docPr id="22" name="Graphique 22">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CE51484C-A7CB-45A4-A2EA-624180B6075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6F9EAF77" w14:textId="439CC235" w:rsidR="00017C45" w:rsidRDefault="00017C45" w:rsidP="00B06070">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w:t>
      </w:r>
      <w:r w:rsidRPr="00147149">
        <w:rPr>
          <w:rFonts w:ascii="Times New Roman" w:hAnsi="Times New Roman" w:cs="Times New Roman"/>
          <w:sz w:val="20"/>
        </w:rPr>
        <w:t xml:space="preserve">employeurs </w:t>
      </w:r>
      <w:r w:rsidRPr="00147149">
        <w:rPr>
          <w:rFonts w:ascii="Times New Roman" w:hAnsi="Times New Roman" w:cs="Times New Roman"/>
          <w:bCs/>
          <w:sz w:val="20"/>
          <w:szCs w:val="20"/>
        </w:rPr>
        <w:t xml:space="preserve">des sortants des centres appuyés par Lux-dev, </w:t>
      </w:r>
      <w:r w:rsidR="00CD2C2E">
        <w:rPr>
          <w:rFonts w:ascii="Times New Roman" w:hAnsi="Times New Roman" w:cs="Times New Roman"/>
          <w:bCs/>
          <w:sz w:val="20"/>
          <w:szCs w:val="20"/>
        </w:rPr>
        <w:t>ONEF 2020</w:t>
      </w:r>
    </w:p>
    <w:p w14:paraId="2AB9B887" w14:textId="43E7D026" w:rsidR="00144851" w:rsidRDefault="00144851" w:rsidP="00CA17FB">
      <w:pPr>
        <w:spacing w:after="240" w:line="276" w:lineRule="auto"/>
        <w:jc w:val="both"/>
        <w:rPr>
          <w:rFonts w:ascii="Times New Roman" w:hAnsi="Times New Roman" w:cs="Times New Roman"/>
          <w:bCs/>
          <w:sz w:val="24"/>
          <w:szCs w:val="24"/>
        </w:rPr>
      </w:pPr>
      <w:r w:rsidRPr="00CA17FB">
        <w:rPr>
          <w:rFonts w:ascii="Times New Roman" w:hAnsi="Times New Roman" w:cs="Times New Roman"/>
          <w:bCs/>
          <w:sz w:val="24"/>
          <w:szCs w:val="24"/>
        </w:rPr>
        <w:t>Pour tous les types d’entreprise, à l’exception des petites entreprises, les autres types ont exprimé de plus fortes attentes par rapport au savoir-être des sortants, particulièrement pour les grandes entreprises (89,3%) et les sortants en auto-emploi (84,4%).</w:t>
      </w:r>
    </w:p>
    <w:p w14:paraId="2F2917C0" w14:textId="544CF952" w:rsidR="00480CF5" w:rsidRDefault="00480CF5" w:rsidP="00CA17FB">
      <w:pPr>
        <w:spacing w:after="24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Par ailleurs, les plus fortes attentes des employeurs relatives au savoir ou connaissance ont été enregistrées </w:t>
      </w:r>
      <w:r w:rsidR="003023BB">
        <w:rPr>
          <w:rFonts w:ascii="Times New Roman" w:hAnsi="Times New Roman" w:cs="Times New Roman"/>
          <w:bCs/>
          <w:sz w:val="24"/>
          <w:szCs w:val="24"/>
        </w:rPr>
        <w:t xml:space="preserve">chez les sortants en </w:t>
      </w:r>
      <w:r>
        <w:rPr>
          <w:rFonts w:ascii="Times New Roman" w:hAnsi="Times New Roman" w:cs="Times New Roman"/>
          <w:bCs/>
          <w:sz w:val="24"/>
          <w:szCs w:val="24"/>
        </w:rPr>
        <w:t xml:space="preserve">auto-emploi (75,3%) et les microentreprises (75%), comparativement aux autres types d’entreprises. Quant aux attentes fortes relatives aux savoir-faire, les plus importantes ont </w:t>
      </w:r>
      <w:r w:rsidR="00784B01">
        <w:rPr>
          <w:rFonts w:ascii="Times New Roman" w:hAnsi="Times New Roman" w:cs="Times New Roman"/>
          <w:bCs/>
          <w:sz w:val="24"/>
          <w:szCs w:val="24"/>
        </w:rPr>
        <w:t xml:space="preserve">aussi </w:t>
      </w:r>
      <w:r>
        <w:rPr>
          <w:rFonts w:ascii="Times New Roman" w:hAnsi="Times New Roman" w:cs="Times New Roman"/>
          <w:bCs/>
          <w:sz w:val="24"/>
          <w:szCs w:val="24"/>
        </w:rPr>
        <w:t xml:space="preserve">été </w:t>
      </w:r>
      <w:r w:rsidR="00784B01">
        <w:rPr>
          <w:rFonts w:ascii="Times New Roman" w:hAnsi="Times New Roman" w:cs="Times New Roman"/>
          <w:bCs/>
          <w:sz w:val="24"/>
          <w:szCs w:val="24"/>
        </w:rPr>
        <w:t>exprimé</w:t>
      </w:r>
      <w:r w:rsidR="002164D0">
        <w:rPr>
          <w:rFonts w:ascii="Times New Roman" w:hAnsi="Times New Roman" w:cs="Times New Roman"/>
          <w:bCs/>
          <w:sz w:val="24"/>
          <w:szCs w:val="24"/>
        </w:rPr>
        <w:t>es</w:t>
      </w:r>
      <w:r>
        <w:rPr>
          <w:rFonts w:ascii="Times New Roman" w:hAnsi="Times New Roman" w:cs="Times New Roman"/>
          <w:bCs/>
          <w:sz w:val="24"/>
          <w:szCs w:val="24"/>
        </w:rPr>
        <w:t xml:space="preserve"> </w:t>
      </w:r>
      <w:r w:rsidR="003023BB">
        <w:rPr>
          <w:rFonts w:ascii="Times New Roman" w:hAnsi="Times New Roman" w:cs="Times New Roman"/>
          <w:bCs/>
          <w:sz w:val="24"/>
          <w:szCs w:val="24"/>
        </w:rPr>
        <w:t xml:space="preserve">par les sortants en auto-emploi (75,3%) et les petites entreprises, respectivement </w:t>
      </w:r>
      <w:r w:rsidR="002164D0">
        <w:rPr>
          <w:rFonts w:ascii="Times New Roman" w:hAnsi="Times New Roman" w:cs="Times New Roman"/>
          <w:bCs/>
          <w:sz w:val="24"/>
          <w:szCs w:val="24"/>
        </w:rPr>
        <w:t xml:space="preserve">avec des proportions de </w:t>
      </w:r>
      <w:r w:rsidR="003023BB">
        <w:rPr>
          <w:rFonts w:ascii="Times New Roman" w:hAnsi="Times New Roman" w:cs="Times New Roman"/>
          <w:bCs/>
          <w:sz w:val="24"/>
          <w:szCs w:val="24"/>
        </w:rPr>
        <w:t xml:space="preserve">77,9% et 75,3%. Il a été </w:t>
      </w:r>
      <w:r>
        <w:rPr>
          <w:rFonts w:ascii="Times New Roman" w:hAnsi="Times New Roman" w:cs="Times New Roman"/>
          <w:bCs/>
          <w:sz w:val="24"/>
          <w:szCs w:val="24"/>
        </w:rPr>
        <w:t>constat</w:t>
      </w:r>
      <w:r w:rsidR="003023BB">
        <w:rPr>
          <w:rFonts w:ascii="Times New Roman" w:hAnsi="Times New Roman" w:cs="Times New Roman"/>
          <w:bCs/>
          <w:sz w:val="24"/>
          <w:szCs w:val="24"/>
        </w:rPr>
        <w:t>é</w:t>
      </w:r>
      <w:r>
        <w:rPr>
          <w:rFonts w:ascii="Times New Roman" w:hAnsi="Times New Roman" w:cs="Times New Roman"/>
          <w:bCs/>
          <w:sz w:val="24"/>
          <w:szCs w:val="24"/>
        </w:rPr>
        <w:t xml:space="preserve"> que seulement 55,6% des employeurs des petites entreprises ont exprimé des fortes attentes relatives savoir-faire.</w:t>
      </w:r>
    </w:p>
    <w:p w14:paraId="468C6A74" w14:textId="029200D4" w:rsidR="003023BB" w:rsidRPr="00CA17FB" w:rsidRDefault="003023BB" w:rsidP="000A1427">
      <w:pPr>
        <w:spacing w:after="240" w:line="276" w:lineRule="auto"/>
        <w:jc w:val="both"/>
        <w:rPr>
          <w:rFonts w:ascii="Times New Roman" w:hAnsi="Times New Roman" w:cs="Times New Roman"/>
          <w:bCs/>
          <w:sz w:val="24"/>
          <w:szCs w:val="24"/>
        </w:rPr>
      </w:pPr>
      <w:r>
        <w:rPr>
          <w:rFonts w:ascii="Times New Roman" w:hAnsi="Times New Roman" w:cs="Times New Roman"/>
          <w:bCs/>
          <w:sz w:val="24"/>
          <w:szCs w:val="24"/>
        </w:rPr>
        <w:t>On peut retenir de ces analyses</w:t>
      </w:r>
      <w:r w:rsidR="00C01058">
        <w:rPr>
          <w:rFonts w:ascii="Times New Roman" w:hAnsi="Times New Roman" w:cs="Times New Roman"/>
          <w:bCs/>
          <w:sz w:val="24"/>
          <w:szCs w:val="24"/>
        </w:rPr>
        <w:t xml:space="preserve"> que les personnes en auto-emploi et les microentreprises ont des fortes attentes par rapport aux trois domaines de compétences. Par contre</w:t>
      </w:r>
      <w:r w:rsidR="001F2593">
        <w:rPr>
          <w:rFonts w:ascii="Times New Roman" w:hAnsi="Times New Roman" w:cs="Times New Roman"/>
          <w:bCs/>
          <w:sz w:val="24"/>
          <w:szCs w:val="24"/>
        </w:rPr>
        <w:t>,</w:t>
      </w:r>
      <w:r w:rsidR="00C01058">
        <w:rPr>
          <w:rFonts w:ascii="Times New Roman" w:hAnsi="Times New Roman" w:cs="Times New Roman"/>
          <w:bCs/>
          <w:sz w:val="24"/>
          <w:szCs w:val="24"/>
        </w:rPr>
        <w:t xml:space="preserve"> les grandes entreprises ont plus des fortes attentes par rapport au savoir-être et savoir-faire.</w:t>
      </w:r>
      <w:r w:rsidR="001F2593">
        <w:rPr>
          <w:rFonts w:ascii="Times New Roman" w:hAnsi="Times New Roman" w:cs="Times New Roman"/>
          <w:bCs/>
          <w:sz w:val="24"/>
          <w:szCs w:val="24"/>
        </w:rPr>
        <w:t xml:space="preserve"> Ce</w:t>
      </w:r>
      <w:r w:rsidR="002D52B5">
        <w:rPr>
          <w:rFonts w:ascii="Times New Roman" w:hAnsi="Times New Roman" w:cs="Times New Roman"/>
          <w:bCs/>
          <w:sz w:val="24"/>
          <w:szCs w:val="24"/>
        </w:rPr>
        <w:t xml:space="preserve"> constat est logique car les grandes entreprises sont plus attirées par les produits finis</w:t>
      </w:r>
      <w:r w:rsidR="002164D0">
        <w:rPr>
          <w:rFonts w:ascii="Times New Roman" w:hAnsi="Times New Roman" w:cs="Times New Roman"/>
          <w:bCs/>
          <w:sz w:val="24"/>
          <w:szCs w:val="24"/>
        </w:rPr>
        <w:t xml:space="preserve"> (sortant avec </w:t>
      </w:r>
      <w:r w:rsidR="0027333D">
        <w:rPr>
          <w:rFonts w:ascii="Times New Roman" w:hAnsi="Times New Roman" w:cs="Times New Roman"/>
          <w:bCs/>
          <w:sz w:val="24"/>
          <w:szCs w:val="24"/>
        </w:rPr>
        <w:t>expérience</w:t>
      </w:r>
      <w:r w:rsidR="002164D0">
        <w:rPr>
          <w:rFonts w:ascii="Times New Roman" w:hAnsi="Times New Roman" w:cs="Times New Roman"/>
          <w:bCs/>
          <w:sz w:val="24"/>
          <w:szCs w:val="24"/>
        </w:rPr>
        <w:t>)</w:t>
      </w:r>
      <w:r w:rsidR="002D52B5">
        <w:rPr>
          <w:rFonts w:ascii="Times New Roman" w:hAnsi="Times New Roman" w:cs="Times New Roman"/>
          <w:bCs/>
          <w:sz w:val="24"/>
          <w:szCs w:val="24"/>
        </w:rPr>
        <w:t>.</w:t>
      </w:r>
    </w:p>
    <w:p w14:paraId="594DF2F2" w14:textId="33858870" w:rsidR="00912EC0" w:rsidRPr="00701335" w:rsidRDefault="00912EC0" w:rsidP="008161E1">
      <w:pPr>
        <w:pStyle w:val="Titre2"/>
        <w:keepNext/>
        <w:keepLines/>
        <w:numPr>
          <w:ilvl w:val="0"/>
          <w:numId w:val="29"/>
        </w:numPr>
        <w:autoSpaceDE/>
        <w:autoSpaceDN/>
        <w:adjustRightInd/>
        <w:spacing w:before="40" w:line="276" w:lineRule="auto"/>
        <w:rPr>
          <w:rFonts w:ascii="Times New Roman" w:hAnsi="Times New Roman" w:cs="Times New Roman"/>
          <w:szCs w:val="20"/>
        </w:rPr>
      </w:pPr>
      <w:bookmarkStart w:id="95" w:name="_Toc52873220"/>
      <w:r w:rsidRPr="00701335">
        <w:rPr>
          <w:rFonts w:ascii="Times New Roman" w:hAnsi="Times New Roman" w:cs="Times New Roman"/>
          <w:szCs w:val="20"/>
        </w:rPr>
        <w:t>Analyse de la satisfaction des employeurs</w:t>
      </w:r>
      <w:bookmarkEnd w:id="95"/>
    </w:p>
    <w:p w14:paraId="24CFFD1E" w14:textId="0ADAA2A5" w:rsidR="00DA0C3A" w:rsidRPr="00E67A91" w:rsidRDefault="00DA0C3A" w:rsidP="00E67A91">
      <w:pPr>
        <w:spacing w:after="240" w:line="276" w:lineRule="auto"/>
        <w:jc w:val="both"/>
        <w:rPr>
          <w:rFonts w:ascii="Times New Roman" w:eastAsia="Times New Roman" w:hAnsi="Times New Roman" w:cs="Times New Roman"/>
          <w:color w:val="000000"/>
          <w:sz w:val="24"/>
          <w:szCs w:val="24"/>
          <w:lang w:eastAsia="fr-FR"/>
        </w:rPr>
      </w:pPr>
      <w:r w:rsidRPr="00DA0C3A">
        <w:rPr>
          <w:rFonts w:ascii="Times New Roman" w:eastAsia="Times New Roman" w:hAnsi="Times New Roman" w:cs="Times New Roman"/>
          <w:color w:val="000000"/>
          <w:sz w:val="24"/>
          <w:szCs w:val="24"/>
          <w:lang w:eastAsia="fr-FR"/>
        </w:rPr>
        <w:t>L’analyse de la satisfaction des employeurs porte sur les trois domaines de compétences (savoir ou connaissance, le savoir-être ou comportement et le savoir-faire ou habileté)</w:t>
      </w:r>
      <w:r w:rsidR="00E67A91">
        <w:rPr>
          <w:rFonts w:ascii="Times New Roman" w:eastAsia="Times New Roman" w:hAnsi="Times New Roman" w:cs="Times New Roman"/>
          <w:color w:val="000000"/>
          <w:sz w:val="24"/>
          <w:szCs w:val="24"/>
          <w:lang w:eastAsia="fr-FR"/>
        </w:rPr>
        <w:t xml:space="preserve"> </w:t>
      </w:r>
      <w:r w:rsidRPr="00DA0C3A">
        <w:rPr>
          <w:rFonts w:ascii="Times New Roman" w:eastAsia="Times New Roman" w:hAnsi="Times New Roman" w:cs="Times New Roman"/>
          <w:color w:val="000000"/>
          <w:sz w:val="24"/>
          <w:szCs w:val="24"/>
          <w:lang w:eastAsia="fr-FR"/>
        </w:rPr>
        <w:t>pour le taux basique et pour le taux synthétique, puis sur les compétences de chaque domaine. Pour rappel, le calcul de ces taux ne prend</w:t>
      </w:r>
      <w:r w:rsidR="00C82A6F">
        <w:rPr>
          <w:rFonts w:ascii="Times New Roman" w:eastAsia="Times New Roman" w:hAnsi="Times New Roman" w:cs="Times New Roman"/>
          <w:color w:val="000000"/>
          <w:sz w:val="24"/>
          <w:szCs w:val="24"/>
          <w:lang w:eastAsia="fr-FR"/>
        </w:rPr>
        <w:t xml:space="preserve"> </w:t>
      </w:r>
      <w:r w:rsidRPr="00DA0C3A">
        <w:rPr>
          <w:rFonts w:ascii="Times New Roman" w:eastAsia="Times New Roman" w:hAnsi="Times New Roman" w:cs="Times New Roman"/>
          <w:color w:val="000000"/>
          <w:sz w:val="24"/>
          <w:szCs w:val="24"/>
          <w:lang w:eastAsia="fr-FR"/>
        </w:rPr>
        <w:t>en compte que les employeurs qui ont exprimé des attentes moyennes ou fortes.</w:t>
      </w:r>
    </w:p>
    <w:p w14:paraId="012326A6" w14:textId="082F223C" w:rsidR="00912EC0" w:rsidRPr="00701335" w:rsidRDefault="00912EC0" w:rsidP="00AD3B44">
      <w:pPr>
        <w:pStyle w:val="Titre3"/>
        <w:keepNext/>
        <w:keepLines/>
        <w:numPr>
          <w:ilvl w:val="1"/>
          <w:numId w:val="29"/>
        </w:numPr>
        <w:autoSpaceDE/>
        <w:autoSpaceDN/>
        <w:adjustRightInd/>
        <w:spacing w:before="40" w:line="276" w:lineRule="auto"/>
        <w:ind w:left="1077"/>
        <w:jc w:val="both"/>
        <w:rPr>
          <w:rFonts w:ascii="Times New Roman" w:eastAsia="Times New Roman" w:hAnsi="Times New Roman" w:cs="Times New Roman"/>
          <w:color w:val="000000"/>
          <w:sz w:val="24"/>
          <w:lang w:eastAsia="fr-FR"/>
        </w:rPr>
      </w:pPr>
      <w:bookmarkStart w:id="96" w:name="_Toc52873221"/>
      <w:r w:rsidRPr="00701335">
        <w:rPr>
          <w:rFonts w:ascii="Times New Roman" w:eastAsia="Times New Roman" w:hAnsi="Times New Roman" w:cs="Times New Roman"/>
          <w:color w:val="000000"/>
          <w:sz w:val="24"/>
          <w:lang w:eastAsia="fr-FR"/>
        </w:rPr>
        <w:t>Analyse globale de la satisfaction des employeurs</w:t>
      </w:r>
      <w:bookmarkEnd w:id="96"/>
      <w:r w:rsidRPr="00701335">
        <w:rPr>
          <w:rFonts w:ascii="Times New Roman" w:eastAsia="Times New Roman" w:hAnsi="Times New Roman" w:cs="Times New Roman"/>
          <w:color w:val="000000"/>
          <w:sz w:val="24"/>
          <w:lang w:eastAsia="fr-FR"/>
        </w:rPr>
        <w:t xml:space="preserve"> </w:t>
      </w:r>
    </w:p>
    <w:p w14:paraId="3DA27A15" w14:textId="77777777" w:rsidR="00DA48D0" w:rsidRDefault="00DA48D0" w:rsidP="00AD3B44">
      <w:pPr>
        <w:spacing w:after="0" w:line="276" w:lineRule="auto"/>
        <w:jc w:val="both"/>
        <w:rPr>
          <w:rFonts w:ascii="Times New Roman" w:hAnsi="Times New Roman" w:cs="Times New Roman"/>
          <w:sz w:val="24"/>
        </w:rPr>
      </w:pPr>
      <w:r>
        <w:rPr>
          <w:rFonts w:ascii="Times New Roman" w:hAnsi="Times New Roman" w:cs="Times New Roman"/>
          <w:sz w:val="24"/>
        </w:rPr>
        <w:t>Pour mesurer la satisfaction des employeurs de manière globale, deux types de taux de satisfaction ont été utilisés :</w:t>
      </w:r>
    </w:p>
    <w:p w14:paraId="1D323CB7" w14:textId="77777777" w:rsidR="00DA48D0" w:rsidRDefault="00DA48D0" w:rsidP="00AD3B44">
      <w:pPr>
        <w:pStyle w:val="Paragraphedeliste"/>
        <w:numPr>
          <w:ilvl w:val="0"/>
          <w:numId w:val="42"/>
        </w:numPr>
        <w:spacing w:after="0" w:line="276" w:lineRule="auto"/>
        <w:jc w:val="both"/>
        <w:rPr>
          <w:rFonts w:ascii="Times New Roman" w:hAnsi="Times New Roman" w:cs="Times New Roman"/>
          <w:sz w:val="24"/>
        </w:rPr>
      </w:pPr>
      <w:r>
        <w:rPr>
          <w:rFonts w:ascii="Times New Roman" w:hAnsi="Times New Roman" w:cs="Times New Roman"/>
          <w:b/>
          <w:i/>
          <w:sz w:val="24"/>
        </w:rPr>
        <w:t>un taux basique :</w:t>
      </w:r>
      <w:r>
        <w:rPr>
          <w:rFonts w:ascii="Times New Roman" w:hAnsi="Times New Roman" w:cs="Times New Roman"/>
          <w:sz w:val="24"/>
        </w:rPr>
        <w:t xml:space="preserve"> le taux est dit basique parce qu’il est calculé sur la base des déclarations des employeurs sur leurs niveaux de satisfaction par rapport à chacun des trois domaines de compétence et de manière globale ;</w:t>
      </w:r>
    </w:p>
    <w:p w14:paraId="25BFE6CA" w14:textId="77777777" w:rsidR="000A1427" w:rsidRPr="000A1427" w:rsidRDefault="00DA48D0" w:rsidP="00AD3B44">
      <w:pPr>
        <w:pStyle w:val="Paragraphedeliste"/>
        <w:numPr>
          <w:ilvl w:val="0"/>
          <w:numId w:val="42"/>
        </w:numPr>
        <w:spacing w:after="0" w:line="276" w:lineRule="auto"/>
        <w:jc w:val="both"/>
        <w:rPr>
          <w:rFonts w:ascii="Times New Roman" w:hAnsi="Times New Roman" w:cs="Times New Roman"/>
          <w:sz w:val="20"/>
          <w:szCs w:val="20"/>
        </w:rPr>
      </w:pPr>
      <w:r>
        <w:rPr>
          <w:rFonts w:ascii="Times New Roman" w:hAnsi="Times New Roman" w:cs="Times New Roman"/>
          <w:b/>
          <w:i/>
          <w:sz w:val="24"/>
        </w:rPr>
        <w:t>un taux synthétique :</w:t>
      </w:r>
      <w:r>
        <w:rPr>
          <w:rFonts w:ascii="Times New Roman" w:hAnsi="Times New Roman" w:cs="Times New Roman"/>
          <w:sz w:val="24"/>
        </w:rPr>
        <w:t xml:space="preserve"> le calcul de ce taux est fait pour chaque compétence de chaque domaine. Les résultats de chaque domaine de compétences ont été agrégés et un taux de satisfaction pondéré par les attentes moyennes et fortes est calculé pour ce domaine de compétence. </w:t>
      </w:r>
    </w:p>
    <w:p w14:paraId="1341044F" w14:textId="05804ABD" w:rsidR="00DA48D0" w:rsidRPr="00310A41" w:rsidRDefault="00DA48D0" w:rsidP="00AD3B44">
      <w:pPr>
        <w:pStyle w:val="Paragraphedeliste"/>
        <w:spacing w:after="0" w:line="276" w:lineRule="auto"/>
        <w:jc w:val="both"/>
        <w:rPr>
          <w:rFonts w:ascii="Times New Roman" w:hAnsi="Times New Roman" w:cs="Times New Roman"/>
          <w:sz w:val="20"/>
          <w:szCs w:val="20"/>
        </w:rPr>
      </w:pPr>
      <w:r>
        <w:rPr>
          <w:rFonts w:ascii="Times New Roman" w:hAnsi="Times New Roman" w:cs="Times New Roman"/>
          <w:sz w:val="24"/>
        </w:rPr>
        <w:lastRenderedPageBreak/>
        <w:t xml:space="preserve">La même démarche a été utilisée pour le calcul du taux global synthétique qui agrège les taux de chaque domaine de compétence. </w:t>
      </w:r>
      <w:r>
        <w:rPr>
          <w:rStyle w:val="Appelnotedebasdep"/>
          <w:rFonts w:ascii="Times New Roman" w:hAnsi="Times New Roman" w:cs="Times New Roman"/>
          <w:sz w:val="20"/>
          <w:szCs w:val="20"/>
        </w:rPr>
        <w:footnoteReference w:id="4"/>
      </w:r>
    </w:p>
    <w:p w14:paraId="443C2C12" w14:textId="77777777" w:rsidR="00310A41" w:rsidRPr="00310A41" w:rsidRDefault="00310A41" w:rsidP="00310A41">
      <w:pPr>
        <w:pStyle w:val="Paragraphedeliste"/>
        <w:spacing w:after="0" w:line="276" w:lineRule="auto"/>
        <w:jc w:val="both"/>
        <w:rPr>
          <w:rFonts w:ascii="Times New Roman" w:hAnsi="Times New Roman" w:cs="Times New Roman"/>
          <w:sz w:val="20"/>
          <w:szCs w:val="20"/>
        </w:rPr>
      </w:pPr>
    </w:p>
    <w:p w14:paraId="0558ADF7" w14:textId="367F2D3B" w:rsidR="009F635A" w:rsidRPr="00B36202" w:rsidRDefault="00F721D1" w:rsidP="00B36202">
      <w:pPr>
        <w:pStyle w:val="Lgende"/>
        <w:keepNext/>
        <w:spacing w:line="276" w:lineRule="auto"/>
        <w:jc w:val="both"/>
        <w:rPr>
          <w:rFonts w:ascii="Times New Roman" w:hAnsi="Times New Roman" w:cs="Times New Roman"/>
          <w:b w:val="0"/>
          <w:i/>
          <w:iCs/>
          <w:color w:val="auto"/>
          <w:sz w:val="22"/>
          <w:szCs w:val="14"/>
        </w:rPr>
      </w:pPr>
      <w:bookmarkStart w:id="97" w:name="_Toc52875030"/>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25</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Taux basiques et synthétiques de satisfaction des employeurs</w:t>
      </w:r>
      <w:bookmarkEnd w:id="97"/>
    </w:p>
    <w:p w14:paraId="57134D40" w14:textId="58A8225D" w:rsidR="00912EC0" w:rsidRPr="00FF52F0" w:rsidRDefault="000A7B90" w:rsidP="009F635A">
      <w:pPr>
        <w:spacing w:after="0" w:line="276" w:lineRule="auto"/>
        <w:jc w:val="both"/>
        <w:rPr>
          <w:rFonts w:ascii="Times New Roman" w:hAnsi="Times New Roman" w:cs="Times New Roman"/>
          <w:bCs/>
          <w:sz w:val="24"/>
          <w:szCs w:val="16"/>
        </w:rPr>
      </w:pPr>
      <w:r>
        <w:rPr>
          <w:noProof/>
          <w:lang w:eastAsia="fr-FR"/>
          <w14:cntxtAlts/>
        </w:rPr>
        <w:drawing>
          <wp:inline distT="0" distB="0" distL="0" distR="0" wp14:anchorId="74E6A379" wp14:editId="1F8B6B27">
            <wp:extent cx="6715125" cy="2867025"/>
            <wp:effectExtent l="0" t="0" r="9525" b="9525"/>
            <wp:docPr id="24" name="Graphique 24">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1EE5D4B8-C7FC-41E1-9C4C-47E73EA67B2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1A876A3E" w14:textId="28F6141C" w:rsidR="00912EC0" w:rsidRDefault="00912EC0" w:rsidP="00B06070">
      <w:pPr>
        <w:spacing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36F6EC33" w14:textId="537F14EF" w:rsidR="00B30A8D" w:rsidRPr="00B827A9" w:rsidRDefault="00320298" w:rsidP="00B827A9">
      <w:pPr>
        <w:spacing w:after="120" w:line="276" w:lineRule="auto"/>
        <w:jc w:val="both"/>
        <w:rPr>
          <w:rFonts w:ascii="Times New Roman" w:hAnsi="Times New Roman" w:cs="Times New Roman"/>
          <w:bCs/>
          <w:sz w:val="24"/>
          <w:szCs w:val="20"/>
        </w:rPr>
      </w:pPr>
      <w:r w:rsidRPr="00DE05D3">
        <w:rPr>
          <w:rFonts w:ascii="Times New Roman" w:hAnsi="Times New Roman" w:cs="Times New Roman"/>
          <w:bCs/>
          <w:sz w:val="24"/>
          <w:szCs w:val="24"/>
        </w:rPr>
        <w:t xml:space="preserve">Le taux de satisfaction synthétique global des employeurs est de </w:t>
      </w:r>
      <w:r w:rsidR="005F694D" w:rsidRPr="00DE05D3">
        <w:rPr>
          <w:rFonts w:ascii="Times New Roman" w:hAnsi="Times New Roman" w:cs="Times New Roman"/>
          <w:bCs/>
          <w:sz w:val="24"/>
          <w:szCs w:val="24"/>
        </w:rPr>
        <w:t>77</w:t>
      </w:r>
      <w:r w:rsidRPr="00DE05D3">
        <w:rPr>
          <w:rFonts w:ascii="Times New Roman" w:hAnsi="Times New Roman" w:cs="Times New Roman"/>
          <w:bCs/>
          <w:sz w:val="24"/>
          <w:szCs w:val="24"/>
        </w:rPr>
        <w:t>,</w:t>
      </w:r>
      <w:r w:rsidR="005F694D" w:rsidRPr="00DE05D3">
        <w:rPr>
          <w:rFonts w:ascii="Times New Roman" w:hAnsi="Times New Roman" w:cs="Times New Roman"/>
          <w:bCs/>
          <w:sz w:val="24"/>
          <w:szCs w:val="24"/>
        </w:rPr>
        <w:t>2</w:t>
      </w:r>
      <w:r w:rsidRPr="00DE05D3">
        <w:rPr>
          <w:rFonts w:ascii="Times New Roman" w:hAnsi="Times New Roman" w:cs="Times New Roman"/>
          <w:bCs/>
          <w:sz w:val="24"/>
          <w:szCs w:val="24"/>
        </w:rPr>
        <w:t xml:space="preserve">%, contre </w:t>
      </w:r>
      <w:r w:rsidR="005F694D" w:rsidRPr="00DE05D3">
        <w:rPr>
          <w:rFonts w:ascii="Times New Roman" w:hAnsi="Times New Roman" w:cs="Times New Roman"/>
          <w:bCs/>
          <w:sz w:val="24"/>
          <w:szCs w:val="24"/>
        </w:rPr>
        <w:t>76</w:t>
      </w:r>
      <w:r w:rsidRPr="00DE05D3">
        <w:rPr>
          <w:rFonts w:ascii="Times New Roman" w:hAnsi="Times New Roman" w:cs="Times New Roman"/>
          <w:bCs/>
          <w:sz w:val="24"/>
          <w:szCs w:val="24"/>
        </w:rPr>
        <w:t>,</w:t>
      </w:r>
      <w:r w:rsidR="005F694D" w:rsidRPr="00DE05D3">
        <w:rPr>
          <w:rFonts w:ascii="Times New Roman" w:hAnsi="Times New Roman" w:cs="Times New Roman"/>
          <w:bCs/>
          <w:sz w:val="24"/>
          <w:szCs w:val="24"/>
        </w:rPr>
        <w:t>5</w:t>
      </w:r>
      <w:r w:rsidRPr="00DE05D3">
        <w:rPr>
          <w:rFonts w:ascii="Times New Roman" w:hAnsi="Times New Roman" w:cs="Times New Roman"/>
          <w:bCs/>
          <w:sz w:val="24"/>
          <w:szCs w:val="24"/>
        </w:rPr>
        <w:t xml:space="preserve">% pour le taux global basique, soit une différence de </w:t>
      </w:r>
      <w:r w:rsidR="005F694D" w:rsidRPr="00DE05D3">
        <w:rPr>
          <w:rFonts w:ascii="Times New Roman" w:hAnsi="Times New Roman" w:cs="Times New Roman"/>
          <w:bCs/>
          <w:sz w:val="24"/>
          <w:szCs w:val="24"/>
        </w:rPr>
        <w:t>0</w:t>
      </w:r>
      <w:r w:rsidRPr="00DE05D3">
        <w:rPr>
          <w:rFonts w:ascii="Times New Roman" w:hAnsi="Times New Roman" w:cs="Times New Roman"/>
          <w:bCs/>
          <w:sz w:val="24"/>
          <w:szCs w:val="24"/>
        </w:rPr>
        <w:t>,</w:t>
      </w:r>
      <w:r w:rsidR="005F694D" w:rsidRPr="00DE05D3">
        <w:rPr>
          <w:rFonts w:ascii="Times New Roman" w:hAnsi="Times New Roman" w:cs="Times New Roman"/>
          <w:bCs/>
          <w:sz w:val="24"/>
          <w:szCs w:val="24"/>
        </w:rPr>
        <w:t xml:space="preserve">7 </w:t>
      </w:r>
      <w:r w:rsidRPr="00DE05D3">
        <w:rPr>
          <w:rFonts w:ascii="Times New Roman" w:hAnsi="Times New Roman" w:cs="Times New Roman"/>
          <w:bCs/>
          <w:sz w:val="24"/>
          <w:szCs w:val="24"/>
        </w:rPr>
        <w:t>points de pourcentage. Ce taux global de satisfaction a également été calculé, avec chacune des deux méthodes, pour chaque domaine de compétence des sortants, à savoir le savoir, le savoir-être et le savoir-faire</w:t>
      </w:r>
      <w:r w:rsidR="00B827A9">
        <w:rPr>
          <w:rFonts w:ascii="Times New Roman" w:hAnsi="Times New Roman" w:cs="Times New Roman"/>
          <w:b/>
          <w:bCs/>
          <w:i/>
          <w:sz w:val="24"/>
          <w:szCs w:val="20"/>
        </w:rPr>
        <w:t>.</w:t>
      </w:r>
    </w:p>
    <w:p w14:paraId="51DE90A4" w14:textId="5164D509" w:rsidR="00B30A8D" w:rsidRDefault="00B30A8D" w:rsidP="00B30A8D">
      <w:pPr>
        <w:pStyle w:val="Paragraphedeliste"/>
        <w:numPr>
          <w:ilvl w:val="0"/>
          <w:numId w:val="43"/>
        </w:numPr>
        <w:spacing w:after="120" w:line="276" w:lineRule="auto"/>
        <w:jc w:val="both"/>
        <w:rPr>
          <w:rFonts w:ascii="Times New Roman" w:hAnsi="Times New Roman" w:cs="Times New Roman"/>
          <w:bCs/>
          <w:sz w:val="24"/>
          <w:szCs w:val="20"/>
        </w:rPr>
      </w:pPr>
      <w:r>
        <w:rPr>
          <w:rFonts w:ascii="Times New Roman" w:hAnsi="Times New Roman" w:cs="Times New Roman"/>
          <w:b/>
          <w:bCs/>
          <w:i/>
          <w:sz w:val="24"/>
          <w:szCs w:val="20"/>
        </w:rPr>
        <w:t>Satisfaction globale par rapport au savoir ou connaissances des sortants :</w:t>
      </w:r>
      <w:r>
        <w:rPr>
          <w:rFonts w:ascii="Times New Roman" w:hAnsi="Times New Roman" w:cs="Times New Roman"/>
          <w:bCs/>
          <w:sz w:val="24"/>
          <w:szCs w:val="20"/>
        </w:rPr>
        <w:t xml:space="preserve"> la méthode basique révèle un taux de satisfaction de </w:t>
      </w:r>
      <w:r w:rsidR="00B827A9">
        <w:rPr>
          <w:rFonts w:ascii="Times New Roman" w:hAnsi="Times New Roman" w:cs="Times New Roman"/>
          <w:bCs/>
          <w:sz w:val="24"/>
          <w:szCs w:val="20"/>
        </w:rPr>
        <w:t>71,5</w:t>
      </w:r>
      <w:r>
        <w:rPr>
          <w:rFonts w:ascii="Times New Roman" w:hAnsi="Times New Roman" w:cs="Times New Roman"/>
          <w:bCs/>
          <w:sz w:val="24"/>
          <w:szCs w:val="20"/>
        </w:rPr>
        <w:t xml:space="preserve">% alors que celle synthétique affiche un taux de </w:t>
      </w:r>
      <w:r w:rsidR="00B827A9">
        <w:rPr>
          <w:rFonts w:ascii="Times New Roman" w:hAnsi="Times New Roman" w:cs="Times New Roman"/>
          <w:bCs/>
          <w:sz w:val="24"/>
          <w:szCs w:val="20"/>
        </w:rPr>
        <w:t>72</w:t>
      </w:r>
      <w:r>
        <w:rPr>
          <w:rFonts w:ascii="Times New Roman" w:hAnsi="Times New Roman" w:cs="Times New Roman"/>
          <w:bCs/>
          <w:sz w:val="24"/>
          <w:szCs w:val="20"/>
        </w:rPr>
        <w:t>,</w:t>
      </w:r>
      <w:r w:rsidR="00B827A9">
        <w:rPr>
          <w:rFonts w:ascii="Times New Roman" w:hAnsi="Times New Roman" w:cs="Times New Roman"/>
          <w:bCs/>
          <w:sz w:val="24"/>
          <w:szCs w:val="20"/>
        </w:rPr>
        <w:t>1</w:t>
      </w:r>
      <w:r>
        <w:rPr>
          <w:rFonts w:ascii="Times New Roman" w:hAnsi="Times New Roman" w:cs="Times New Roman"/>
          <w:bCs/>
          <w:sz w:val="24"/>
          <w:szCs w:val="20"/>
        </w:rPr>
        <w:t xml:space="preserve">%. On constate que l’écart de </w:t>
      </w:r>
      <w:r w:rsidR="00B827A9">
        <w:rPr>
          <w:rFonts w:ascii="Times New Roman" w:hAnsi="Times New Roman" w:cs="Times New Roman"/>
          <w:bCs/>
          <w:sz w:val="24"/>
          <w:szCs w:val="20"/>
        </w:rPr>
        <w:t>0</w:t>
      </w:r>
      <w:r>
        <w:rPr>
          <w:rFonts w:ascii="Times New Roman" w:hAnsi="Times New Roman" w:cs="Times New Roman"/>
          <w:bCs/>
          <w:sz w:val="24"/>
          <w:szCs w:val="20"/>
        </w:rPr>
        <w:t>,</w:t>
      </w:r>
      <w:r w:rsidR="00B827A9">
        <w:rPr>
          <w:rFonts w:ascii="Times New Roman" w:hAnsi="Times New Roman" w:cs="Times New Roman"/>
          <w:bCs/>
          <w:sz w:val="24"/>
          <w:szCs w:val="20"/>
        </w:rPr>
        <w:t>6</w:t>
      </w:r>
      <w:r>
        <w:rPr>
          <w:rFonts w:ascii="Times New Roman" w:hAnsi="Times New Roman" w:cs="Times New Roman"/>
          <w:bCs/>
          <w:sz w:val="24"/>
          <w:szCs w:val="20"/>
        </w:rPr>
        <w:t xml:space="preserve"> points de pourcentage entre ces deux taux n’est pas très important ;</w:t>
      </w:r>
    </w:p>
    <w:p w14:paraId="5DEDA5CA" w14:textId="0F1E0B6F" w:rsidR="005B7377" w:rsidRPr="000A1427" w:rsidRDefault="00B30A8D" w:rsidP="000A1427">
      <w:pPr>
        <w:pStyle w:val="Paragraphedeliste"/>
        <w:numPr>
          <w:ilvl w:val="0"/>
          <w:numId w:val="43"/>
        </w:numPr>
        <w:spacing w:after="120" w:line="276" w:lineRule="auto"/>
        <w:jc w:val="both"/>
        <w:rPr>
          <w:rFonts w:ascii="Times New Roman" w:hAnsi="Times New Roman" w:cs="Times New Roman"/>
          <w:bCs/>
          <w:sz w:val="24"/>
          <w:szCs w:val="20"/>
        </w:rPr>
      </w:pPr>
      <w:r>
        <w:rPr>
          <w:rFonts w:ascii="Times New Roman" w:hAnsi="Times New Roman" w:cs="Times New Roman"/>
          <w:b/>
          <w:bCs/>
          <w:i/>
          <w:sz w:val="24"/>
          <w:szCs w:val="20"/>
        </w:rPr>
        <w:t>Satisfaction globale par rapport au savoir-être des sortants :</w:t>
      </w:r>
      <w:r>
        <w:rPr>
          <w:rFonts w:ascii="Times New Roman" w:hAnsi="Times New Roman" w:cs="Times New Roman"/>
          <w:bCs/>
          <w:sz w:val="24"/>
          <w:szCs w:val="20"/>
        </w:rPr>
        <w:t xml:space="preserve"> la méthode basique présente un taux de </w:t>
      </w:r>
      <w:r w:rsidR="00BB7E3F">
        <w:rPr>
          <w:rFonts w:ascii="Times New Roman" w:hAnsi="Times New Roman" w:cs="Times New Roman"/>
          <w:bCs/>
          <w:sz w:val="24"/>
          <w:szCs w:val="20"/>
        </w:rPr>
        <w:t>82</w:t>
      </w:r>
      <w:r>
        <w:rPr>
          <w:rFonts w:ascii="Times New Roman" w:hAnsi="Times New Roman" w:cs="Times New Roman"/>
          <w:bCs/>
          <w:sz w:val="24"/>
          <w:szCs w:val="20"/>
        </w:rPr>
        <w:t>,</w:t>
      </w:r>
      <w:r w:rsidR="00BB7E3F">
        <w:rPr>
          <w:rFonts w:ascii="Times New Roman" w:hAnsi="Times New Roman" w:cs="Times New Roman"/>
          <w:bCs/>
          <w:sz w:val="24"/>
          <w:szCs w:val="20"/>
        </w:rPr>
        <w:t>3</w:t>
      </w:r>
      <w:r>
        <w:rPr>
          <w:rFonts w:ascii="Times New Roman" w:hAnsi="Times New Roman" w:cs="Times New Roman"/>
          <w:bCs/>
          <w:sz w:val="24"/>
          <w:szCs w:val="20"/>
        </w:rPr>
        <w:t xml:space="preserve">% alors que la méthode synthétique révèle un taux de </w:t>
      </w:r>
      <w:r w:rsidR="00BB7E3F">
        <w:rPr>
          <w:rFonts w:ascii="Times New Roman" w:hAnsi="Times New Roman" w:cs="Times New Roman"/>
          <w:bCs/>
          <w:sz w:val="24"/>
          <w:szCs w:val="20"/>
        </w:rPr>
        <w:t>82</w:t>
      </w:r>
      <w:r>
        <w:rPr>
          <w:rFonts w:ascii="Times New Roman" w:hAnsi="Times New Roman" w:cs="Times New Roman"/>
          <w:bCs/>
          <w:sz w:val="24"/>
          <w:szCs w:val="20"/>
        </w:rPr>
        <w:t>,</w:t>
      </w:r>
      <w:r w:rsidR="00BB7E3F">
        <w:rPr>
          <w:rFonts w:ascii="Times New Roman" w:hAnsi="Times New Roman" w:cs="Times New Roman"/>
          <w:bCs/>
          <w:sz w:val="24"/>
          <w:szCs w:val="20"/>
        </w:rPr>
        <w:t>4</w:t>
      </w:r>
      <w:r>
        <w:rPr>
          <w:rFonts w:ascii="Times New Roman" w:hAnsi="Times New Roman" w:cs="Times New Roman"/>
          <w:bCs/>
          <w:sz w:val="24"/>
          <w:szCs w:val="20"/>
        </w:rPr>
        <w:t>%, soit une différence</w:t>
      </w:r>
      <w:r w:rsidR="00515DBC">
        <w:rPr>
          <w:rFonts w:ascii="Times New Roman" w:hAnsi="Times New Roman" w:cs="Times New Roman"/>
          <w:bCs/>
          <w:sz w:val="24"/>
          <w:szCs w:val="20"/>
        </w:rPr>
        <w:t xml:space="preserve"> très insignifiante </w:t>
      </w:r>
      <w:r w:rsidR="008071D4">
        <w:rPr>
          <w:rFonts w:ascii="Times New Roman" w:hAnsi="Times New Roman" w:cs="Times New Roman"/>
          <w:bCs/>
          <w:sz w:val="24"/>
          <w:szCs w:val="20"/>
        </w:rPr>
        <w:t xml:space="preserve">de </w:t>
      </w:r>
      <w:r w:rsidR="00515DBC">
        <w:rPr>
          <w:rFonts w:ascii="Times New Roman" w:hAnsi="Times New Roman" w:cs="Times New Roman"/>
          <w:bCs/>
          <w:sz w:val="24"/>
          <w:szCs w:val="20"/>
        </w:rPr>
        <w:t>0,1</w:t>
      </w:r>
      <w:r>
        <w:rPr>
          <w:rFonts w:ascii="Times New Roman" w:hAnsi="Times New Roman" w:cs="Times New Roman"/>
          <w:bCs/>
          <w:sz w:val="24"/>
          <w:szCs w:val="20"/>
        </w:rPr>
        <w:t xml:space="preserve"> point de pourcentage ;</w:t>
      </w:r>
    </w:p>
    <w:p w14:paraId="519F1769" w14:textId="77777777" w:rsidR="003C6CAB" w:rsidRDefault="00B30A8D" w:rsidP="00B30A8D">
      <w:pPr>
        <w:pStyle w:val="Paragraphedeliste"/>
        <w:numPr>
          <w:ilvl w:val="0"/>
          <w:numId w:val="43"/>
        </w:numPr>
        <w:spacing w:line="276" w:lineRule="auto"/>
        <w:jc w:val="both"/>
        <w:rPr>
          <w:rFonts w:ascii="Times New Roman" w:hAnsi="Times New Roman" w:cs="Times New Roman"/>
          <w:bCs/>
          <w:sz w:val="24"/>
          <w:szCs w:val="20"/>
        </w:rPr>
      </w:pPr>
      <w:r>
        <w:rPr>
          <w:rFonts w:ascii="Times New Roman" w:hAnsi="Times New Roman" w:cs="Times New Roman"/>
          <w:b/>
          <w:bCs/>
          <w:i/>
          <w:sz w:val="24"/>
          <w:szCs w:val="20"/>
        </w:rPr>
        <w:t>Satisfaction par rapport au savoir-faire des sortants :</w:t>
      </w:r>
      <w:r>
        <w:rPr>
          <w:rFonts w:ascii="Times New Roman" w:hAnsi="Times New Roman" w:cs="Times New Roman"/>
          <w:bCs/>
          <w:sz w:val="24"/>
          <w:szCs w:val="20"/>
        </w:rPr>
        <w:t xml:space="preserve"> selon la méthode basique, le taux de satisfaction des employeurs est de </w:t>
      </w:r>
      <w:r w:rsidR="00335E14">
        <w:rPr>
          <w:rFonts w:ascii="Times New Roman" w:hAnsi="Times New Roman" w:cs="Times New Roman"/>
          <w:bCs/>
          <w:sz w:val="24"/>
          <w:szCs w:val="20"/>
        </w:rPr>
        <w:t>75</w:t>
      </w:r>
      <w:r>
        <w:rPr>
          <w:rFonts w:ascii="Times New Roman" w:hAnsi="Times New Roman" w:cs="Times New Roman"/>
          <w:bCs/>
          <w:sz w:val="24"/>
          <w:szCs w:val="20"/>
        </w:rPr>
        <w:t>,</w:t>
      </w:r>
      <w:r w:rsidR="00335E14">
        <w:rPr>
          <w:rFonts w:ascii="Times New Roman" w:hAnsi="Times New Roman" w:cs="Times New Roman"/>
          <w:bCs/>
          <w:sz w:val="24"/>
          <w:szCs w:val="20"/>
        </w:rPr>
        <w:t>8</w:t>
      </w:r>
      <w:r>
        <w:rPr>
          <w:rFonts w:ascii="Times New Roman" w:hAnsi="Times New Roman" w:cs="Times New Roman"/>
          <w:bCs/>
          <w:sz w:val="24"/>
          <w:szCs w:val="20"/>
        </w:rPr>
        <w:t xml:space="preserve">%, là où la méthode synthétique affiche un taux de </w:t>
      </w:r>
      <w:r w:rsidR="00335E14">
        <w:rPr>
          <w:rFonts w:ascii="Times New Roman" w:hAnsi="Times New Roman" w:cs="Times New Roman"/>
          <w:bCs/>
          <w:sz w:val="24"/>
          <w:szCs w:val="20"/>
        </w:rPr>
        <w:t>76</w:t>
      </w:r>
      <w:r>
        <w:rPr>
          <w:rFonts w:ascii="Times New Roman" w:hAnsi="Times New Roman" w:cs="Times New Roman"/>
          <w:bCs/>
          <w:sz w:val="24"/>
          <w:szCs w:val="20"/>
        </w:rPr>
        <w:t>,</w:t>
      </w:r>
      <w:r w:rsidR="00335E14">
        <w:rPr>
          <w:rFonts w:ascii="Times New Roman" w:hAnsi="Times New Roman" w:cs="Times New Roman"/>
          <w:bCs/>
          <w:sz w:val="24"/>
          <w:szCs w:val="20"/>
        </w:rPr>
        <w:t>9</w:t>
      </w:r>
      <w:r>
        <w:rPr>
          <w:rFonts w:ascii="Times New Roman" w:hAnsi="Times New Roman" w:cs="Times New Roman"/>
          <w:bCs/>
          <w:sz w:val="24"/>
          <w:szCs w:val="20"/>
        </w:rPr>
        <w:t>%. L’écart de 1,</w:t>
      </w:r>
      <w:r w:rsidR="003C6CAB">
        <w:rPr>
          <w:rFonts w:ascii="Times New Roman" w:hAnsi="Times New Roman" w:cs="Times New Roman"/>
          <w:bCs/>
          <w:sz w:val="24"/>
          <w:szCs w:val="20"/>
        </w:rPr>
        <w:t>1</w:t>
      </w:r>
      <w:r>
        <w:rPr>
          <w:rFonts w:ascii="Times New Roman" w:hAnsi="Times New Roman" w:cs="Times New Roman"/>
          <w:bCs/>
          <w:sz w:val="24"/>
          <w:szCs w:val="20"/>
        </w:rPr>
        <w:t xml:space="preserve"> points de pourcentage est élevé</w:t>
      </w:r>
      <w:r w:rsidR="00335E14">
        <w:rPr>
          <w:rFonts w:ascii="Times New Roman" w:hAnsi="Times New Roman" w:cs="Times New Roman"/>
          <w:bCs/>
          <w:sz w:val="24"/>
          <w:szCs w:val="20"/>
        </w:rPr>
        <w:t xml:space="preserve"> comparativement aux autres écarts</w:t>
      </w:r>
      <w:r>
        <w:rPr>
          <w:rFonts w:ascii="Times New Roman" w:hAnsi="Times New Roman" w:cs="Times New Roman"/>
          <w:bCs/>
          <w:sz w:val="24"/>
          <w:szCs w:val="20"/>
        </w:rPr>
        <w:t xml:space="preserve">. </w:t>
      </w:r>
    </w:p>
    <w:p w14:paraId="6F234A3C" w14:textId="7FE93269" w:rsidR="0008222B" w:rsidRDefault="00B30A8D" w:rsidP="0008222B">
      <w:pPr>
        <w:spacing w:line="276" w:lineRule="auto"/>
        <w:jc w:val="both"/>
        <w:rPr>
          <w:rFonts w:ascii="Times New Roman" w:hAnsi="Times New Roman" w:cs="Times New Roman"/>
          <w:bCs/>
          <w:sz w:val="24"/>
          <w:szCs w:val="20"/>
        </w:rPr>
      </w:pPr>
      <w:r w:rsidRPr="003C6CAB">
        <w:rPr>
          <w:rFonts w:ascii="Times New Roman" w:hAnsi="Times New Roman" w:cs="Times New Roman"/>
          <w:bCs/>
          <w:sz w:val="24"/>
          <w:szCs w:val="20"/>
        </w:rPr>
        <w:t xml:space="preserve">Pour vérifier la fiabilité des taux de satisfaction basique et synthétique obtenus pour </w:t>
      </w:r>
      <w:r w:rsidR="003C6CAB">
        <w:rPr>
          <w:rFonts w:ascii="Times New Roman" w:hAnsi="Times New Roman" w:cs="Times New Roman"/>
          <w:bCs/>
          <w:sz w:val="24"/>
          <w:szCs w:val="20"/>
        </w:rPr>
        <w:t>les</w:t>
      </w:r>
      <w:r w:rsidRPr="003C6CAB">
        <w:rPr>
          <w:rFonts w:ascii="Times New Roman" w:hAnsi="Times New Roman" w:cs="Times New Roman"/>
          <w:bCs/>
          <w:sz w:val="24"/>
          <w:szCs w:val="20"/>
        </w:rPr>
        <w:t xml:space="preserve"> compétences, deux autres critères d’appréciation ont été introduit, à savoir la supervision et le rendement</w:t>
      </w:r>
      <w:r w:rsidR="002716E0">
        <w:rPr>
          <w:rFonts w:ascii="Times New Roman" w:hAnsi="Times New Roman" w:cs="Times New Roman"/>
          <w:bCs/>
          <w:sz w:val="24"/>
          <w:szCs w:val="20"/>
        </w:rPr>
        <w:t xml:space="preserve"> de l’employé</w:t>
      </w:r>
      <w:r w:rsidR="003C6CAB">
        <w:rPr>
          <w:rFonts w:ascii="Times New Roman" w:hAnsi="Times New Roman" w:cs="Times New Roman"/>
          <w:bCs/>
          <w:sz w:val="24"/>
          <w:szCs w:val="20"/>
        </w:rPr>
        <w:t xml:space="preserve">. </w:t>
      </w:r>
      <w:r w:rsidR="007D22C4" w:rsidRPr="003C6CAB">
        <w:rPr>
          <w:rFonts w:ascii="Times New Roman" w:hAnsi="Times New Roman" w:cs="Times New Roman"/>
          <w:bCs/>
          <w:sz w:val="24"/>
          <w:szCs w:val="20"/>
        </w:rPr>
        <w:t xml:space="preserve">Les résultats de </w:t>
      </w:r>
      <w:r w:rsidR="006B6DA0" w:rsidRPr="003C6CAB">
        <w:rPr>
          <w:rFonts w:ascii="Times New Roman" w:hAnsi="Times New Roman" w:cs="Times New Roman"/>
          <w:bCs/>
          <w:sz w:val="24"/>
          <w:szCs w:val="20"/>
        </w:rPr>
        <w:t xml:space="preserve">l’étude </w:t>
      </w:r>
      <w:r w:rsidR="006B6DA0">
        <w:rPr>
          <w:rFonts w:ascii="Times New Roman" w:hAnsi="Times New Roman" w:cs="Times New Roman"/>
          <w:bCs/>
          <w:sz w:val="24"/>
          <w:szCs w:val="20"/>
        </w:rPr>
        <w:t>montrent</w:t>
      </w:r>
      <w:r w:rsidR="007D22C4">
        <w:rPr>
          <w:rFonts w:ascii="Times New Roman" w:hAnsi="Times New Roman" w:cs="Times New Roman"/>
          <w:bCs/>
          <w:sz w:val="24"/>
          <w:szCs w:val="20"/>
        </w:rPr>
        <w:t xml:space="preserve"> </w:t>
      </w:r>
      <w:r w:rsidR="003C6CAB">
        <w:rPr>
          <w:rFonts w:ascii="Times New Roman" w:hAnsi="Times New Roman" w:cs="Times New Roman"/>
          <w:bCs/>
          <w:sz w:val="24"/>
          <w:szCs w:val="20"/>
        </w:rPr>
        <w:t xml:space="preserve">qu’après une année de travail, </w:t>
      </w:r>
      <w:bookmarkStart w:id="98" w:name="_Hlk52805237"/>
      <w:r w:rsidR="003C6CAB">
        <w:rPr>
          <w:rFonts w:ascii="Times New Roman" w:hAnsi="Times New Roman" w:cs="Times New Roman"/>
          <w:bCs/>
          <w:sz w:val="24"/>
          <w:szCs w:val="16"/>
        </w:rPr>
        <w:t>25,8% des employeurs ne sont pas satisfaits d</w:t>
      </w:r>
      <w:r w:rsidR="00541DBF">
        <w:rPr>
          <w:rFonts w:ascii="Times New Roman" w:hAnsi="Times New Roman" w:cs="Times New Roman"/>
          <w:bCs/>
          <w:sz w:val="24"/>
          <w:szCs w:val="16"/>
        </w:rPr>
        <w:t>u</w:t>
      </w:r>
      <w:r w:rsidR="003C6CAB">
        <w:rPr>
          <w:rFonts w:ascii="Times New Roman" w:hAnsi="Times New Roman" w:cs="Times New Roman"/>
          <w:bCs/>
          <w:sz w:val="24"/>
          <w:szCs w:val="16"/>
        </w:rPr>
        <w:t xml:space="preserve"> rendement de</w:t>
      </w:r>
      <w:r w:rsidR="00541DBF">
        <w:rPr>
          <w:rFonts w:ascii="Times New Roman" w:hAnsi="Times New Roman" w:cs="Times New Roman"/>
          <w:bCs/>
          <w:sz w:val="24"/>
          <w:szCs w:val="16"/>
        </w:rPr>
        <w:t xml:space="preserve"> leur</w:t>
      </w:r>
      <w:r w:rsidR="003C6CAB">
        <w:rPr>
          <w:rFonts w:ascii="Times New Roman" w:hAnsi="Times New Roman" w:cs="Times New Roman"/>
          <w:bCs/>
          <w:sz w:val="24"/>
          <w:szCs w:val="16"/>
        </w:rPr>
        <w:t xml:space="preserve"> employés</w:t>
      </w:r>
      <w:r w:rsidR="002716E0">
        <w:rPr>
          <w:rFonts w:ascii="Times New Roman" w:hAnsi="Times New Roman" w:cs="Times New Roman"/>
          <w:bCs/>
          <w:sz w:val="24"/>
          <w:szCs w:val="16"/>
        </w:rPr>
        <w:t xml:space="preserve"> or le rendement de l’employé est lié à sa productivité</w:t>
      </w:r>
      <w:bookmarkEnd w:id="98"/>
      <w:r w:rsidR="002716E0">
        <w:rPr>
          <w:rFonts w:ascii="Times New Roman" w:hAnsi="Times New Roman" w:cs="Times New Roman"/>
          <w:bCs/>
          <w:sz w:val="24"/>
          <w:szCs w:val="16"/>
        </w:rPr>
        <w:t xml:space="preserve">, à son savoir-faire. En plus 81% des employeurs ont une fréquence de supervision très élevée. Ces critères corroborent </w:t>
      </w:r>
      <w:r w:rsidR="007D22C4">
        <w:rPr>
          <w:rFonts w:ascii="Times New Roman" w:hAnsi="Times New Roman" w:cs="Times New Roman"/>
          <w:bCs/>
          <w:sz w:val="24"/>
          <w:szCs w:val="16"/>
        </w:rPr>
        <w:t xml:space="preserve">un </w:t>
      </w:r>
      <w:r w:rsidR="009F62D4">
        <w:rPr>
          <w:rFonts w:ascii="Times New Roman" w:hAnsi="Times New Roman" w:cs="Times New Roman"/>
          <w:bCs/>
          <w:sz w:val="24"/>
          <w:szCs w:val="16"/>
        </w:rPr>
        <w:t xml:space="preserve">peu </w:t>
      </w:r>
      <w:r w:rsidR="007D22C4">
        <w:rPr>
          <w:rFonts w:ascii="Times New Roman" w:hAnsi="Times New Roman" w:cs="Times New Roman"/>
          <w:bCs/>
          <w:sz w:val="24"/>
          <w:szCs w:val="16"/>
        </w:rPr>
        <w:t xml:space="preserve">plus </w:t>
      </w:r>
      <w:r w:rsidR="006B6DA0">
        <w:rPr>
          <w:rFonts w:ascii="Times New Roman" w:hAnsi="Times New Roman" w:cs="Times New Roman"/>
          <w:bCs/>
          <w:sz w:val="24"/>
          <w:szCs w:val="16"/>
        </w:rPr>
        <w:t>c</w:t>
      </w:r>
      <w:r w:rsidR="007D22C4">
        <w:rPr>
          <w:rFonts w:ascii="Times New Roman" w:hAnsi="Times New Roman" w:cs="Times New Roman"/>
          <w:bCs/>
          <w:sz w:val="24"/>
          <w:szCs w:val="16"/>
        </w:rPr>
        <w:t>es taux de satisfaction relatifs aux savoir</w:t>
      </w:r>
      <w:r w:rsidR="008B6FBA">
        <w:rPr>
          <w:rFonts w:ascii="Times New Roman" w:hAnsi="Times New Roman" w:cs="Times New Roman"/>
          <w:bCs/>
          <w:sz w:val="24"/>
          <w:szCs w:val="16"/>
        </w:rPr>
        <w:t>s</w:t>
      </w:r>
      <w:r w:rsidR="007D22C4">
        <w:rPr>
          <w:rFonts w:ascii="Times New Roman" w:hAnsi="Times New Roman" w:cs="Times New Roman"/>
          <w:bCs/>
          <w:sz w:val="24"/>
          <w:szCs w:val="16"/>
        </w:rPr>
        <w:t xml:space="preserve"> ou connaissances</w:t>
      </w:r>
      <w:r w:rsidR="006B6DA0">
        <w:rPr>
          <w:rFonts w:ascii="Times New Roman" w:hAnsi="Times New Roman" w:cs="Times New Roman"/>
          <w:bCs/>
          <w:sz w:val="24"/>
          <w:szCs w:val="16"/>
        </w:rPr>
        <w:t xml:space="preserve"> </w:t>
      </w:r>
      <w:r w:rsidR="007D22C4">
        <w:rPr>
          <w:rFonts w:ascii="Times New Roman" w:hAnsi="Times New Roman" w:cs="Times New Roman"/>
          <w:bCs/>
          <w:sz w:val="24"/>
          <w:szCs w:val="16"/>
        </w:rPr>
        <w:t>et</w:t>
      </w:r>
      <w:r w:rsidR="006B6DA0">
        <w:rPr>
          <w:rFonts w:ascii="Times New Roman" w:hAnsi="Times New Roman" w:cs="Times New Roman"/>
          <w:bCs/>
          <w:sz w:val="24"/>
          <w:szCs w:val="16"/>
        </w:rPr>
        <w:t xml:space="preserve"> </w:t>
      </w:r>
      <w:r w:rsidR="007D22C4">
        <w:rPr>
          <w:rFonts w:ascii="Times New Roman" w:hAnsi="Times New Roman" w:cs="Times New Roman"/>
          <w:bCs/>
          <w:sz w:val="24"/>
          <w:szCs w:val="16"/>
        </w:rPr>
        <w:t>savoir-faire</w:t>
      </w:r>
      <w:r w:rsidR="006B6DA0">
        <w:rPr>
          <w:rFonts w:ascii="Times New Roman" w:hAnsi="Times New Roman" w:cs="Times New Roman"/>
          <w:bCs/>
          <w:sz w:val="24"/>
          <w:szCs w:val="16"/>
        </w:rPr>
        <w:t xml:space="preserve"> moins élevés, comparativement au savoir-être.</w:t>
      </w:r>
    </w:p>
    <w:p w14:paraId="49F09F98" w14:textId="7F7997C7" w:rsidR="00AA57FF" w:rsidRPr="0008222B" w:rsidRDefault="005B7377" w:rsidP="0008222B">
      <w:pPr>
        <w:spacing w:line="276" w:lineRule="auto"/>
        <w:jc w:val="both"/>
        <w:rPr>
          <w:rFonts w:ascii="Times New Roman" w:hAnsi="Times New Roman" w:cs="Times New Roman"/>
          <w:bCs/>
          <w:sz w:val="24"/>
          <w:szCs w:val="20"/>
        </w:rPr>
      </w:pPr>
      <w:r>
        <w:rPr>
          <w:rFonts w:ascii="Times New Roman" w:hAnsi="Times New Roman" w:cs="Times New Roman"/>
          <w:bCs/>
          <w:sz w:val="24"/>
          <w:szCs w:val="20"/>
        </w:rPr>
        <w:t>Etant donné qu’il n’y a</w:t>
      </w:r>
      <w:r w:rsidR="00A26E75">
        <w:rPr>
          <w:rFonts w:ascii="Times New Roman" w:hAnsi="Times New Roman" w:cs="Times New Roman"/>
          <w:bCs/>
          <w:sz w:val="24"/>
          <w:szCs w:val="20"/>
        </w:rPr>
        <w:t>it</w:t>
      </w:r>
      <w:r>
        <w:rPr>
          <w:rFonts w:ascii="Times New Roman" w:hAnsi="Times New Roman" w:cs="Times New Roman"/>
          <w:bCs/>
          <w:sz w:val="24"/>
          <w:szCs w:val="20"/>
        </w:rPr>
        <w:t xml:space="preserve"> pas de différence significative entre le taux basique et le taux synthétique, le taux basique de satisfaction des employeurs sera utilisé p</w:t>
      </w:r>
      <w:r w:rsidR="00B30A8D">
        <w:rPr>
          <w:rFonts w:ascii="Times New Roman" w:hAnsi="Times New Roman" w:cs="Times New Roman"/>
          <w:bCs/>
          <w:sz w:val="24"/>
          <w:szCs w:val="20"/>
        </w:rPr>
        <w:t>our la</w:t>
      </w:r>
      <w:r>
        <w:rPr>
          <w:rFonts w:ascii="Times New Roman" w:hAnsi="Times New Roman" w:cs="Times New Roman"/>
          <w:bCs/>
          <w:sz w:val="24"/>
          <w:szCs w:val="20"/>
        </w:rPr>
        <w:t xml:space="preserve"> </w:t>
      </w:r>
      <w:r w:rsidR="00B30A8D">
        <w:rPr>
          <w:rFonts w:ascii="Times New Roman" w:hAnsi="Times New Roman" w:cs="Times New Roman"/>
          <w:bCs/>
          <w:sz w:val="24"/>
          <w:szCs w:val="20"/>
        </w:rPr>
        <w:t xml:space="preserve">suite de l’analyse de la satisfaction des employeurs, </w:t>
      </w:r>
      <w:r w:rsidR="00B30A8D">
        <w:rPr>
          <w:rFonts w:ascii="Times New Roman" w:hAnsi="Times New Roman" w:cs="Times New Roman"/>
          <w:bCs/>
          <w:sz w:val="24"/>
          <w:szCs w:val="20"/>
        </w:rPr>
        <w:lastRenderedPageBreak/>
        <w:t>notamment l’affinement pour chaque domaine de compétences et l’analyse par secteurs économiques des entreprises</w:t>
      </w:r>
      <w:r>
        <w:rPr>
          <w:rFonts w:ascii="Times New Roman" w:hAnsi="Times New Roman" w:cs="Times New Roman"/>
          <w:bCs/>
          <w:sz w:val="24"/>
          <w:szCs w:val="20"/>
        </w:rPr>
        <w:t>.</w:t>
      </w:r>
    </w:p>
    <w:p w14:paraId="04F05549" w14:textId="75F7C4D6" w:rsidR="00912EC0" w:rsidRPr="00701335" w:rsidRDefault="00912EC0" w:rsidP="008B6FBA">
      <w:pPr>
        <w:pStyle w:val="Titre3"/>
        <w:keepNext/>
        <w:keepLines/>
        <w:numPr>
          <w:ilvl w:val="1"/>
          <w:numId w:val="29"/>
        </w:numPr>
        <w:autoSpaceDE/>
        <w:autoSpaceDN/>
        <w:adjustRightInd/>
        <w:spacing w:before="40" w:line="276" w:lineRule="auto"/>
        <w:ind w:left="1077"/>
        <w:jc w:val="both"/>
        <w:rPr>
          <w:rFonts w:ascii="Times New Roman" w:eastAsia="Times New Roman" w:hAnsi="Times New Roman" w:cs="Times New Roman"/>
          <w:color w:val="000000"/>
          <w:sz w:val="24"/>
          <w:lang w:eastAsia="fr-FR"/>
        </w:rPr>
      </w:pPr>
      <w:bookmarkStart w:id="99" w:name="_Toc52873222"/>
      <w:r w:rsidRPr="00701335">
        <w:rPr>
          <w:rFonts w:ascii="Times New Roman" w:eastAsia="Times New Roman" w:hAnsi="Times New Roman" w:cs="Times New Roman"/>
          <w:color w:val="000000"/>
          <w:sz w:val="24"/>
          <w:lang w:eastAsia="fr-FR"/>
        </w:rPr>
        <w:t>Analyse détaillée de la satisfaction des employeurs par domaine de compétences</w:t>
      </w:r>
      <w:bookmarkEnd w:id="99"/>
    </w:p>
    <w:p w14:paraId="3D4746D8" w14:textId="305AC94A" w:rsidR="00C84143" w:rsidRPr="001D4818" w:rsidRDefault="00422E2D" w:rsidP="005256D9">
      <w:pPr>
        <w:spacing w:after="0" w:line="276" w:lineRule="auto"/>
        <w:jc w:val="both"/>
        <w:rPr>
          <w:rFonts w:ascii="Times New Roman" w:hAnsi="Times New Roman" w:cs="Times New Roman"/>
          <w:i/>
          <w:sz w:val="24"/>
          <w:lang w:eastAsia="fr-FR"/>
        </w:rPr>
      </w:pPr>
      <w:r>
        <w:rPr>
          <w:rFonts w:ascii="Times New Roman" w:hAnsi="Times New Roman" w:cs="Times New Roman"/>
          <w:sz w:val="24"/>
          <w:lang w:eastAsia="fr-FR"/>
        </w:rPr>
        <w:t xml:space="preserve">Dans </w:t>
      </w:r>
      <w:r w:rsidR="001D4818">
        <w:rPr>
          <w:rFonts w:ascii="Times New Roman" w:hAnsi="Times New Roman" w:cs="Times New Roman"/>
          <w:sz w:val="24"/>
          <w:lang w:eastAsia="fr-FR"/>
        </w:rPr>
        <w:t>cette partie</w:t>
      </w:r>
      <w:r w:rsidR="00F87782">
        <w:rPr>
          <w:rFonts w:ascii="Times New Roman" w:hAnsi="Times New Roman" w:cs="Times New Roman"/>
          <w:sz w:val="24"/>
          <w:lang w:eastAsia="fr-FR"/>
        </w:rPr>
        <w:t xml:space="preserve">, </w:t>
      </w:r>
      <w:r w:rsidR="001D4818">
        <w:rPr>
          <w:rFonts w:ascii="Times New Roman" w:hAnsi="Times New Roman" w:cs="Times New Roman"/>
          <w:sz w:val="24"/>
          <w:lang w:eastAsia="fr-FR"/>
        </w:rPr>
        <w:t>un examen</w:t>
      </w:r>
      <w:r w:rsidR="00F87782">
        <w:rPr>
          <w:rFonts w:ascii="Times New Roman" w:hAnsi="Times New Roman" w:cs="Times New Roman"/>
          <w:sz w:val="24"/>
          <w:lang w:eastAsia="fr-FR"/>
        </w:rPr>
        <w:t xml:space="preserve"> </w:t>
      </w:r>
      <w:r w:rsidR="001D4818">
        <w:rPr>
          <w:rFonts w:ascii="Times New Roman" w:hAnsi="Times New Roman" w:cs="Times New Roman"/>
          <w:sz w:val="24"/>
          <w:lang w:eastAsia="fr-FR"/>
        </w:rPr>
        <w:t>minutie d</w:t>
      </w:r>
      <w:r w:rsidR="00F87782">
        <w:rPr>
          <w:rFonts w:ascii="Times New Roman" w:hAnsi="Times New Roman" w:cs="Times New Roman"/>
          <w:sz w:val="24"/>
          <w:lang w:eastAsia="fr-FR"/>
        </w:rPr>
        <w:t xml:space="preserve">es compétences de chaque </w:t>
      </w:r>
      <w:r w:rsidRPr="00422E2D">
        <w:rPr>
          <w:rFonts w:ascii="Times New Roman" w:hAnsi="Times New Roman" w:cs="Times New Roman"/>
          <w:sz w:val="24"/>
          <w:lang w:eastAsia="fr-FR"/>
        </w:rPr>
        <w:t>domaine de compétences</w:t>
      </w:r>
      <w:r w:rsidR="00F87782">
        <w:rPr>
          <w:rFonts w:ascii="Times New Roman" w:hAnsi="Times New Roman" w:cs="Times New Roman"/>
          <w:sz w:val="24"/>
          <w:lang w:eastAsia="fr-FR"/>
        </w:rPr>
        <w:t xml:space="preserve"> (savoir ou connaissances</w:t>
      </w:r>
      <w:r w:rsidRPr="00422E2D">
        <w:rPr>
          <w:rFonts w:ascii="Times New Roman" w:hAnsi="Times New Roman" w:cs="Times New Roman"/>
          <w:sz w:val="24"/>
          <w:lang w:eastAsia="fr-FR"/>
        </w:rPr>
        <w:t>,</w:t>
      </w:r>
      <w:r w:rsidR="00F87782">
        <w:rPr>
          <w:rFonts w:ascii="Times New Roman" w:hAnsi="Times New Roman" w:cs="Times New Roman"/>
          <w:sz w:val="24"/>
          <w:lang w:eastAsia="fr-FR"/>
        </w:rPr>
        <w:t xml:space="preserve"> savoir-être et savoir-faire)</w:t>
      </w:r>
      <w:r w:rsidRPr="00422E2D">
        <w:rPr>
          <w:rFonts w:ascii="Times New Roman" w:hAnsi="Times New Roman" w:cs="Times New Roman"/>
          <w:sz w:val="24"/>
          <w:lang w:eastAsia="fr-FR"/>
        </w:rPr>
        <w:t xml:space="preserve"> </w:t>
      </w:r>
      <w:r w:rsidR="001D4818">
        <w:rPr>
          <w:rFonts w:ascii="Times New Roman" w:hAnsi="Times New Roman" w:cs="Times New Roman"/>
          <w:sz w:val="24"/>
          <w:lang w:eastAsia="fr-FR"/>
        </w:rPr>
        <w:t xml:space="preserve">sera fait. Cet examen permettra de mettre en relief </w:t>
      </w:r>
      <w:r w:rsidR="005256D9">
        <w:rPr>
          <w:rFonts w:ascii="Times New Roman" w:hAnsi="Times New Roman" w:cs="Times New Roman"/>
          <w:sz w:val="24"/>
          <w:lang w:eastAsia="fr-FR"/>
        </w:rPr>
        <w:t xml:space="preserve">les composantes des </w:t>
      </w:r>
      <w:r w:rsidR="001D4818">
        <w:rPr>
          <w:rFonts w:ascii="Times New Roman" w:hAnsi="Times New Roman" w:cs="Times New Roman"/>
          <w:sz w:val="24"/>
          <w:lang w:eastAsia="fr-FR"/>
        </w:rPr>
        <w:t xml:space="preserve">compétences qui tirent le taux de satisfaction vers le haut </w:t>
      </w:r>
      <w:r w:rsidR="005256D9">
        <w:rPr>
          <w:rFonts w:ascii="Times New Roman" w:hAnsi="Times New Roman" w:cs="Times New Roman"/>
          <w:sz w:val="24"/>
          <w:lang w:eastAsia="fr-FR"/>
        </w:rPr>
        <w:t>ou</w:t>
      </w:r>
      <w:r w:rsidR="001D4818">
        <w:rPr>
          <w:rFonts w:ascii="Times New Roman" w:hAnsi="Times New Roman" w:cs="Times New Roman"/>
          <w:sz w:val="24"/>
          <w:lang w:eastAsia="fr-FR"/>
        </w:rPr>
        <w:t xml:space="preserve"> le contraire.</w:t>
      </w:r>
    </w:p>
    <w:p w14:paraId="312108C8" w14:textId="4BCF8638" w:rsidR="00912EC0" w:rsidRPr="00701335" w:rsidRDefault="00912EC0" w:rsidP="008B6FBA">
      <w:pPr>
        <w:pStyle w:val="Titre4"/>
        <w:keepNext/>
        <w:keepLines/>
        <w:numPr>
          <w:ilvl w:val="2"/>
          <w:numId w:val="29"/>
        </w:numPr>
        <w:autoSpaceDE/>
        <w:autoSpaceDN/>
        <w:adjustRightInd/>
        <w:spacing w:before="240" w:line="276" w:lineRule="auto"/>
        <w:contextualSpacing w:val="0"/>
        <w:rPr>
          <w:rFonts w:ascii="Times New Roman" w:eastAsia="Times New Roman" w:hAnsi="Times New Roman" w:cs="Times New Roman"/>
          <w:b/>
          <w:i/>
          <w:iCs/>
          <w:color w:val="auto"/>
          <w:sz w:val="24"/>
          <w:szCs w:val="24"/>
          <w:lang w:eastAsia="fr-FR"/>
        </w:rPr>
      </w:pPr>
      <w:r w:rsidRPr="00701335">
        <w:rPr>
          <w:rFonts w:ascii="Times New Roman" w:eastAsia="Times New Roman" w:hAnsi="Times New Roman" w:cs="Times New Roman"/>
          <w:b/>
          <w:i/>
          <w:iCs/>
          <w:color w:val="auto"/>
          <w:sz w:val="24"/>
          <w:szCs w:val="24"/>
          <w:lang w:eastAsia="fr-FR"/>
        </w:rPr>
        <w:t>Satisfaction des employeurs par rapport au savoir ou connaissances des sortants</w:t>
      </w:r>
    </w:p>
    <w:p w14:paraId="560C8FFB" w14:textId="108EC544" w:rsidR="00CE0E2F" w:rsidRDefault="00CE0E2F" w:rsidP="008B6FBA">
      <w:pPr>
        <w:spacing w:after="0" w:line="276" w:lineRule="auto"/>
        <w:jc w:val="both"/>
        <w:rPr>
          <w:rFonts w:ascii="Times New Roman" w:hAnsi="Times New Roman" w:cs="Times New Roman"/>
          <w:sz w:val="24"/>
          <w:szCs w:val="24"/>
        </w:rPr>
      </w:pPr>
      <w:r w:rsidRPr="00CE0E2F">
        <w:rPr>
          <w:rFonts w:ascii="Times New Roman" w:hAnsi="Times New Roman" w:cs="Times New Roman"/>
          <w:sz w:val="24"/>
        </w:rPr>
        <w:t>L’a</w:t>
      </w:r>
      <w:r>
        <w:rPr>
          <w:rFonts w:ascii="Times New Roman" w:hAnsi="Times New Roman" w:cs="Times New Roman"/>
          <w:sz w:val="24"/>
        </w:rPr>
        <w:t>pprofondissement</w:t>
      </w:r>
      <w:r w:rsidRPr="00CE0E2F">
        <w:rPr>
          <w:rFonts w:ascii="Times New Roman" w:hAnsi="Times New Roman" w:cs="Times New Roman"/>
          <w:sz w:val="24"/>
        </w:rPr>
        <w:t xml:space="preserve"> de l’analyse de la satisfaction des employeurs par rapport au savoir </w:t>
      </w:r>
      <w:r>
        <w:rPr>
          <w:rFonts w:ascii="Times New Roman" w:hAnsi="Times New Roman" w:cs="Times New Roman"/>
          <w:sz w:val="24"/>
        </w:rPr>
        <w:t xml:space="preserve">ou connaissances </w:t>
      </w:r>
      <w:r w:rsidRPr="00CE0E2F">
        <w:rPr>
          <w:rFonts w:ascii="Times New Roman" w:hAnsi="Times New Roman" w:cs="Times New Roman"/>
          <w:sz w:val="24"/>
        </w:rPr>
        <w:t xml:space="preserve">des sortants </w:t>
      </w:r>
      <w:r>
        <w:rPr>
          <w:rFonts w:ascii="Times New Roman" w:hAnsi="Times New Roman" w:cs="Times New Roman"/>
          <w:sz w:val="24"/>
        </w:rPr>
        <w:t>est basé</w:t>
      </w:r>
      <w:r w:rsidRPr="00CE0E2F">
        <w:rPr>
          <w:rFonts w:ascii="Times New Roman" w:hAnsi="Times New Roman" w:cs="Times New Roman"/>
          <w:sz w:val="24"/>
        </w:rPr>
        <w:t xml:space="preserve"> sur les </w:t>
      </w:r>
      <w:r>
        <w:rPr>
          <w:rFonts w:ascii="Times New Roman" w:hAnsi="Times New Roman" w:cs="Times New Roman"/>
          <w:sz w:val="24"/>
        </w:rPr>
        <w:t>dix</w:t>
      </w:r>
      <w:r w:rsidRPr="00CE0E2F">
        <w:rPr>
          <w:rFonts w:ascii="Times New Roman" w:hAnsi="Times New Roman" w:cs="Times New Roman"/>
          <w:sz w:val="24"/>
        </w:rPr>
        <w:t xml:space="preserve"> principales compétences sur lesquelles les employeurs avaient exprimé des attentes moyennes et fortes. L</w:t>
      </w:r>
      <w:r w:rsidRPr="00CE0E2F">
        <w:rPr>
          <w:rFonts w:ascii="Times New Roman" w:hAnsi="Times New Roman" w:cs="Times New Roman"/>
          <w:sz w:val="24"/>
          <w:szCs w:val="24"/>
        </w:rPr>
        <w:t>a satisfaction des employeurs est mesurée ici en termes de savoir lire et écrire, connaitre le métier, connaitre les matières premières/matériaux, connaitre le rôle et les fonctions des outils/des équipements de travail, connaitre les règles et textes des différents domaines, connaitre les normes techniques du métier, connaitre le vocabulaire du métier, connaitre un devis, connaitre les techniques de diagnostiques et savoir planifier le travail.</w:t>
      </w:r>
    </w:p>
    <w:p w14:paraId="503277E0" w14:textId="77777777" w:rsidR="0053763F" w:rsidRPr="00BE0176" w:rsidRDefault="0053763F" w:rsidP="008B6FBA">
      <w:pPr>
        <w:spacing w:after="0" w:line="276" w:lineRule="auto"/>
        <w:jc w:val="both"/>
        <w:rPr>
          <w:rFonts w:ascii="Times New Roman" w:hAnsi="Times New Roman" w:cs="Times New Roman"/>
          <w:sz w:val="24"/>
          <w:szCs w:val="24"/>
        </w:rPr>
      </w:pPr>
    </w:p>
    <w:p w14:paraId="415B5B33" w14:textId="38018B77" w:rsidR="00912EC0" w:rsidRPr="00B36202" w:rsidRDefault="007A3F1D" w:rsidP="00B36202">
      <w:pPr>
        <w:pStyle w:val="Lgende"/>
        <w:keepNext/>
        <w:spacing w:line="276" w:lineRule="auto"/>
        <w:jc w:val="both"/>
        <w:rPr>
          <w:rFonts w:ascii="Times New Roman" w:hAnsi="Times New Roman" w:cs="Times New Roman"/>
          <w:b w:val="0"/>
          <w:i/>
          <w:iCs/>
          <w:color w:val="auto"/>
          <w:sz w:val="22"/>
          <w:szCs w:val="14"/>
        </w:rPr>
      </w:pPr>
      <w:bookmarkStart w:id="100" w:name="_Toc52875031"/>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26</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Satisfaction des employeurs par rapport aux savoirs ou connaissances</w:t>
      </w:r>
      <w:r w:rsidR="00912EC0" w:rsidRPr="00B36202" w:rsidDel="00322C81">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de l’employé</w:t>
      </w:r>
      <w:bookmarkEnd w:id="100"/>
    </w:p>
    <w:p w14:paraId="58532BB6" w14:textId="197AF610" w:rsidR="009F635A" w:rsidRPr="007A3F1D" w:rsidRDefault="00422E2D" w:rsidP="007A3F1D">
      <w:pPr>
        <w:spacing w:after="0" w:line="276" w:lineRule="auto"/>
        <w:rPr>
          <w:rFonts w:ascii="Times New Roman" w:hAnsi="Times New Roman" w:cs="Times New Roman"/>
          <w:bCs/>
          <w:sz w:val="24"/>
          <w:szCs w:val="16"/>
        </w:rPr>
      </w:pPr>
      <w:r>
        <w:rPr>
          <w:noProof/>
          <w:lang w:eastAsia="fr-FR"/>
          <w14:cntxtAlts/>
        </w:rPr>
        <w:drawing>
          <wp:inline distT="0" distB="0" distL="0" distR="0" wp14:anchorId="1D3E7C50" wp14:editId="0523F546">
            <wp:extent cx="6588125" cy="2979420"/>
            <wp:effectExtent l="0" t="0" r="3175" b="11430"/>
            <wp:docPr id="20" name="Graphique 20">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68C68499" w14:textId="09049042" w:rsidR="00912EC0" w:rsidRDefault="00912EC0" w:rsidP="00B06070">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0F1EE728" w14:textId="5ADBCCAF" w:rsidR="00CE0E2F" w:rsidRPr="001D2C79" w:rsidRDefault="00BE0176" w:rsidP="00973397">
      <w:pPr>
        <w:spacing w:after="240" w:line="276" w:lineRule="auto"/>
        <w:jc w:val="both"/>
        <w:rPr>
          <w:rFonts w:ascii="Times New Roman" w:hAnsi="Times New Roman" w:cs="Times New Roman"/>
          <w:sz w:val="24"/>
          <w:szCs w:val="24"/>
        </w:rPr>
      </w:pPr>
      <w:r w:rsidRPr="001D2C79">
        <w:rPr>
          <w:rFonts w:ascii="Times New Roman" w:hAnsi="Times New Roman" w:cs="Times New Roman"/>
          <w:sz w:val="24"/>
          <w:szCs w:val="24"/>
        </w:rPr>
        <w:t xml:space="preserve">Ce graphique montre que les employeurs ont exprimé une plus grande satisfaction vis-à-vis des sortants des centres par rapport à </w:t>
      </w:r>
      <w:r w:rsidR="00335F36" w:rsidRPr="001D2C79">
        <w:rPr>
          <w:rFonts w:ascii="Times New Roman" w:hAnsi="Times New Roman" w:cs="Times New Roman"/>
          <w:sz w:val="24"/>
          <w:szCs w:val="24"/>
        </w:rPr>
        <w:t xml:space="preserve">certaines compétences, particulièrement pour </w:t>
      </w:r>
      <w:r w:rsidRPr="001D2C79">
        <w:rPr>
          <w:rFonts w:ascii="Times New Roman" w:hAnsi="Times New Roman" w:cs="Times New Roman"/>
          <w:sz w:val="24"/>
          <w:szCs w:val="24"/>
        </w:rPr>
        <w:t xml:space="preserve">leurs </w:t>
      </w:r>
      <w:bookmarkStart w:id="101" w:name="_Hlk52805739"/>
      <w:r w:rsidRPr="001D2C79">
        <w:rPr>
          <w:rFonts w:ascii="Times New Roman" w:hAnsi="Times New Roman" w:cs="Times New Roman"/>
          <w:sz w:val="24"/>
          <w:szCs w:val="24"/>
        </w:rPr>
        <w:t xml:space="preserve">connaissances des </w:t>
      </w:r>
      <w:r w:rsidR="00335F36" w:rsidRPr="001D2C79">
        <w:rPr>
          <w:rFonts w:ascii="Times New Roman" w:hAnsi="Times New Roman" w:cs="Times New Roman"/>
          <w:sz w:val="24"/>
          <w:szCs w:val="24"/>
        </w:rPr>
        <w:t>techniques de diagnostiques</w:t>
      </w:r>
      <w:r w:rsidRPr="001D2C79">
        <w:rPr>
          <w:rFonts w:ascii="Times New Roman" w:hAnsi="Times New Roman" w:cs="Times New Roman"/>
          <w:sz w:val="24"/>
          <w:szCs w:val="24"/>
        </w:rPr>
        <w:t xml:space="preserve">, </w:t>
      </w:r>
      <w:r w:rsidR="00335F36" w:rsidRPr="001D2C79">
        <w:rPr>
          <w:rFonts w:ascii="Times New Roman" w:hAnsi="Times New Roman" w:cs="Times New Roman"/>
          <w:sz w:val="24"/>
          <w:szCs w:val="24"/>
        </w:rPr>
        <w:t>du métier, des normes techniques du métier et du rôle et des fonctions des outils /des équipements</w:t>
      </w:r>
      <w:bookmarkEnd w:id="101"/>
      <w:r w:rsidRPr="001D2C79">
        <w:rPr>
          <w:rFonts w:ascii="Times New Roman" w:hAnsi="Times New Roman" w:cs="Times New Roman"/>
          <w:sz w:val="24"/>
          <w:szCs w:val="24"/>
        </w:rPr>
        <w:t xml:space="preserve">, avec respectivement </w:t>
      </w:r>
      <w:r w:rsidR="00DC00C5">
        <w:rPr>
          <w:rFonts w:ascii="Times New Roman" w:hAnsi="Times New Roman" w:cs="Times New Roman"/>
          <w:sz w:val="24"/>
          <w:szCs w:val="24"/>
        </w:rPr>
        <w:t>des</w:t>
      </w:r>
      <w:r w:rsidRPr="001D2C79">
        <w:rPr>
          <w:rFonts w:ascii="Times New Roman" w:hAnsi="Times New Roman" w:cs="Times New Roman"/>
          <w:sz w:val="24"/>
          <w:szCs w:val="24"/>
        </w:rPr>
        <w:t xml:space="preserve"> taux de 7</w:t>
      </w:r>
      <w:r w:rsidR="00335F36" w:rsidRPr="001D2C79">
        <w:rPr>
          <w:rFonts w:ascii="Times New Roman" w:hAnsi="Times New Roman" w:cs="Times New Roman"/>
          <w:sz w:val="24"/>
          <w:szCs w:val="24"/>
        </w:rPr>
        <w:t>7</w:t>
      </w:r>
      <w:r w:rsidRPr="001D2C79">
        <w:rPr>
          <w:rFonts w:ascii="Times New Roman" w:hAnsi="Times New Roman" w:cs="Times New Roman"/>
          <w:sz w:val="24"/>
          <w:szCs w:val="24"/>
        </w:rPr>
        <w:t xml:space="preserve">%, </w:t>
      </w:r>
      <w:r w:rsidR="00335F36" w:rsidRPr="001D2C79">
        <w:rPr>
          <w:rFonts w:ascii="Times New Roman" w:hAnsi="Times New Roman" w:cs="Times New Roman"/>
          <w:sz w:val="24"/>
          <w:szCs w:val="24"/>
        </w:rPr>
        <w:t>7</w:t>
      </w:r>
      <w:r w:rsidRPr="001D2C79">
        <w:rPr>
          <w:rFonts w:ascii="Times New Roman" w:hAnsi="Times New Roman" w:cs="Times New Roman"/>
          <w:sz w:val="24"/>
          <w:szCs w:val="24"/>
        </w:rPr>
        <w:t>7%</w:t>
      </w:r>
      <w:r w:rsidR="00335F36" w:rsidRPr="001D2C79">
        <w:rPr>
          <w:rFonts w:ascii="Times New Roman" w:hAnsi="Times New Roman" w:cs="Times New Roman"/>
          <w:sz w:val="24"/>
          <w:szCs w:val="24"/>
        </w:rPr>
        <w:t xml:space="preserve">, 76 </w:t>
      </w:r>
      <w:r w:rsidRPr="001D2C79">
        <w:rPr>
          <w:rFonts w:ascii="Times New Roman" w:hAnsi="Times New Roman" w:cs="Times New Roman"/>
          <w:sz w:val="24"/>
          <w:szCs w:val="24"/>
        </w:rPr>
        <w:t xml:space="preserve">et </w:t>
      </w:r>
      <w:r w:rsidR="00335F36" w:rsidRPr="001D2C79">
        <w:rPr>
          <w:rFonts w:ascii="Times New Roman" w:hAnsi="Times New Roman" w:cs="Times New Roman"/>
          <w:sz w:val="24"/>
          <w:szCs w:val="24"/>
        </w:rPr>
        <w:t>76</w:t>
      </w:r>
      <w:r w:rsidRPr="001D2C79">
        <w:rPr>
          <w:rFonts w:ascii="Times New Roman" w:hAnsi="Times New Roman" w:cs="Times New Roman"/>
          <w:sz w:val="24"/>
          <w:szCs w:val="24"/>
        </w:rPr>
        <w:t>%.</w:t>
      </w:r>
      <w:r w:rsidR="00335F36" w:rsidRPr="001D2C79">
        <w:rPr>
          <w:rFonts w:ascii="Times New Roman" w:hAnsi="Times New Roman" w:cs="Times New Roman"/>
          <w:sz w:val="24"/>
          <w:szCs w:val="24"/>
        </w:rPr>
        <w:t xml:space="preserve"> Par contre, </w:t>
      </w:r>
      <w:r w:rsidR="006C20DE" w:rsidRPr="001D2C79">
        <w:rPr>
          <w:rFonts w:ascii="Times New Roman" w:hAnsi="Times New Roman" w:cs="Times New Roman"/>
          <w:sz w:val="24"/>
          <w:szCs w:val="24"/>
        </w:rPr>
        <w:t xml:space="preserve">il existe des </w:t>
      </w:r>
      <w:r w:rsidR="00973397" w:rsidRPr="001D2C79">
        <w:rPr>
          <w:rFonts w:ascii="Times New Roman" w:hAnsi="Times New Roman" w:cs="Times New Roman"/>
          <w:sz w:val="24"/>
          <w:szCs w:val="24"/>
        </w:rPr>
        <w:t>compétences</w:t>
      </w:r>
      <w:r w:rsidR="006C20DE" w:rsidRPr="001D2C79">
        <w:rPr>
          <w:rFonts w:ascii="Times New Roman" w:hAnsi="Times New Roman" w:cs="Times New Roman"/>
          <w:sz w:val="24"/>
          <w:szCs w:val="24"/>
        </w:rPr>
        <w:t xml:space="preserve"> dans lesquelles les employeurs sont moins satisfaits, il s’agit </w:t>
      </w:r>
      <w:bookmarkStart w:id="102" w:name="_Hlk52805830"/>
      <w:r w:rsidR="006C20DE" w:rsidRPr="001D2C79">
        <w:rPr>
          <w:rFonts w:ascii="Times New Roman" w:hAnsi="Times New Roman" w:cs="Times New Roman"/>
          <w:sz w:val="24"/>
          <w:szCs w:val="24"/>
        </w:rPr>
        <w:t xml:space="preserve">de la connaissance du devis, de la connaissance des règles et textes des </w:t>
      </w:r>
      <w:r w:rsidR="00973397" w:rsidRPr="001D2C79">
        <w:rPr>
          <w:rFonts w:ascii="Times New Roman" w:hAnsi="Times New Roman" w:cs="Times New Roman"/>
          <w:sz w:val="24"/>
          <w:szCs w:val="24"/>
        </w:rPr>
        <w:t>différents</w:t>
      </w:r>
      <w:r w:rsidR="006C20DE" w:rsidRPr="001D2C79">
        <w:rPr>
          <w:rFonts w:ascii="Times New Roman" w:hAnsi="Times New Roman" w:cs="Times New Roman"/>
          <w:sz w:val="24"/>
          <w:szCs w:val="24"/>
        </w:rPr>
        <w:t xml:space="preserve"> domaine</w:t>
      </w:r>
      <w:r w:rsidR="00DC00C5">
        <w:rPr>
          <w:rFonts w:ascii="Times New Roman" w:hAnsi="Times New Roman" w:cs="Times New Roman"/>
          <w:sz w:val="24"/>
          <w:szCs w:val="24"/>
        </w:rPr>
        <w:t>s</w:t>
      </w:r>
      <w:r w:rsidR="00973397" w:rsidRPr="001D2C79">
        <w:rPr>
          <w:rFonts w:ascii="Times New Roman" w:hAnsi="Times New Roman" w:cs="Times New Roman"/>
          <w:sz w:val="24"/>
          <w:szCs w:val="24"/>
        </w:rPr>
        <w:t>, du vocabulaire du métier et de la lecture et écriture d</w:t>
      </w:r>
      <w:r w:rsidR="00DC00C5">
        <w:rPr>
          <w:rFonts w:ascii="Times New Roman" w:hAnsi="Times New Roman" w:cs="Times New Roman"/>
          <w:sz w:val="24"/>
          <w:szCs w:val="24"/>
        </w:rPr>
        <w:t>e</w:t>
      </w:r>
      <w:r w:rsidR="00973397" w:rsidRPr="001D2C79">
        <w:rPr>
          <w:rFonts w:ascii="Times New Roman" w:hAnsi="Times New Roman" w:cs="Times New Roman"/>
          <w:sz w:val="24"/>
          <w:szCs w:val="24"/>
        </w:rPr>
        <w:t xml:space="preserve"> l’employé</w:t>
      </w:r>
      <w:bookmarkEnd w:id="102"/>
      <w:r w:rsidR="00973397" w:rsidRPr="001D2C79">
        <w:rPr>
          <w:rFonts w:ascii="Times New Roman" w:hAnsi="Times New Roman" w:cs="Times New Roman"/>
          <w:sz w:val="24"/>
          <w:szCs w:val="24"/>
        </w:rPr>
        <w:t xml:space="preserve">, avec respectivement </w:t>
      </w:r>
      <w:r w:rsidR="00DC00C5">
        <w:rPr>
          <w:rFonts w:ascii="Times New Roman" w:hAnsi="Times New Roman" w:cs="Times New Roman"/>
          <w:sz w:val="24"/>
          <w:szCs w:val="24"/>
        </w:rPr>
        <w:t>des</w:t>
      </w:r>
      <w:r w:rsidR="00973397" w:rsidRPr="001D2C79">
        <w:rPr>
          <w:rFonts w:ascii="Times New Roman" w:hAnsi="Times New Roman" w:cs="Times New Roman"/>
          <w:sz w:val="24"/>
          <w:szCs w:val="24"/>
        </w:rPr>
        <w:t xml:space="preserve"> taux de 68%, 68%, 63% et 51%. </w:t>
      </w:r>
    </w:p>
    <w:p w14:paraId="1AF82169" w14:textId="1143597B" w:rsidR="00973397" w:rsidRPr="00B61ABF" w:rsidRDefault="00B61ABF" w:rsidP="00973397">
      <w:pPr>
        <w:spacing w:after="240" w:line="276" w:lineRule="auto"/>
        <w:jc w:val="both"/>
        <w:rPr>
          <w:rFonts w:ascii="Times New Roman" w:hAnsi="Times New Roman" w:cs="Times New Roman"/>
          <w:sz w:val="24"/>
          <w:szCs w:val="24"/>
        </w:rPr>
      </w:pPr>
      <w:r>
        <w:rPr>
          <w:rFonts w:ascii="Times New Roman" w:hAnsi="Times New Roman" w:cs="Times New Roman"/>
          <w:sz w:val="24"/>
          <w:szCs w:val="24"/>
        </w:rPr>
        <w:t xml:space="preserve">Le </w:t>
      </w:r>
      <w:r w:rsidR="00973397" w:rsidRPr="001D2C79">
        <w:rPr>
          <w:rFonts w:ascii="Times New Roman" w:hAnsi="Times New Roman" w:cs="Times New Roman"/>
          <w:sz w:val="24"/>
          <w:szCs w:val="24"/>
        </w:rPr>
        <w:t xml:space="preserve">taux </w:t>
      </w:r>
      <w:r>
        <w:rPr>
          <w:rFonts w:ascii="Times New Roman" w:hAnsi="Times New Roman" w:cs="Times New Roman"/>
          <w:sz w:val="24"/>
          <w:szCs w:val="24"/>
        </w:rPr>
        <w:t xml:space="preserve">global </w:t>
      </w:r>
      <w:r w:rsidR="001D2C79">
        <w:rPr>
          <w:rFonts w:ascii="Times New Roman" w:hAnsi="Times New Roman" w:cs="Times New Roman"/>
          <w:sz w:val="24"/>
          <w:szCs w:val="24"/>
        </w:rPr>
        <w:t>de satisfaction</w:t>
      </w:r>
      <w:r>
        <w:rPr>
          <w:rFonts w:ascii="Times New Roman" w:hAnsi="Times New Roman" w:cs="Times New Roman"/>
          <w:sz w:val="24"/>
          <w:szCs w:val="24"/>
        </w:rPr>
        <w:t xml:space="preserve"> de 71,5%</w:t>
      </w:r>
      <w:r w:rsidR="00970FB8">
        <w:rPr>
          <w:rFonts w:ascii="Times New Roman" w:hAnsi="Times New Roman" w:cs="Times New Roman"/>
          <w:sz w:val="24"/>
          <w:szCs w:val="24"/>
        </w:rPr>
        <w:t xml:space="preserve"> par rapport au </w:t>
      </w:r>
      <w:r w:rsidR="00973397" w:rsidRPr="001D2C79">
        <w:rPr>
          <w:rFonts w:ascii="Times New Roman" w:hAnsi="Times New Roman" w:cs="Times New Roman"/>
          <w:sz w:val="24"/>
          <w:szCs w:val="24"/>
        </w:rPr>
        <w:t>savoir ou connaissance</w:t>
      </w:r>
      <w:r w:rsidR="00970FB8">
        <w:rPr>
          <w:rFonts w:ascii="Times New Roman" w:hAnsi="Times New Roman" w:cs="Times New Roman"/>
          <w:sz w:val="24"/>
          <w:szCs w:val="24"/>
        </w:rPr>
        <w:t xml:space="preserve"> est </w:t>
      </w:r>
      <w:r w:rsidR="00973397" w:rsidRPr="001D2C79">
        <w:rPr>
          <w:rFonts w:ascii="Times New Roman" w:hAnsi="Times New Roman" w:cs="Times New Roman"/>
          <w:sz w:val="24"/>
          <w:szCs w:val="24"/>
        </w:rPr>
        <w:t>tir</w:t>
      </w:r>
      <w:r w:rsidR="00970FB8">
        <w:rPr>
          <w:rFonts w:ascii="Times New Roman" w:hAnsi="Times New Roman" w:cs="Times New Roman"/>
          <w:sz w:val="24"/>
          <w:szCs w:val="24"/>
        </w:rPr>
        <w:t>é</w:t>
      </w:r>
      <w:r w:rsidR="00973397" w:rsidRPr="001D2C79">
        <w:rPr>
          <w:rFonts w:ascii="Times New Roman" w:hAnsi="Times New Roman" w:cs="Times New Roman"/>
          <w:sz w:val="24"/>
          <w:szCs w:val="24"/>
        </w:rPr>
        <w:t xml:space="preserve"> vers le bas par les taux de satisfaction relatif</w:t>
      </w:r>
      <w:r w:rsidR="001D2C79" w:rsidRPr="001D2C79">
        <w:rPr>
          <w:rFonts w:ascii="Times New Roman" w:hAnsi="Times New Roman" w:cs="Times New Roman"/>
          <w:sz w:val="24"/>
          <w:szCs w:val="24"/>
        </w:rPr>
        <w:t xml:space="preserve"> à la connaissance du devis, à la connaissance des règles et textes des différents domaine</w:t>
      </w:r>
      <w:r w:rsidR="00673C3B">
        <w:rPr>
          <w:rFonts w:ascii="Times New Roman" w:hAnsi="Times New Roman" w:cs="Times New Roman"/>
          <w:sz w:val="24"/>
          <w:szCs w:val="24"/>
        </w:rPr>
        <w:t>s</w:t>
      </w:r>
      <w:r w:rsidR="001D2C79" w:rsidRPr="001D2C79">
        <w:rPr>
          <w:rFonts w:ascii="Times New Roman" w:hAnsi="Times New Roman" w:cs="Times New Roman"/>
          <w:sz w:val="24"/>
          <w:szCs w:val="24"/>
        </w:rPr>
        <w:t>, au vocabulaire du métier et à la lecture et écriture</w:t>
      </w:r>
      <w:r w:rsidR="00673C3B">
        <w:rPr>
          <w:rFonts w:ascii="Times New Roman" w:hAnsi="Times New Roman" w:cs="Times New Roman"/>
          <w:sz w:val="24"/>
          <w:szCs w:val="24"/>
        </w:rPr>
        <w:t xml:space="preserve"> de l’employé</w:t>
      </w:r>
      <w:r w:rsidR="001D2C79" w:rsidRPr="001D2C79">
        <w:rPr>
          <w:rFonts w:ascii="Times New Roman" w:hAnsi="Times New Roman" w:cs="Times New Roman"/>
          <w:sz w:val="24"/>
          <w:szCs w:val="24"/>
        </w:rPr>
        <w:t>.</w:t>
      </w:r>
    </w:p>
    <w:p w14:paraId="190B8C79" w14:textId="37B1CDA8" w:rsidR="00912EC0" w:rsidRPr="00701335" w:rsidRDefault="00912EC0" w:rsidP="00A90394">
      <w:pPr>
        <w:pStyle w:val="Titre4"/>
        <w:keepNext/>
        <w:keepLines/>
        <w:numPr>
          <w:ilvl w:val="2"/>
          <w:numId w:val="28"/>
        </w:numPr>
        <w:autoSpaceDE/>
        <w:autoSpaceDN/>
        <w:adjustRightInd/>
        <w:spacing w:before="240" w:line="276" w:lineRule="auto"/>
        <w:contextualSpacing w:val="0"/>
        <w:rPr>
          <w:rFonts w:ascii="Times New Roman" w:eastAsia="Times New Roman" w:hAnsi="Times New Roman" w:cs="Times New Roman"/>
          <w:b/>
          <w:i/>
          <w:iCs/>
          <w:color w:val="auto"/>
          <w:sz w:val="24"/>
          <w:szCs w:val="24"/>
          <w:lang w:eastAsia="fr-FR"/>
        </w:rPr>
      </w:pPr>
      <w:r w:rsidRPr="00701335">
        <w:rPr>
          <w:rFonts w:ascii="Times New Roman" w:eastAsia="Times New Roman" w:hAnsi="Times New Roman" w:cs="Times New Roman"/>
          <w:b/>
          <w:i/>
          <w:iCs/>
          <w:color w:val="auto"/>
          <w:sz w:val="24"/>
          <w:szCs w:val="24"/>
          <w:lang w:eastAsia="fr-FR"/>
        </w:rPr>
        <w:lastRenderedPageBreak/>
        <w:t>Satisfaction des employeurs par rapport au savoir-être</w:t>
      </w:r>
    </w:p>
    <w:p w14:paraId="3B2B7F32" w14:textId="600387CC" w:rsidR="00621A6B" w:rsidRDefault="00621A6B" w:rsidP="00A90394">
      <w:pPr>
        <w:spacing w:after="0"/>
        <w:jc w:val="both"/>
        <w:rPr>
          <w:rFonts w:ascii="Times New Roman" w:hAnsi="Times New Roman" w:cs="Times New Roman"/>
          <w:sz w:val="24"/>
          <w:szCs w:val="24"/>
          <w:lang w:eastAsia="fr-FR"/>
        </w:rPr>
      </w:pPr>
      <w:r w:rsidRPr="00621A6B">
        <w:rPr>
          <w:rFonts w:ascii="Times New Roman" w:hAnsi="Times New Roman" w:cs="Times New Roman"/>
          <w:sz w:val="24"/>
          <w:szCs w:val="24"/>
          <w:lang w:eastAsia="fr-FR"/>
        </w:rPr>
        <w:t xml:space="preserve">Cette analyse porte sur </w:t>
      </w:r>
      <w:r w:rsidR="003420B0">
        <w:rPr>
          <w:rFonts w:ascii="Times New Roman" w:hAnsi="Times New Roman" w:cs="Times New Roman"/>
          <w:sz w:val="24"/>
          <w:szCs w:val="24"/>
          <w:lang w:eastAsia="fr-FR"/>
        </w:rPr>
        <w:t>l’</w:t>
      </w:r>
      <w:r w:rsidR="003420B0" w:rsidRPr="00621A6B">
        <w:rPr>
          <w:rFonts w:ascii="Times New Roman" w:hAnsi="Times New Roman" w:cs="Times New Roman"/>
          <w:sz w:val="24"/>
          <w:szCs w:val="24"/>
          <w:lang w:eastAsia="fr-FR"/>
        </w:rPr>
        <w:t xml:space="preserve">amour du métier, ponctualité, </w:t>
      </w:r>
      <w:r w:rsidR="0078085E">
        <w:rPr>
          <w:rFonts w:ascii="Times New Roman" w:hAnsi="Times New Roman" w:cs="Times New Roman"/>
          <w:sz w:val="24"/>
          <w:szCs w:val="24"/>
          <w:lang w:eastAsia="fr-FR"/>
        </w:rPr>
        <w:t xml:space="preserve">la </w:t>
      </w:r>
      <w:r w:rsidR="003420B0" w:rsidRPr="00621A6B">
        <w:rPr>
          <w:rFonts w:ascii="Times New Roman" w:hAnsi="Times New Roman" w:cs="Times New Roman"/>
          <w:sz w:val="24"/>
          <w:szCs w:val="24"/>
          <w:lang w:eastAsia="fr-FR"/>
        </w:rPr>
        <w:t xml:space="preserve">confiance en soi, </w:t>
      </w:r>
      <w:r w:rsidR="0078085E">
        <w:rPr>
          <w:rFonts w:ascii="Times New Roman" w:hAnsi="Times New Roman" w:cs="Times New Roman"/>
          <w:sz w:val="24"/>
          <w:szCs w:val="24"/>
          <w:lang w:eastAsia="fr-FR"/>
        </w:rPr>
        <w:t xml:space="preserve">la </w:t>
      </w:r>
      <w:r w:rsidR="003420B0" w:rsidRPr="00621A6B">
        <w:rPr>
          <w:rFonts w:ascii="Times New Roman" w:hAnsi="Times New Roman" w:cs="Times New Roman"/>
          <w:sz w:val="24"/>
          <w:szCs w:val="24"/>
          <w:lang w:eastAsia="fr-FR"/>
        </w:rPr>
        <w:t>disponib</w:t>
      </w:r>
      <w:r w:rsidR="0078085E">
        <w:rPr>
          <w:rFonts w:ascii="Times New Roman" w:hAnsi="Times New Roman" w:cs="Times New Roman"/>
          <w:sz w:val="24"/>
          <w:szCs w:val="24"/>
          <w:lang w:eastAsia="fr-FR"/>
        </w:rPr>
        <w:t>i</w:t>
      </w:r>
      <w:r w:rsidR="003420B0" w:rsidRPr="00621A6B">
        <w:rPr>
          <w:rFonts w:ascii="Times New Roman" w:hAnsi="Times New Roman" w:cs="Times New Roman"/>
          <w:sz w:val="24"/>
          <w:szCs w:val="24"/>
          <w:lang w:eastAsia="fr-FR"/>
        </w:rPr>
        <w:t>l</w:t>
      </w:r>
      <w:r w:rsidR="0078085E">
        <w:rPr>
          <w:rFonts w:ascii="Times New Roman" w:hAnsi="Times New Roman" w:cs="Times New Roman"/>
          <w:sz w:val="24"/>
          <w:szCs w:val="24"/>
          <w:lang w:eastAsia="fr-FR"/>
        </w:rPr>
        <w:t>ité</w:t>
      </w:r>
      <w:r w:rsidR="003420B0" w:rsidRPr="00621A6B">
        <w:rPr>
          <w:rFonts w:ascii="Times New Roman" w:hAnsi="Times New Roman" w:cs="Times New Roman"/>
          <w:sz w:val="24"/>
          <w:szCs w:val="24"/>
          <w:lang w:eastAsia="fr-FR"/>
        </w:rPr>
        <w:t xml:space="preserve">, </w:t>
      </w:r>
      <w:r w:rsidR="0078085E">
        <w:rPr>
          <w:rFonts w:ascii="Times New Roman" w:hAnsi="Times New Roman" w:cs="Times New Roman"/>
          <w:sz w:val="24"/>
          <w:szCs w:val="24"/>
          <w:lang w:eastAsia="fr-FR"/>
        </w:rPr>
        <w:t xml:space="preserve">le </w:t>
      </w:r>
      <w:r w:rsidR="003420B0" w:rsidRPr="00621A6B">
        <w:rPr>
          <w:rFonts w:ascii="Times New Roman" w:hAnsi="Times New Roman" w:cs="Times New Roman"/>
          <w:sz w:val="24"/>
          <w:szCs w:val="24"/>
          <w:lang w:eastAsia="fr-FR"/>
        </w:rPr>
        <w:t xml:space="preserve">respect mutuel, </w:t>
      </w:r>
      <w:r w:rsidR="0078085E">
        <w:rPr>
          <w:rFonts w:ascii="Times New Roman" w:hAnsi="Times New Roman" w:cs="Times New Roman"/>
          <w:sz w:val="24"/>
          <w:szCs w:val="24"/>
          <w:lang w:eastAsia="fr-FR"/>
        </w:rPr>
        <w:t xml:space="preserve">le </w:t>
      </w:r>
      <w:r w:rsidR="003420B0" w:rsidRPr="00621A6B">
        <w:rPr>
          <w:rFonts w:ascii="Times New Roman" w:hAnsi="Times New Roman" w:cs="Times New Roman"/>
          <w:sz w:val="24"/>
          <w:szCs w:val="24"/>
          <w:lang w:eastAsia="fr-FR"/>
        </w:rPr>
        <w:t xml:space="preserve">respect du règlement intérieur de l'entreprise, </w:t>
      </w:r>
      <w:r w:rsidR="0078085E">
        <w:rPr>
          <w:rFonts w:ascii="Times New Roman" w:hAnsi="Times New Roman" w:cs="Times New Roman"/>
          <w:sz w:val="24"/>
          <w:szCs w:val="24"/>
          <w:lang w:eastAsia="fr-FR"/>
        </w:rPr>
        <w:t>la</w:t>
      </w:r>
      <w:r w:rsidR="003420B0" w:rsidRPr="00621A6B">
        <w:rPr>
          <w:rFonts w:ascii="Times New Roman" w:hAnsi="Times New Roman" w:cs="Times New Roman"/>
          <w:sz w:val="24"/>
          <w:szCs w:val="24"/>
          <w:lang w:eastAsia="fr-FR"/>
        </w:rPr>
        <w:t xml:space="preserve"> communicati</w:t>
      </w:r>
      <w:r w:rsidR="0078085E">
        <w:rPr>
          <w:rFonts w:ascii="Times New Roman" w:hAnsi="Times New Roman" w:cs="Times New Roman"/>
          <w:sz w:val="24"/>
          <w:szCs w:val="24"/>
          <w:lang w:eastAsia="fr-FR"/>
        </w:rPr>
        <w:t>on</w:t>
      </w:r>
      <w:r w:rsidR="003420B0" w:rsidRPr="00621A6B">
        <w:rPr>
          <w:rFonts w:ascii="Times New Roman" w:hAnsi="Times New Roman" w:cs="Times New Roman"/>
          <w:sz w:val="24"/>
          <w:szCs w:val="24"/>
          <w:lang w:eastAsia="fr-FR"/>
        </w:rPr>
        <w:t xml:space="preserve">, </w:t>
      </w:r>
      <w:r w:rsidR="0078085E">
        <w:rPr>
          <w:rFonts w:ascii="Times New Roman" w:hAnsi="Times New Roman" w:cs="Times New Roman"/>
          <w:sz w:val="24"/>
          <w:szCs w:val="24"/>
          <w:lang w:eastAsia="fr-FR"/>
        </w:rPr>
        <w:t>l’</w:t>
      </w:r>
      <w:r w:rsidR="003420B0" w:rsidRPr="00621A6B">
        <w:rPr>
          <w:rFonts w:ascii="Times New Roman" w:hAnsi="Times New Roman" w:cs="Times New Roman"/>
          <w:sz w:val="24"/>
          <w:szCs w:val="24"/>
          <w:lang w:eastAsia="fr-FR"/>
        </w:rPr>
        <w:t xml:space="preserve">esprit </w:t>
      </w:r>
      <w:r w:rsidR="0078085E">
        <w:rPr>
          <w:rFonts w:ascii="Times New Roman" w:hAnsi="Times New Roman" w:cs="Times New Roman"/>
          <w:sz w:val="24"/>
          <w:szCs w:val="24"/>
          <w:lang w:eastAsia="fr-FR"/>
        </w:rPr>
        <w:t xml:space="preserve">de </w:t>
      </w:r>
      <w:r w:rsidR="003420B0" w:rsidRPr="00621A6B">
        <w:rPr>
          <w:rFonts w:ascii="Times New Roman" w:hAnsi="Times New Roman" w:cs="Times New Roman"/>
          <w:sz w:val="24"/>
          <w:szCs w:val="24"/>
          <w:lang w:eastAsia="fr-FR"/>
        </w:rPr>
        <w:t>créati</w:t>
      </w:r>
      <w:r w:rsidR="0078085E">
        <w:rPr>
          <w:rFonts w:ascii="Times New Roman" w:hAnsi="Times New Roman" w:cs="Times New Roman"/>
          <w:sz w:val="24"/>
          <w:szCs w:val="24"/>
          <w:lang w:eastAsia="fr-FR"/>
        </w:rPr>
        <w:t>vité</w:t>
      </w:r>
      <w:r w:rsidR="003420B0" w:rsidRPr="00621A6B">
        <w:rPr>
          <w:rFonts w:ascii="Times New Roman" w:hAnsi="Times New Roman" w:cs="Times New Roman"/>
          <w:sz w:val="24"/>
          <w:szCs w:val="24"/>
          <w:lang w:eastAsia="fr-FR"/>
        </w:rPr>
        <w:t xml:space="preserve"> et </w:t>
      </w:r>
      <w:r w:rsidR="0078085E">
        <w:rPr>
          <w:rFonts w:ascii="Times New Roman" w:hAnsi="Times New Roman" w:cs="Times New Roman"/>
          <w:sz w:val="24"/>
          <w:szCs w:val="24"/>
          <w:lang w:eastAsia="fr-FR"/>
        </w:rPr>
        <w:t xml:space="preserve">le </w:t>
      </w:r>
      <w:r w:rsidR="003420B0" w:rsidRPr="00621A6B">
        <w:rPr>
          <w:rFonts w:ascii="Times New Roman" w:hAnsi="Times New Roman" w:cs="Times New Roman"/>
          <w:sz w:val="24"/>
          <w:szCs w:val="24"/>
          <w:lang w:eastAsia="fr-FR"/>
        </w:rPr>
        <w:t>respect des règles d'hygiène et de sécurité.</w:t>
      </w:r>
    </w:p>
    <w:p w14:paraId="027D803E" w14:textId="77777777" w:rsidR="00A90394" w:rsidRPr="00621A6B" w:rsidRDefault="00A90394" w:rsidP="00A90394">
      <w:pPr>
        <w:spacing w:after="0"/>
        <w:jc w:val="both"/>
        <w:rPr>
          <w:rFonts w:ascii="Times New Roman" w:hAnsi="Times New Roman" w:cs="Times New Roman"/>
          <w:sz w:val="24"/>
          <w:szCs w:val="24"/>
          <w:lang w:eastAsia="fr-FR"/>
        </w:rPr>
      </w:pPr>
    </w:p>
    <w:p w14:paraId="2E2CA3BB" w14:textId="5CD20CAE" w:rsidR="009F635A" w:rsidRPr="00B36202" w:rsidRDefault="007A3F1D" w:rsidP="00B36202">
      <w:pPr>
        <w:pStyle w:val="Lgende"/>
        <w:keepNext/>
        <w:spacing w:line="276" w:lineRule="auto"/>
        <w:jc w:val="both"/>
        <w:rPr>
          <w:rFonts w:ascii="Times New Roman" w:hAnsi="Times New Roman" w:cs="Times New Roman"/>
          <w:b w:val="0"/>
          <w:i/>
          <w:iCs/>
          <w:color w:val="auto"/>
          <w:sz w:val="22"/>
          <w:szCs w:val="14"/>
        </w:rPr>
      </w:pPr>
      <w:bookmarkStart w:id="103" w:name="_Toc52875032"/>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27</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Satisfaction des employeurs par rapport au savoir-être de l’employé</w:t>
      </w:r>
      <w:bookmarkEnd w:id="103"/>
    </w:p>
    <w:p w14:paraId="0A254921" w14:textId="42169660" w:rsidR="00912EC0" w:rsidRPr="003420B0" w:rsidRDefault="006708BD" w:rsidP="00B06070">
      <w:pPr>
        <w:spacing w:after="0" w:line="276" w:lineRule="auto"/>
        <w:rPr>
          <w:rFonts w:ascii="Times New Roman" w:hAnsi="Times New Roman" w:cs="Times New Roman"/>
          <w:sz w:val="24"/>
          <w:szCs w:val="24"/>
        </w:rPr>
      </w:pPr>
      <w:r>
        <w:rPr>
          <w:noProof/>
          <w:lang w:eastAsia="fr-FR"/>
          <w14:cntxtAlts/>
        </w:rPr>
        <w:drawing>
          <wp:inline distT="0" distB="0" distL="0" distR="0" wp14:anchorId="777DF705" wp14:editId="53730B63">
            <wp:extent cx="6588125" cy="2845435"/>
            <wp:effectExtent l="0" t="0" r="3175" b="12065"/>
            <wp:docPr id="25" name="Graphique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53732418" w14:textId="344636B2" w:rsidR="00912EC0" w:rsidRDefault="00912EC0" w:rsidP="00B06070">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04AD2149" w14:textId="477F59E6" w:rsidR="00FD5759" w:rsidRDefault="00AE7E16" w:rsidP="00785053">
      <w:pPr>
        <w:spacing w:after="24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L’analyse de ce graphique montre que plus de huit employeurs sur dix sont satisfaits de certaines compétences comme </w:t>
      </w:r>
      <w:bookmarkStart w:id="104" w:name="_Hlk52806069"/>
      <w:r>
        <w:rPr>
          <w:rFonts w:ascii="Times New Roman" w:hAnsi="Times New Roman" w:cs="Times New Roman"/>
          <w:bCs/>
          <w:sz w:val="24"/>
          <w:szCs w:val="24"/>
        </w:rPr>
        <w:t>le respect mutuel, le respect des règles d’hygiène et de sécurité, l’amour du travail, la disponibilité, la ponctualité, la communication et le respect du règlement intérieur de l’</w:t>
      </w:r>
      <w:r w:rsidR="00EA6691">
        <w:rPr>
          <w:rFonts w:ascii="Times New Roman" w:hAnsi="Times New Roman" w:cs="Times New Roman"/>
          <w:bCs/>
          <w:sz w:val="24"/>
          <w:szCs w:val="24"/>
        </w:rPr>
        <w:t>entreprise</w:t>
      </w:r>
      <w:bookmarkEnd w:id="104"/>
      <w:r w:rsidR="00EA6691">
        <w:rPr>
          <w:rFonts w:ascii="Times New Roman" w:hAnsi="Times New Roman" w:cs="Times New Roman"/>
          <w:bCs/>
          <w:sz w:val="24"/>
          <w:szCs w:val="24"/>
        </w:rPr>
        <w:t>. Par</w:t>
      </w:r>
      <w:r>
        <w:rPr>
          <w:rFonts w:ascii="Times New Roman" w:hAnsi="Times New Roman" w:cs="Times New Roman"/>
          <w:bCs/>
          <w:sz w:val="24"/>
          <w:szCs w:val="24"/>
        </w:rPr>
        <w:t xml:space="preserve"> contre</w:t>
      </w:r>
      <w:r w:rsidR="00EA6691">
        <w:rPr>
          <w:rFonts w:ascii="Times New Roman" w:hAnsi="Times New Roman" w:cs="Times New Roman"/>
          <w:bCs/>
          <w:sz w:val="24"/>
          <w:szCs w:val="24"/>
        </w:rPr>
        <w:t>, les employeurs sont moins satisfaits d</w:t>
      </w:r>
      <w:r w:rsidR="00F6225E">
        <w:rPr>
          <w:rFonts w:ascii="Times New Roman" w:hAnsi="Times New Roman" w:cs="Times New Roman"/>
          <w:bCs/>
          <w:sz w:val="24"/>
          <w:szCs w:val="24"/>
        </w:rPr>
        <w:t>e</w:t>
      </w:r>
      <w:r w:rsidR="00EA6691">
        <w:rPr>
          <w:rFonts w:ascii="Times New Roman" w:hAnsi="Times New Roman" w:cs="Times New Roman"/>
          <w:bCs/>
          <w:sz w:val="24"/>
          <w:szCs w:val="24"/>
        </w:rPr>
        <w:t xml:space="preserve"> deux compétences, à savoir, la confiance en soi et l’esprit de créativité de l’employé, avec respectivement des taux de 74% et 67%.</w:t>
      </w:r>
    </w:p>
    <w:p w14:paraId="517B622A" w14:textId="0571D056" w:rsidR="007C1BB6" w:rsidRPr="006D2D31" w:rsidRDefault="00E54C75" w:rsidP="00785053">
      <w:pPr>
        <w:spacing w:after="240" w:line="276" w:lineRule="auto"/>
        <w:jc w:val="both"/>
        <w:rPr>
          <w:rFonts w:ascii="Times New Roman" w:hAnsi="Times New Roman" w:cs="Times New Roman"/>
          <w:sz w:val="24"/>
        </w:rPr>
      </w:pPr>
      <w:r>
        <w:rPr>
          <w:rFonts w:ascii="Times New Roman" w:hAnsi="Times New Roman" w:cs="Times New Roman"/>
          <w:sz w:val="24"/>
        </w:rPr>
        <w:t>En effet, l</w:t>
      </w:r>
      <w:r w:rsidR="006D2D31" w:rsidRPr="00147149">
        <w:rPr>
          <w:rFonts w:ascii="Times New Roman" w:hAnsi="Times New Roman" w:cs="Times New Roman"/>
          <w:sz w:val="24"/>
        </w:rPr>
        <w:t xml:space="preserve">e taux de satisfaction global des employeurs pour le savoir-être de </w:t>
      </w:r>
      <w:r w:rsidR="00EA6691">
        <w:rPr>
          <w:rFonts w:ascii="Times New Roman" w:hAnsi="Times New Roman" w:cs="Times New Roman"/>
          <w:sz w:val="24"/>
        </w:rPr>
        <w:t>82,3</w:t>
      </w:r>
      <w:r w:rsidR="006D2D31" w:rsidRPr="00147149">
        <w:rPr>
          <w:rFonts w:ascii="Times New Roman" w:hAnsi="Times New Roman" w:cs="Times New Roman"/>
          <w:sz w:val="24"/>
        </w:rPr>
        <w:t xml:space="preserve">% est essentiellement obtenu grâce à la </w:t>
      </w:r>
      <w:r w:rsidR="00125806">
        <w:rPr>
          <w:rFonts w:ascii="Times New Roman" w:hAnsi="Times New Roman" w:cs="Times New Roman"/>
          <w:sz w:val="24"/>
        </w:rPr>
        <w:t xml:space="preserve">faible </w:t>
      </w:r>
      <w:r w:rsidR="006D2D31" w:rsidRPr="00147149">
        <w:rPr>
          <w:rFonts w:ascii="Times New Roman" w:hAnsi="Times New Roman" w:cs="Times New Roman"/>
          <w:sz w:val="24"/>
        </w:rPr>
        <w:t>satisfaction</w:t>
      </w:r>
      <w:r w:rsidR="00125806">
        <w:rPr>
          <w:rFonts w:ascii="Times New Roman" w:hAnsi="Times New Roman" w:cs="Times New Roman"/>
          <w:sz w:val="24"/>
        </w:rPr>
        <w:t xml:space="preserve"> </w:t>
      </w:r>
      <w:r w:rsidR="006D2D31" w:rsidRPr="00147149">
        <w:rPr>
          <w:rFonts w:ascii="Times New Roman" w:hAnsi="Times New Roman" w:cs="Times New Roman"/>
          <w:sz w:val="24"/>
        </w:rPr>
        <w:t xml:space="preserve">des employeurs par rapport à la </w:t>
      </w:r>
      <w:r w:rsidR="00EA6691">
        <w:rPr>
          <w:rFonts w:ascii="Times New Roman" w:hAnsi="Times New Roman" w:cs="Times New Roman"/>
          <w:sz w:val="24"/>
        </w:rPr>
        <w:t xml:space="preserve">confiance en soi et </w:t>
      </w:r>
      <w:r w:rsidR="00EA6691" w:rsidRPr="00EA6691">
        <w:rPr>
          <w:rFonts w:ascii="Times New Roman" w:hAnsi="Times New Roman" w:cs="Times New Roman"/>
          <w:bCs/>
          <w:sz w:val="24"/>
        </w:rPr>
        <w:t>l’esprit de créativité de l’employé</w:t>
      </w:r>
      <w:r w:rsidR="006D2D31" w:rsidRPr="00147149">
        <w:rPr>
          <w:rFonts w:ascii="Times New Roman" w:hAnsi="Times New Roman" w:cs="Times New Roman"/>
          <w:sz w:val="24"/>
        </w:rPr>
        <w:t>.</w:t>
      </w:r>
    </w:p>
    <w:p w14:paraId="16686F7E" w14:textId="03FB3DB3" w:rsidR="00912EC0" w:rsidRPr="00701335" w:rsidRDefault="00912EC0" w:rsidP="00585A00">
      <w:pPr>
        <w:pStyle w:val="Titre4"/>
        <w:keepNext/>
        <w:keepLines/>
        <w:numPr>
          <w:ilvl w:val="2"/>
          <w:numId w:val="28"/>
        </w:numPr>
        <w:autoSpaceDE/>
        <w:autoSpaceDN/>
        <w:adjustRightInd/>
        <w:spacing w:before="240" w:line="276" w:lineRule="auto"/>
        <w:contextualSpacing w:val="0"/>
        <w:rPr>
          <w:rFonts w:ascii="Times New Roman" w:eastAsia="Times New Roman" w:hAnsi="Times New Roman" w:cs="Times New Roman"/>
          <w:b/>
          <w:i/>
          <w:iCs/>
          <w:color w:val="auto"/>
          <w:sz w:val="24"/>
          <w:szCs w:val="24"/>
          <w:lang w:eastAsia="fr-FR"/>
        </w:rPr>
      </w:pPr>
      <w:r w:rsidRPr="00701335">
        <w:rPr>
          <w:rFonts w:ascii="Times New Roman" w:eastAsia="Times New Roman" w:hAnsi="Times New Roman" w:cs="Times New Roman"/>
          <w:b/>
          <w:i/>
          <w:iCs/>
          <w:color w:val="auto"/>
          <w:sz w:val="24"/>
          <w:szCs w:val="24"/>
          <w:lang w:eastAsia="fr-FR"/>
        </w:rPr>
        <w:t>Satisfaction des employeurs par rapport au savoir-faire</w:t>
      </w:r>
    </w:p>
    <w:p w14:paraId="05782F29" w14:textId="70AD9D72" w:rsidR="00301F1E" w:rsidRPr="00142ECD" w:rsidRDefault="00024AB9" w:rsidP="007C1BB6">
      <w:pPr>
        <w:spacing w:after="0" w:line="276" w:lineRule="auto"/>
        <w:jc w:val="both"/>
        <w:rPr>
          <w:rFonts w:ascii="Times New Roman" w:hAnsi="Times New Roman" w:cs="Times New Roman"/>
          <w:sz w:val="24"/>
          <w:szCs w:val="24"/>
          <w:lang w:eastAsia="fr-FR"/>
        </w:rPr>
      </w:pPr>
      <w:r w:rsidRPr="00142ECD">
        <w:rPr>
          <w:rFonts w:ascii="Times New Roman" w:hAnsi="Times New Roman" w:cs="Times New Roman"/>
          <w:sz w:val="24"/>
          <w:szCs w:val="24"/>
          <w:lang w:eastAsia="fr-FR"/>
        </w:rPr>
        <w:t xml:space="preserve">Le niveau de satisfaction des employeurs par rapport au savoir-faire </w:t>
      </w:r>
      <w:r w:rsidR="00301F1E" w:rsidRPr="00142ECD">
        <w:rPr>
          <w:rFonts w:ascii="Times New Roman" w:hAnsi="Times New Roman" w:cs="Times New Roman"/>
          <w:sz w:val="24"/>
          <w:szCs w:val="24"/>
          <w:lang w:eastAsia="fr-FR"/>
        </w:rPr>
        <w:t>s’est mesuré en trois phase :</w:t>
      </w:r>
    </w:p>
    <w:p w14:paraId="3B8C036F" w14:textId="186CDDDD" w:rsidR="00301F1E" w:rsidRPr="00142ECD" w:rsidRDefault="00301F1E" w:rsidP="007C1BB6">
      <w:pPr>
        <w:pStyle w:val="Paragraphedeliste"/>
        <w:numPr>
          <w:ilvl w:val="0"/>
          <w:numId w:val="45"/>
        </w:numPr>
        <w:spacing w:after="0" w:line="276" w:lineRule="auto"/>
        <w:jc w:val="both"/>
        <w:rPr>
          <w:rFonts w:ascii="Times New Roman" w:hAnsi="Times New Roman" w:cs="Times New Roman"/>
          <w:sz w:val="24"/>
          <w:szCs w:val="24"/>
          <w:lang w:eastAsia="fr-FR"/>
        </w:rPr>
      </w:pPr>
      <w:r w:rsidRPr="00B03079">
        <w:rPr>
          <w:rFonts w:ascii="Times New Roman" w:hAnsi="Times New Roman" w:cs="Times New Roman"/>
          <w:b/>
          <w:bCs/>
          <w:i/>
          <w:iCs/>
          <w:sz w:val="24"/>
          <w:szCs w:val="24"/>
          <w:lang w:eastAsia="fr-FR"/>
        </w:rPr>
        <w:t>Phase de préparation</w:t>
      </w:r>
      <w:r w:rsidR="00D32121">
        <w:rPr>
          <w:rFonts w:ascii="Times New Roman" w:hAnsi="Times New Roman" w:cs="Times New Roman"/>
          <w:sz w:val="24"/>
          <w:szCs w:val="24"/>
          <w:lang w:eastAsia="fr-FR"/>
        </w:rPr>
        <w:t xml:space="preserve"> : il s’agit </w:t>
      </w:r>
      <w:r w:rsidR="00B03079">
        <w:rPr>
          <w:rFonts w:ascii="Times New Roman" w:hAnsi="Times New Roman" w:cs="Times New Roman"/>
          <w:sz w:val="24"/>
          <w:szCs w:val="24"/>
          <w:lang w:eastAsia="fr-FR"/>
        </w:rPr>
        <w:t>de mettre en évidence</w:t>
      </w:r>
      <w:r w:rsidRPr="00142ECD">
        <w:rPr>
          <w:rFonts w:ascii="Times New Roman" w:hAnsi="Times New Roman" w:cs="Times New Roman"/>
          <w:sz w:val="24"/>
          <w:szCs w:val="24"/>
          <w:lang w:eastAsia="fr-FR"/>
        </w:rPr>
        <w:t xml:space="preserve"> la satisfaction des employeurs par rapport au diagnostic, à la maitrise de la planification d’un travail et la mise en place. </w:t>
      </w:r>
    </w:p>
    <w:p w14:paraId="30878D3E" w14:textId="627344A7" w:rsidR="00301F1E" w:rsidRPr="00142ECD" w:rsidRDefault="00301F1E" w:rsidP="007C1BB6">
      <w:pPr>
        <w:pStyle w:val="Paragraphedeliste"/>
        <w:numPr>
          <w:ilvl w:val="0"/>
          <w:numId w:val="45"/>
        </w:numPr>
        <w:spacing w:after="0" w:line="276" w:lineRule="auto"/>
        <w:jc w:val="both"/>
        <w:rPr>
          <w:rFonts w:ascii="Times New Roman" w:hAnsi="Times New Roman" w:cs="Times New Roman"/>
          <w:sz w:val="24"/>
          <w:szCs w:val="24"/>
          <w:lang w:eastAsia="fr-FR"/>
        </w:rPr>
      </w:pPr>
      <w:r w:rsidRPr="00B03079">
        <w:rPr>
          <w:rFonts w:ascii="Times New Roman" w:hAnsi="Times New Roman" w:cs="Times New Roman"/>
          <w:b/>
          <w:bCs/>
          <w:i/>
          <w:iCs/>
          <w:sz w:val="24"/>
          <w:szCs w:val="24"/>
          <w:lang w:eastAsia="fr-FR"/>
        </w:rPr>
        <w:t>Phase de réalisation de la tâche</w:t>
      </w:r>
      <w:r w:rsidRPr="00142ECD">
        <w:rPr>
          <w:rFonts w:ascii="Times New Roman" w:hAnsi="Times New Roman" w:cs="Times New Roman"/>
          <w:sz w:val="24"/>
          <w:szCs w:val="24"/>
          <w:lang w:eastAsia="fr-FR"/>
        </w:rPr>
        <w:t xml:space="preserve"> : </w:t>
      </w:r>
      <w:r w:rsidR="00D32121">
        <w:rPr>
          <w:rFonts w:ascii="Times New Roman" w:hAnsi="Times New Roman" w:cs="Times New Roman"/>
          <w:sz w:val="24"/>
          <w:szCs w:val="24"/>
          <w:lang w:eastAsia="fr-FR"/>
        </w:rPr>
        <w:t xml:space="preserve">il s’agit de déterminer </w:t>
      </w:r>
      <w:r w:rsidRPr="00142ECD">
        <w:rPr>
          <w:rFonts w:ascii="Times New Roman" w:hAnsi="Times New Roman" w:cs="Times New Roman"/>
          <w:sz w:val="24"/>
          <w:szCs w:val="24"/>
          <w:lang w:eastAsia="fr-FR"/>
        </w:rPr>
        <w:t>le niveau de satisfaction des employeurs relatif à la capacité de l’employé à exécuter correctement les tâches, à appliquer les normes techniques du métier</w:t>
      </w:r>
      <w:r w:rsidR="00A86422">
        <w:rPr>
          <w:rFonts w:ascii="Times New Roman" w:hAnsi="Times New Roman" w:cs="Times New Roman"/>
          <w:sz w:val="24"/>
          <w:szCs w:val="24"/>
          <w:lang w:eastAsia="fr-FR"/>
        </w:rPr>
        <w:t xml:space="preserve">, </w:t>
      </w:r>
      <w:r w:rsidRPr="00142ECD">
        <w:rPr>
          <w:rFonts w:ascii="Times New Roman" w:hAnsi="Times New Roman" w:cs="Times New Roman"/>
          <w:sz w:val="24"/>
          <w:szCs w:val="24"/>
          <w:lang w:eastAsia="fr-FR"/>
        </w:rPr>
        <w:t>à utiliser les outils et les équipements de travail</w:t>
      </w:r>
      <w:r w:rsidR="00A86422">
        <w:rPr>
          <w:rFonts w:ascii="Times New Roman" w:hAnsi="Times New Roman" w:cs="Times New Roman"/>
          <w:sz w:val="24"/>
          <w:szCs w:val="24"/>
          <w:lang w:eastAsia="fr-FR"/>
        </w:rPr>
        <w:t xml:space="preserve"> et enfin d’assembler ou rassembler les sous-produits</w:t>
      </w:r>
      <w:r w:rsidRPr="00142ECD">
        <w:rPr>
          <w:rFonts w:ascii="Times New Roman" w:hAnsi="Times New Roman" w:cs="Times New Roman"/>
          <w:sz w:val="24"/>
          <w:szCs w:val="24"/>
          <w:lang w:eastAsia="fr-FR"/>
        </w:rPr>
        <w:t xml:space="preserve">. </w:t>
      </w:r>
    </w:p>
    <w:p w14:paraId="33F94A1D" w14:textId="6D873157" w:rsidR="005A6D2E" w:rsidRDefault="00301F1E" w:rsidP="007C1BB6">
      <w:pPr>
        <w:pStyle w:val="Paragraphedeliste"/>
        <w:numPr>
          <w:ilvl w:val="0"/>
          <w:numId w:val="45"/>
        </w:numPr>
        <w:spacing w:after="0" w:line="276" w:lineRule="auto"/>
        <w:jc w:val="both"/>
        <w:rPr>
          <w:rFonts w:ascii="Times New Roman" w:hAnsi="Times New Roman" w:cs="Times New Roman"/>
          <w:sz w:val="24"/>
          <w:szCs w:val="24"/>
          <w:lang w:eastAsia="fr-FR"/>
        </w:rPr>
      </w:pPr>
      <w:r w:rsidRPr="00B03079">
        <w:rPr>
          <w:rFonts w:ascii="Times New Roman" w:hAnsi="Times New Roman" w:cs="Times New Roman"/>
          <w:b/>
          <w:bCs/>
          <w:i/>
          <w:iCs/>
          <w:sz w:val="24"/>
          <w:szCs w:val="24"/>
          <w:lang w:eastAsia="fr-FR"/>
        </w:rPr>
        <w:t>Phase de finition</w:t>
      </w:r>
      <w:r w:rsidRPr="00142ECD">
        <w:rPr>
          <w:rFonts w:ascii="Times New Roman" w:hAnsi="Times New Roman" w:cs="Times New Roman"/>
          <w:sz w:val="24"/>
          <w:szCs w:val="24"/>
          <w:lang w:eastAsia="fr-FR"/>
        </w:rPr>
        <w:t xml:space="preserve"> : </w:t>
      </w:r>
      <w:r w:rsidR="00D32121" w:rsidRPr="00142ECD">
        <w:rPr>
          <w:rFonts w:ascii="Times New Roman" w:hAnsi="Times New Roman" w:cs="Times New Roman"/>
          <w:sz w:val="24"/>
          <w:szCs w:val="24"/>
          <w:lang w:eastAsia="fr-FR"/>
        </w:rPr>
        <w:t>i</w:t>
      </w:r>
      <w:r w:rsidR="00D32121">
        <w:rPr>
          <w:rFonts w:ascii="Times New Roman" w:hAnsi="Times New Roman" w:cs="Times New Roman"/>
          <w:sz w:val="24"/>
          <w:szCs w:val="24"/>
          <w:lang w:eastAsia="fr-FR"/>
        </w:rPr>
        <w:t xml:space="preserve">l s’agit de donner le taux de </w:t>
      </w:r>
      <w:r w:rsidR="00142ECD" w:rsidRPr="00142ECD">
        <w:rPr>
          <w:rFonts w:ascii="Times New Roman" w:hAnsi="Times New Roman" w:cs="Times New Roman"/>
          <w:sz w:val="24"/>
          <w:szCs w:val="24"/>
          <w:lang w:eastAsia="fr-FR"/>
        </w:rPr>
        <w:t xml:space="preserve">satisfaction des employeurs par rapport </w:t>
      </w:r>
      <w:r w:rsidR="00A86422">
        <w:rPr>
          <w:rFonts w:ascii="Times New Roman" w:hAnsi="Times New Roman" w:cs="Times New Roman"/>
          <w:sz w:val="24"/>
          <w:szCs w:val="24"/>
          <w:lang w:eastAsia="fr-FR"/>
        </w:rPr>
        <w:t xml:space="preserve">aux </w:t>
      </w:r>
      <w:r w:rsidR="00142ECD" w:rsidRPr="00142ECD">
        <w:rPr>
          <w:rFonts w:ascii="Times New Roman" w:hAnsi="Times New Roman" w:cs="Times New Roman"/>
          <w:sz w:val="24"/>
          <w:szCs w:val="24"/>
          <w:lang w:eastAsia="fr-FR"/>
        </w:rPr>
        <w:t>travaux</w:t>
      </w:r>
      <w:r w:rsidR="00D32121">
        <w:rPr>
          <w:rFonts w:ascii="Times New Roman" w:hAnsi="Times New Roman" w:cs="Times New Roman"/>
          <w:sz w:val="24"/>
          <w:szCs w:val="24"/>
          <w:lang w:eastAsia="fr-FR"/>
        </w:rPr>
        <w:t xml:space="preserve"> de finition</w:t>
      </w:r>
      <w:r w:rsidR="00142ECD" w:rsidRPr="00142ECD">
        <w:rPr>
          <w:rFonts w:ascii="Times New Roman" w:hAnsi="Times New Roman" w:cs="Times New Roman"/>
          <w:sz w:val="24"/>
          <w:szCs w:val="24"/>
          <w:lang w:eastAsia="fr-FR"/>
        </w:rPr>
        <w:t>.</w:t>
      </w:r>
    </w:p>
    <w:p w14:paraId="7FE0139E" w14:textId="686A8D97" w:rsidR="00301F1E" w:rsidRPr="005A6D2E" w:rsidRDefault="005A6D2E" w:rsidP="005A6D2E">
      <w:pPr>
        <w:spacing w:before="100" w:after="200" w:line="276" w:lineRule="auto"/>
        <w:rPr>
          <w:rFonts w:ascii="Times New Roman" w:hAnsi="Times New Roman" w:cs="Times New Roman"/>
          <w:sz w:val="24"/>
          <w:szCs w:val="24"/>
          <w:lang w:eastAsia="fr-FR"/>
        </w:rPr>
      </w:pPr>
      <w:r>
        <w:rPr>
          <w:rFonts w:ascii="Times New Roman" w:hAnsi="Times New Roman" w:cs="Times New Roman"/>
          <w:sz w:val="24"/>
          <w:szCs w:val="24"/>
          <w:lang w:eastAsia="fr-FR"/>
        </w:rPr>
        <w:br w:type="page"/>
      </w:r>
    </w:p>
    <w:p w14:paraId="16175164" w14:textId="7B4B3E8F" w:rsidR="00355948" w:rsidRPr="00B36202" w:rsidRDefault="007A3F1D" w:rsidP="00B36202">
      <w:pPr>
        <w:pStyle w:val="Lgende"/>
        <w:keepNext/>
        <w:spacing w:line="276" w:lineRule="auto"/>
        <w:jc w:val="both"/>
        <w:rPr>
          <w:rFonts w:ascii="Times New Roman" w:hAnsi="Times New Roman" w:cs="Times New Roman"/>
          <w:b w:val="0"/>
          <w:i/>
          <w:iCs/>
          <w:color w:val="auto"/>
          <w:sz w:val="22"/>
          <w:szCs w:val="14"/>
        </w:rPr>
      </w:pPr>
      <w:bookmarkStart w:id="105" w:name="_Toc52875033"/>
      <w:r w:rsidRPr="00B36202">
        <w:rPr>
          <w:rFonts w:ascii="Times New Roman" w:hAnsi="Times New Roman" w:cs="Times New Roman"/>
          <w:b w:val="0"/>
          <w:i/>
          <w:iCs/>
          <w:color w:val="auto"/>
          <w:sz w:val="22"/>
          <w:szCs w:val="14"/>
        </w:rPr>
        <w:lastRenderedPageBreak/>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28</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Satisfaction des employeurs par rapport au savoir-faire de l’employé</w:t>
      </w:r>
      <w:bookmarkEnd w:id="105"/>
    </w:p>
    <w:p w14:paraId="34BDE4F8" w14:textId="2010FB36" w:rsidR="00355948" w:rsidRPr="00327247" w:rsidRDefault="001D29D9" w:rsidP="00B06070">
      <w:pPr>
        <w:spacing w:after="0" w:line="276" w:lineRule="auto"/>
        <w:rPr>
          <w:rFonts w:ascii="Times New Roman" w:hAnsi="Times New Roman" w:cs="Times New Roman"/>
          <w:bCs/>
          <w:sz w:val="20"/>
          <w:szCs w:val="12"/>
        </w:rPr>
      </w:pPr>
      <w:r>
        <w:rPr>
          <w:rFonts w:ascii="Times New Roman" w:hAnsi="Times New Roman" w:cs="Times New Roman"/>
          <w:noProof/>
          <w:lang w:eastAsia="fr-FR"/>
          <w14:cntxtAlts/>
        </w:rPr>
        <mc:AlternateContent>
          <mc:Choice Requires="wps">
            <w:drawing>
              <wp:anchor distT="0" distB="0" distL="114300" distR="114300" simplePos="0" relativeHeight="251669504" behindDoc="0" locked="0" layoutInCell="1" allowOverlap="1" wp14:anchorId="1CA310AE" wp14:editId="47F153C2">
                <wp:simplePos x="0" y="0"/>
                <wp:positionH relativeFrom="margin">
                  <wp:align>right</wp:align>
                </wp:positionH>
                <wp:positionV relativeFrom="paragraph">
                  <wp:posOffset>1323340</wp:posOffset>
                </wp:positionV>
                <wp:extent cx="414068" cy="1137920"/>
                <wp:effectExtent l="0" t="0" r="24130" b="24130"/>
                <wp:wrapNone/>
                <wp:docPr id="34" name="Zone de texte 34"/>
                <wp:cNvGraphicFramePr/>
                <a:graphic xmlns:a="http://schemas.openxmlformats.org/drawingml/2006/main">
                  <a:graphicData uri="http://schemas.microsoft.com/office/word/2010/wordprocessingShape">
                    <wps:wsp>
                      <wps:cNvSpPr txBox="1"/>
                      <wps:spPr>
                        <a:xfrm>
                          <a:off x="0" y="0"/>
                          <a:ext cx="414068" cy="11379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AACA7C3" w14:textId="543929DD" w:rsidR="00872D77" w:rsidRPr="00A6279A" w:rsidRDefault="00872D77" w:rsidP="001D29D9">
                            <w:pPr>
                              <w:jc w:val="center"/>
                              <w:rPr>
                                <w:rFonts w:ascii="Times New Roman" w:hAnsi="Times New Roman" w:cs="Times New Roman"/>
                                <w:b/>
                                <w:bCs/>
                                <w:sz w:val="24"/>
                                <w:szCs w:val="24"/>
                              </w:rPr>
                            </w:pPr>
                            <w:r w:rsidRPr="00A6279A">
                              <w:rPr>
                                <w:rFonts w:ascii="Times New Roman" w:hAnsi="Times New Roman" w:cs="Times New Roman"/>
                                <w:b/>
                                <w:bCs/>
                                <w:sz w:val="24"/>
                                <w:szCs w:val="24"/>
                              </w:rPr>
                              <w:t>Réalisation</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A310AE" id="_x0000_t202" coordsize="21600,21600" o:spt="202" path="m,l,21600r21600,l21600,xe">
                <v:stroke joinstyle="miter"/>
                <v:path gradientshapeok="t" o:connecttype="rect"/>
              </v:shapetype>
              <v:shape id="Zone de texte 34" o:spid="_x0000_s1026" type="#_x0000_t202" style="position:absolute;margin-left:-18.6pt;margin-top:104.2pt;width:32.6pt;height:89.6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" fillcolor="white [3201]" strokeweight=".5pt">
                <v:textbox style="layout-flow:vertical;mso-layout-flow-alt:bottom-to-top">
                  <w:txbxContent>
                    <w:p w14:paraId="0AACA7C3" w14:textId="543929DD" w:rsidR="00872D77" w:rsidRPr="00A6279A" w:rsidRDefault="00872D77" w:rsidP="001D29D9">
                      <w:pPr>
                        <w:jc w:val="center"/>
                        <w:rPr>
                          <w:rFonts w:ascii="Times New Roman" w:hAnsi="Times New Roman" w:cs="Times New Roman"/>
                          <w:b/>
                          <w:bCs/>
                          <w:sz w:val="24"/>
                          <w:szCs w:val="24"/>
                        </w:rPr>
                      </w:pPr>
                      <w:r w:rsidRPr="00A6279A">
                        <w:rPr>
                          <w:rFonts w:ascii="Times New Roman" w:hAnsi="Times New Roman" w:cs="Times New Roman"/>
                          <w:b/>
                          <w:bCs/>
                          <w:sz w:val="24"/>
                          <w:szCs w:val="24"/>
                        </w:rPr>
                        <w:t>Réalisation</w:t>
                      </w:r>
                    </w:p>
                  </w:txbxContent>
                </v:textbox>
                <w10:wrap anchorx="margin"/>
              </v:shape>
            </w:pict>
          </mc:Fallback>
        </mc:AlternateContent>
      </w:r>
      <w:r>
        <w:rPr>
          <w:noProof/>
          <w:lang w:eastAsia="fr-FR"/>
          <w14:cntxtAlts/>
        </w:rPr>
        <mc:AlternateContent>
          <mc:Choice Requires="wps">
            <w:drawing>
              <wp:anchor distT="0" distB="0" distL="114300" distR="114300" simplePos="0" relativeHeight="251661312" behindDoc="0" locked="0" layoutInCell="1" allowOverlap="1" wp14:anchorId="20501D6A" wp14:editId="19EAB1D9">
                <wp:simplePos x="0" y="0"/>
                <wp:positionH relativeFrom="margin">
                  <wp:align>right</wp:align>
                </wp:positionH>
                <wp:positionV relativeFrom="paragraph">
                  <wp:posOffset>1203960</wp:posOffset>
                </wp:positionV>
                <wp:extent cx="6539023" cy="42531"/>
                <wp:effectExtent l="0" t="0" r="33655" b="34290"/>
                <wp:wrapNone/>
                <wp:docPr id="27" name="Straight Connector 1"/>
                <wp:cNvGraphicFramePr/>
                <a:graphic xmlns:a="http://schemas.openxmlformats.org/drawingml/2006/main">
                  <a:graphicData uri="http://schemas.microsoft.com/office/word/2010/wordprocessingShape">
                    <wps:wsp>
                      <wps:cNvCnPr/>
                      <wps:spPr>
                        <a:xfrm>
                          <a:off x="0" y="0"/>
                          <a:ext cx="6539023" cy="42531"/>
                        </a:xfrm>
                        <a:prstGeom prst="line">
                          <a:avLst/>
                        </a:prstGeom>
                        <a:ln w="15875">
                          <a:solidFill>
                            <a:srgbClr val="FF0000"/>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cx="http://schemas.microsoft.com/office/drawing/2014/chartex">
            <w:pict>
              <v:line w14:anchorId="26CDB6E4" id="Straight Connector 1" o:spid="_x0000_s1026" style="position:absolute;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63.7pt,94.8pt" to="978.6pt,9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" strokecolor="red" strokeweight="1.25pt">
                <v:stroke dashstyle="3 1" joinstyle="miter"/>
                <w10:wrap anchorx="margin"/>
              </v:line>
            </w:pict>
          </mc:Fallback>
        </mc:AlternateContent>
      </w:r>
      <w:r w:rsidR="00A86422">
        <w:rPr>
          <w:rFonts w:ascii="Times New Roman" w:eastAsia="Times New Roman" w:hAnsi="Times New Roman" w:cs="Times New Roman"/>
          <w:b/>
          <w:noProof/>
          <w:sz w:val="28"/>
          <w:szCs w:val="28"/>
          <w:lang w:eastAsia="fr-FR"/>
          <w14:cntxtAlts/>
        </w:rPr>
        <mc:AlternateContent>
          <mc:Choice Requires="wps">
            <w:drawing>
              <wp:anchor distT="0" distB="0" distL="114300" distR="114300" simplePos="0" relativeHeight="251670528" behindDoc="0" locked="0" layoutInCell="1" allowOverlap="1" wp14:anchorId="5326D584" wp14:editId="4D32C4F3">
                <wp:simplePos x="0" y="0"/>
                <wp:positionH relativeFrom="margin">
                  <wp:posOffset>6139180</wp:posOffset>
                </wp:positionH>
                <wp:positionV relativeFrom="paragraph">
                  <wp:posOffset>2640330</wp:posOffset>
                </wp:positionV>
                <wp:extent cx="388620" cy="629728"/>
                <wp:effectExtent l="0" t="0" r="11430" b="18415"/>
                <wp:wrapNone/>
                <wp:docPr id="35" name="Zone de texte 35"/>
                <wp:cNvGraphicFramePr/>
                <a:graphic xmlns:a="http://schemas.openxmlformats.org/drawingml/2006/main">
                  <a:graphicData uri="http://schemas.microsoft.com/office/word/2010/wordprocessingShape">
                    <wps:wsp>
                      <wps:cNvSpPr txBox="1"/>
                      <wps:spPr>
                        <a:xfrm>
                          <a:off x="0" y="0"/>
                          <a:ext cx="388620" cy="62972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0C6FDF" w14:textId="4114FDAD" w:rsidR="00872D77" w:rsidRPr="00A6279A" w:rsidRDefault="00872D77">
                            <w:pPr>
                              <w:rPr>
                                <w:rFonts w:ascii="Times New Roman" w:hAnsi="Times New Roman" w:cs="Times New Roman"/>
                                <w:b/>
                                <w:bCs/>
                                <w:sz w:val="24"/>
                                <w:szCs w:val="24"/>
                              </w:rPr>
                            </w:pPr>
                            <w:r w:rsidRPr="00A6279A">
                              <w:rPr>
                                <w:rFonts w:ascii="Times New Roman" w:hAnsi="Times New Roman" w:cs="Times New Roman"/>
                                <w:b/>
                                <w:bCs/>
                                <w:sz w:val="24"/>
                                <w:szCs w:val="24"/>
                              </w:rPr>
                              <w:t>Finition</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6D584" id="Zone de texte 35" o:spid="_x0000_s1027" type="#_x0000_t202" style="position:absolute;margin-left:483.4pt;margin-top:207.9pt;width:30.6pt;height:49.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" fillcolor="white [3201]" strokeweight=".5pt">
                <v:textbox style="layout-flow:vertical;mso-layout-flow-alt:bottom-to-top">
                  <w:txbxContent>
                    <w:p w14:paraId="470C6FDF" w14:textId="4114FDAD" w:rsidR="00872D77" w:rsidRPr="00A6279A" w:rsidRDefault="00872D77">
                      <w:pPr>
                        <w:rPr>
                          <w:rFonts w:ascii="Times New Roman" w:hAnsi="Times New Roman" w:cs="Times New Roman"/>
                          <w:b/>
                          <w:bCs/>
                          <w:sz w:val="24"/>
                          <w:szCs w:val="24"/>
                        </w:rPr>
                      </w:pPr>
                      <w:r w:rsidRPr="00A6279A">
                        <w:rPr>
                          <w:rFonts w:ascii="Times New Roman" w:hAnsi="Times New Roman" w:cs="Times New Roman"/>
                          <w:b/>
                          <w:bCs/>
                          <w:sz w:val="24"/>
                          <w:szCs w:val="24"/>
                        </w:rPr>
                        <w:t>Finition</w:t>
                      </w:r>
                    </w:p>
                  </w:txbxContent>
                </v:textbox>
                <w10:wrap anchorx="margin"/>
              </v:shape>
            </w:pict>
          </mc:Fallback>
        </mc:AlternateContent>
      </w:r>
      <w:r w:rsidR="00A86422">
        <w:rPr>
          <w:noProof/>
          <w:lang w:eastAsia="fr-FR"/>
          <w14:cntxtAlts/>
        </w:rPr>
        <mc:AlternateContent>
          <mc:Choice Requires="wps">
            <w:drawing>
              <wp:anchor distT="0" distB="0" distL="114300" distR="114300" simplePos="0" relativeHeight="251663360" behindDoc="0" locked="0" layoutInCell="1" allowOverlap="1" wp14:anchorId="7A01BB95" wp14:editId="0D9EAD1A">
                <wp:simplePos x="0" y="0"/>
                <wp:positionH relativeFrom="margin">
                  <wp:align>left</wp:align>
                </wp:positionH>
                <wp:positionV relativeFrom="paragraph">
                  <wp:posOffset>2569845</wp:posOffset>
                </wp:positionV>
                <wp:extent cx="6549213" cy="10632"/>
                <wp:effectExtent l="0" t="0" r="23495" b="27940"/>
                <wp:wrapNone/>
                <wp:docPr id="28" name="Straight Connector 1"/>
                <wp:cNvGraphicFramePr/>
                <a:graphic xmlns:a="http://schemas.openxmlformats.org/drawingml/2006/main">
                  <a:graphicData uri="http://schemas.microsoft.com/office/word/2010/wordprocessingShape">
                    <wps:wsp>
                      <wps:cNvCnPr/>
                      <wps:spPr>
                        <a:xfrm>
                          <a:off x="0" y="0"/>
                          <a:ext cx="6549213" cy="10632"/>
                        </a:xfrm>
                        <a:prstGeom prst="line">
                          <a:avLst/>
                        </a:prstGeom>
                        <a:ln w="15875">
                          <a:solidFill>
                            <a:srgbClr val="FF0000"/>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cx="http://schemas.microsoft.com/office/drawing/2014/chartex">
            <w:pict>
              <v:line w14:anchorId="18679458" id="Straight Connector 1" o:spid="_x0000_s1026" style="position:absolute;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02.35pt" to="515.7pt,2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" strokecolor="red" strokeweight="1.25pt">
                <v:stroke dashstyle="3 1" joinstyle="miter"/>
                <w10:wrap anchorx="margin"/>
              </v:line>
            </w:pict>
          </mc:Fallback>
        </mc:AlternateContent>
      </w:r>
      <w:r w:rsidR="005A31EF">
        <w:rPr>
          <w:rFonts w:ascii="Times New Roman" w:hAnsi="Times New Roman" w:cs="Times New Roman"/>
          <w:noProof/>
          <w:lang w:eastAsia="fr-FR"/>
          <w14:cntxtAlts/>
        </w:rPr>
        <mc:AlternateContent>
          <mc:Choice Requires="wps">
            <w:drawing>
              <wp:anchor distT="0" distB="0" distL="114300" distR="114300" simplePos="0" relativeHeight="251667456" behindDoc="0" locked="0" layoutInCell="1" allowOverlap="1" wp14:anchorId="15F953AB" wp14:editId="6E36E7CB">
                <wp:simplePos x="0" y="0"/>
                <wp:positionH relativeFrom="margin">
                  <wp:posOffset>6173817</wp:posOffset>
                </wp:positionH>
                <wp:positionV relativeFrom="paragraph">
                  <wp:posOffset>11455</wp:posOffset>
                </wp:positionV>
                <wp:extent cx="411480" cy="1086928"/>
                <wp:effectExtent l="0" t="0" r="26670" b="18415"/>
                <wp:wrapNone/>
                <wp:docPr id="31" name="Zone de texte 31"/>
                <wp:cNvGraphicFramePr/>
                <a:graphic xmlns:a="http://schemas.openxmlformats.org/drawingml/2006/main">
                  <a:graphicData uri="http://schemas.microsoft.com/office/word/2010/wordprocessingShape">
                    <wps:wsp>
                      <wps:cNvSpPr txBox="1"/>
                      <wps:spPr>
                        <a:xfrm>
                          <a:off x="0" y="0"/>
                          <a:ext cx="411480" cy="108692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11AA150" w14:textId="6E3F9060" w:rsidR="00872D77" w:rsidRPr="00355948" w:rsidRDefault="00872D77">
                            <w:pPr>
                              <w:rPr>
                                <w:rFonts w:ascii="Times New Roman" w:hAnsi="Times New Roman" w:cs="Times New Roman"/>
                                <w:b/>
                                <w:bCs/>
                                <w:sz w:val="28"/>
                                <w:szCs w:val="28"/>
                              </w:rPr>
                            </w:pPr>
                            <w:r w:rsidRPr="00A6279A">
                              <w:rPr>
                                <w:rFonts w:ascii="Times New Roman" w:hAnsi="Times New Roman" w:cs="Times New Roman"/>
                                <w:b/>
                                <w:bCs/>
                                <w:sz w:val="24"/>
                                <w:szCs w:val="24"/>
                              </w:rPr>
                              <w:t>Préparation</w:t>
                            </w:r>
                            <w:r w:rsidRPr="00355948">
                              <w:rPr>
                                <w:rFonts w:ascii="Times New Roman" w:hAnsi="Times New Roman" w:cs="Times New Roman"/>
                                <w:b/>
                                <w:bCs/>
                                <w:sz w:val="28"/>
                                <w:szCs w:val="28"/>
                              </w:rPr>
                              <w:t xml:space="preserve">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F953AB" id="Zone de texte 31" o:spid="_x0000_s1028" type="#_x0000_t202" style="position:absolute;margin-left:486.15pt;margin-top:.9pt;width:32.4pt;height:8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" fillcolor="white [3201]" strokeweight=".5pt">
                <v:textbox style="layout-flow:vertical;mso-layout-flow-alt:bottom-to-top">
                  <w:txbxContent>
                    <w:p w14:paraId="111AA150" w14:textId="6E3F9060" w:rsidR="00872D77" w:rsidRPr="00355948" w:rsidRDefault="00872D77">
                      <w:pPr>
                        <w:rPr>
                          <w:rFonts w:ascii="Times New Roman" w:hAnsi="Times New Roman" w:cs="Times New Roman"/>
                          <w:b/>
                          <w:bCs/>
                          <w:sz w:val="28"/>
                          <w:szCs w:val="28"/>
                        </w:rPr>
                      </w:pPr>
                      <w:r w:rsidRPr="00A6279A">
                        <w:rPr>
                          <w:rFonts w:ascii="Times New Roman" w:hAnsi="Times New Roman" w:cs="Times New Roman"/>
                          <w:b/>
                          <w:bCs/>
                          <w:sz w:val="24"/>
                          <w:szCs w:val="24"/>
                        </w:rPr>
                        <w:t>Préparation</w:t>
                      </w:r>
                      <w:r w:rsidRPr="00355948">
                        <w:rPr>
                          <w:rFonts w:ascii="Times New Roman" w:hAnsi="Times New Roman" w:cs="Times New Roman"/>
                          <w:b/>
                          <w:bCs/>
                          <w:sz w:val="28"/>
                          <w:szCs w:val="28"/>
                        </w:rPr>
                        <w:t xml:space="preserve"> </w:t>
                      </w:r>
                    </w:p>
                  </w:txbxContent>
                </v:textbox>
                <w10:wrap anchorx="margin"/>
              </v:shape>
            </w:pict>
          </mc:Fallback>
        </mc:AlternateContent>
      </w:r>
      <w:r w:rsidR="00355948">
        <w:rPr>
          <w:noProof/>
          <w:lang w:eastAsia="fr-FR"/>
          <w14:cntxtAlts/>
        </w:rPr>
        <w:drawing>
          <wp:inline distT="0" distB="0" distL="0" distR="0" wp14:anchorId="142BEE07" wp14:editId="4E764CED">
            <wp:extent cx="6588125" cy="3274695"/>
            <wp:effectExtent l="0" t="0" r="3175" b="1905"/>
            <wp:docPr id="42" name="Graphique 42">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00000000-0008-0000-02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21022AEF" w14:textId="1BA17315" w:rsidR="00912EC0" w:rsidRDefault="00912EC0" w:rsidP="00B06070">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3B4DBDAB" w14:textId="079E142E" w:rsidR="00052693" w:rsidRPr="00880370" w:rsidRDefault="00822FC8" w:rsidP="00880370">
      <w:pPr>
        <w:spacing w:after="240" w:line="276" w:lineRule="auto"/>
        <w:jc w:val="both"/>
        <w:rPr>
          <w:rFonts w:ascii="Times New Roman" w:hAnsi="Times New Roman" w:cs="Times New Roman"/>
          <w:sz w:val="24"/>
          <w:szCs w:val="24"/>
        </w:rPr>
      </w:pPr>
      <w:r>
        <w:rPr>
          <w:rFonts w:ascii="Times New Roman" w:hAnsi="Times New Roman" w:cs="Times New Roman"/>
          <w:sz w:val="24"/>
          <w:szCs w:val="24"/>
        </w:rPr>
        <w:t xml:space="preserve">Dans chaque phase, une </w:t>
      </w:r>
      <w:r w:rsidR="005D6E3C">
        <w:rPr>
          <w:rFonts w:ascii="Times New Roman" w:hAnsi="Times New Roman" w:cs="Times New Roman"/>
          <w:sz w:val="24"/>
          <w:szCs w:val="24"/>
        </w:rPr>
        <w:t>compétence</w:t>
      </w:r>
      <w:r>
        <w:rPr>
          <w:rFonts w:ascii="Times New Roman" w:hAnsi="Times New Roman" w:cs="Times New Roman"/>
          <w:sz w:val="24"/>
          <w:szCs w:val="24"/>
        </w:rPr>
        <w:t xml:space="preserve"> sort du lot </w:t>
      </w:r>
      <w:r w:rsidR="005D6E3C">
        <w:rPr>
          <w:rFonts w:ascii="Times New Roman" w:hAnsi="Times New Roman" w:cs="Times New Roman"/>
          <w:sz w:val="24"/>
          <w:szCs w:val="24"/>
        </w:rPr>
        <w:t xml:space="preserve">et </w:t>
      </w:r>
      <w:r w:rsidR="005D6E3C" w:rsidRPr="00880370">
        <w:rPr>
          <w:rFonts w:ascii="Times New Roman" w:hAnsi="Times New Roman" w:cs="Times New Roman"/>
          <w:sz w:val="24"/>
          <w:szCs w:val="24"/>
        </w:rPr>
        <w:t>quelle que soit la phase</w:t>
      </w:r>
      <w:r w:rsidR="005D6E3C">
        <w:rPr>
          <w:rFonts w:ascii="Times New Roman" w:hAnsi="Times New Roman" w:cs="Times New Roman"/>
          <w:sz w:val="24"/>
          <w:szCs w:val="24"/>
        </w:rPr>
        <w:t xml:space="preserve">, </w:t>
      </w:r>
      <w:r w:rsidR="00D32121" w:rsidRPr="00880370">
        <w:rPr>
          <w:rFonts w:ascii="Times New Roman" w:hAnsi="Times New Roman" w:cs="Times New Roman"/>
          <w:sz w:val="24"/>
          <w:szCs w:val="24"/>
        </w:rPr>
        <w:t>au moins 70% des employeurs sont satisfaits</w:t>
      </w:r>
      <w:r w:rsidR="005D6E3C">
        <w:rPr>
          <w:rFonts w:ascii="Times New Roman" w:hAnsi="Times New Roman" w:cs="Times New Roman"/>
          <w:sz w:val="24"/>
          <w:szCs w:val="24"/>
        </w:rPr>
        <w:t xml:space="preserve"> </w:t>
      </w:r>
      <w:r w:rsidR="00052693" w:rsidRPr="00880370">
        <w:rPr>
          <w:rFonts w:ascii="Times New Roman" w:hAnsi="Times New Roman" w:cs="Times New Roman"/>
          <w:sz w:val="24"/>
          <w:szCs w:val="24"/>
        </w:rPr>
        <w:t>des employés :</w:t>
      </w:r>
    </w:p>
    <w:p w14:paraId="30722ECD" w14:textId="2E3FB0EB" w:rsidR="00052693" w:rsidRPr="00880370" w:rsidRDefault="00052693" w:rsidP="00880370">
      <w:pPr>
        <w:numPr>
          <w:ilvl w:val="0"/>
          <w:numId w:val="31"/>
        </w:numPr>
        <w:spacing w:after="240" w:line="276" w:lineRule="auto"/>
        <w:jc w:val="both"/>
        <w:rPr>
          <w:rFonts w:ascii="Times New Roman" w:hAnsi="Times New Roman" w:cs="Times New Roman"/>
          <w:sz w:val="24"/>
          <w:szCs w:val="24"/>
        </w:rPr>
      </w:pPr>
      <w:r w:rsidRPr="00880370">
        <w:rPr>
          <w:rFonts w:ascii="Times New Roman" w:hAnsi="Times New Roman" w:cs="Times New Roman"/>
          <w:b/>
          <w:i/>
          <w:sz w:val="24"/>
          <w:szCs w:val="24"/>
        </w:rPr>
        <w:t>phase de préparation </w:t>
      </w:r>
      <w:r w:rsidR="001A44E6" w:rsidRPr="00880370">
        <w:rPr>
          <w:rFonts w:ascii="Times New Roman" w:hAnsi="Times New Roman" w:cs="Times New Roman"/>
          <w:b/>
          <w:i/>
          <w:sz w:val="24"/>
          <w:szCs w:val="24"/>
        </w:rPr>
        <w:t>:</w:t>
      </w:r>
      <w:r w:rsidR="001A44E6" w:rsidRPr="00880370">
        <w:rPr>
          <w:rFonts w:ascii="Times New Roman" w:hAnsi="Times New Roman" w:cs="Times New Roman"/>
          <w:sz w:val="24"/>
          <w:szCs w:val="24"/>
        </w:rPr>
        <w:t xml:space="preserve"> pour</w:t>
      </w:r>
      <w:r w:rsidRPr="00880370">
        <w:rPr>
          <w:rFonts w:ascii="Times New Roman" w:hAnsi="Times New Roman" w:cs="Times New Roman"/>
          <w:sz w:val="24"/>
          <w:szCs w:val="24"/>
        </w:rPr>
        <w:t xml:space="preserve"> les trois com</w:t>
      </w:r>
      <w:r w:rsidR="001A44E6" w:rsidRPr="00880370">
        <w:rPr>
          <w:rFonts w:ascii="Times New Roman" w:hAnsi="Times New Roman" w:cs="Times New Roman"/>
          <w:sz w:val="24"/>
          <w:szCs w:val="24"/>
        </w:rPr>
        <w:t xml:space="preserve">pétences, 73% des employeurs sont satisfaits de la compétence « Maitriser la planification d’un travail » de leurs employés. </w:t>
      </w:r>
      <w:r w:rsidRPr="00880370">
        <w:rPr>
          <w:rFonts w:ascii="Times New Roman" w:hAnsi="Times New Roman" w:cs="Times New Roman"/>
          <w:sz w:val="24"/>
          <w:szCs w:val="24"/>
        </w:rPr>
        <w:t>Cependant, les employeurs ont montré une plus grande satisfaction pour la compétence des</w:t>
      </w:r>
      <w:r w:rsidR="001A44E6" w:rsidRPr="00880370">
        <w:rPr>
          <w:rFonts w:ascii="Times New Roman" w:hAnsi="Times New Roman" w:cs="Times New Roman"/>
          <w:sz w:val="24"/>
          <w:szCs w:val="24"/>
        </w:rPr>
        <w:t xml:space="preserve"> employés à mettre à place une activité</w:t>
      </w:r>
      <w:r w:rsidRPr="00880370">
        <w:rPr>
          <w:rFonts w:ascii="Times New Roman" w:hAnsi="Times New Roman" w:cs="Times New Roman"/>
          <w:sz w:val="24"/>
          <w:szCs w:val="24"/>
        </w:rPr>
        <w:t>, avec un taux d</w:t>
      </w:r>
      <w:r w:rsidR="001A44E6" w:rsidRPr="00880370">
        <w:rPr>
          <w:rFonts w:ascii="Times New Roman" w:hAnsi="Times New Roman" w:cs="Times New Roman"/>
          <w:sz w:val="24"/>
          <w:szCs w:val="24"/>
        </w:rPr>
        <w:t>e 78</w:t>
      </w:r>
      <w:r w:rsidRPr="00880370">
        <w:rPr>
          <w:rFonts w:ascii="Times New Roman" w:hAnsi="Times New Roman" w:cs="Times New Roman"/>
          <w:sz w:val="24"/>
          <w:szCs w:val="24"/>
        </w:rPr>
        <w:t>%. Le plus faible taux de satisfaction pour cette phase concerne la compétence des sort</w:t>
      </w:r>
      <w:r w:rsidR="001A44E6" w:rsidRPr="00880370">
        <w:rPr>
          <w:rFonts w:ascii="Times New Roman" w:hAnsi="Times New Roman" w:cs="Times New Roman"/>
          <w:sz w:val="24"/>
          <w:szCs w:val="24"/>
        </w:rPr>
        <w:t>ants en diagnostic</w:t>
      </w:r>
      <w:r w:rsidRPr="00880370">
        <w:rPr>
          <w:rFonts w:ascii="Times New Roman" w:hAnsi="Times New Roman" w:cs="Times New Roman"/>
          <w:sz w:val="24"/>
          <w:szCs w:val="24"/>
        </w:rPr>
        <w:t>, avec</w:t>
      </w:r>
      <w:r w:rsidR="001A44E6" w:rsidRPr="00880370">
        <w:rPr>
          <w:rFonts w:ascii="Times New Roman" w:hAnsi="Times New Roman" w:cs="Times New Roman"/>
          <w:sz w:val="24"/>
          <w:szCs w:val="24"/>
        </w:rPr>
        <w:t xml:space="preserve"> un taux de 71</w:t>
      </w:r>
      <w:r w:rsidR="00A45854" w:rsidRPr="00880370">
        <w:rPr>
          <w:rFonts w:ascii="Times New Roman" w:hAnsi="Times New Roman" w:cs="Times New Roman"/>
          <w:sz w:val="24"/>
          <w:szCs w:val="24"/>
        </w:rPr>
        <w:t>% ;</w:t>
      </w:r>
    </w:p>
    <w:p w14:paraId="0CD41BDD" w14:textId="5F2CE29C" w:rsidR="00A45854" w:rsidRPr="00880370" w:rsidRDefault="00052693" w:rsidP="00880370">
      <w:pPr>
        <w:numPr>
          <w:ilvl w:val="0"/>
          <w:numId w:val="31"/>
        </w:numPr>
        <w:spacing w:after="240" w:line="276" w:lineRule="auto"/>
        <w:jc w:val="both"/>
        <w:rPr>
          <w:rFonts w:ascii="Times New Roman" w:hAnsi="Times New Roman" w:cs="Times New Roman"/>
          <w:sz w:val="24"/>
          <w:szCs w:val="24"/>
        </w:rPr>
      </w:pPr>
      <w:r w:rsidRPr="00880370">
        <w:rPr>
          <w:rFonts w:ascii="Times New Roman" w:hAnsi="Times New Roman" w:cs="Times New Roman"/>
          <w:b/>
          <w:i/>
          <w:sz w:val="24"/>
          <w:szCs w:val="24"/>
        </w:rPr>
        <w:t>phase de réalisation :</w:t>
      </w:r>
      <w:r w:rsidRPr="00880370">
        <w:rPr>
          <w:rFonts w:ascii="Times New Roman" w:hAnsi="Times New Roman" w:cs="Times New Roman"/>
          <w:sz w:val="24"/>
          <w:szCs w:val="24"/>
        </w:rPr>
        <w:t xml:space="preserve"> les employeurs affichent une plus grande satisfaction pour l</w:t>
      </w:r>
      <w:r w:rsidR="00A45854" w:rsidRPr="00880370">
        <w:rPr>
          <w:rFonts w:ascii="Times New Roman" w:hAnsi="Times New Roman" w:cs="Times New Roman"/>
          <w:sz w:val="24"/>
          <w:szCs w:val="24"/>
        </w:rPr>
        <w:t>a réalisation</w:t>
      </w:r>
      <w:r w:rsidRPr="00880370">
        <w:rPr>
          <w:rFonts w:ascii="Times New Roman" w:hAnsi="Times New Roman" w:cs="Times New Roman"/>
          <w:sz w:val="24"/>
          <w:szCs w:val="24"/>
        </w:rPr>
        <w:t xml:space="preserve"> des tâches </w:t>
      </w:r>
      <w:r w:rsidR="001D29D9">
        <w:rPr>
          <w:rFonts w:ascii="Times New Roman" w:hAnsi="Times New Roman" w:cs="Times New Roman"/>
          <w:sz w:val="24"/>
          <w:szCs w:val="24"/>
        </w:rPr>
        <w:t xml:space="preserve">et l’assemblage des sous-produits </w:t>
      </w:r>
      <w:r w:rsidRPr="00880370">
        <w:rPr>
          <w:rFonts w:ascii="Times New Roman" w:hAnsi="Times New Roman" w:cs="Times New Roman"/>
          <w:sz w:val="24"/>
          <w:szCs w:val="24"/>
        </w:rPr>
        <w:t>avec</w:t>
      </w:r>
      <w:r w:rsidR="001D29D9">
        <w:rPr>
          <w:rFonts w:ascii="Times New Roman" w:hAnsi="Times New Roman" w:cs="Times New Roman"/>
          <w:sz w:val="24"/>
          <w:szCs w:val="24"/>
        </w:rPr>
        <w:t xml:space="preserve"> des</w:t>
      </w:r>
      <w:r w:rsidRPr="00880370">
        <w:rPr>
          <w:rFonts w:ascii="Times New Roman" w:hAnsi="Times New Roman" w:cs="Times New Roman"/>
          <w:sz w:val="24"/>
          <w:szCs w:val="24"/>
        </w:rPr>
        <w:t xml:space="preserve"> taux </w:t>
      </w:r>
      <w:r w:rsidR="001D29D9">
        <w:rPr>
          <w:rFonts w:ascii="Times New Roman" w:hAnsi="Times New Roman" w:cs="Times New Roman"/>
          <w:sz w:val="24"/>
          <w:szCs w:val="24"/>
        </w:rPr>
        <w:t xml:space="preserve">identiques </w:t>
      </w:r>
      <w:r w:rsidRPr="00880370">
        <w:rPr>
          <w:rFonts w:ascii="Times New Roman" w:hAnsi="Times New Roman" w:cs="Times New Roman"/>
          <w:sz w:val="24"/>
          <w:szCs w:val="24"/>
        </w:rPr>
        <w:t xml:space="preserve">de </w:t>
      </w:r>
      <w:r w:rsidR="00A45854" w:rsidRPr="00880370">
        <w:rPr>
          <w:rFonts w:ascii="Times New Roman" w:hAnsi="Times New Roman" w:cs="Times New Roman"/>
          <w:sz w:val="24"/>
          <w:szCs w:val="24"/>
        </w:rPr>
        <w:t>79</w:t>
      </w:r>
      <w:r w:rsidRPr="00880370">
        <w:rPr>
          <w:rFonts w:ascii="Times New Roman" w:hAnsi="Times New Roman" w:cs="Times New Roman"/>
          <w:sz w:val="24"/>
          <w:szCs w:val="24"/>
        </w:rPr>
        <w:t>%</w:t>
      </w:r>
      <w:r w:rsidR="00880370">
        <w:rPr>
          <w:rFonts w:ascii="Times New Roman" w:hAnsi="Times New Roman" w:cs="Times New Roman"/>
          <w:sz w:val="24"/>
          <w:szCs w:val="24"/>
        </w:rPr>
        <w:t xml:space="preserve"> plus que toute autre compétence de cette phase</w:t>
      </w:r>
      <w:r w:rsidRPr="00880370">
        <w:rPr>
          <w:rFonts w:ascii="Times New Roman" w:hAnsi="Times New Roman" w:cs="Times New Roman"/>
          <w:sz w:val="24"/>
          <w:szCs w:val="24"/>
        </w:rPr>
        <w:t xml:space="preserve">. </w:t>
      </w:r>
      <w:r w:rsidR="00A45854" w:rsidRPr="00880370">
        <w:rPr>
          <w:rFonts w:ascii="Times New Roman" w:hAnsi="Times New Roman" w:cs="Times New Roman"/>
          <w:sz w:val="24"/>
          <w:szCs w:val="24"/>
        </w:rPr>
        <w:t xml:space="preserve">En effet, </w:t>
      </w:r>
      <w:r w:rsidR="00880370">
        <w:rPr>
          <w:rFonts w:ascii="Times New Roman" w:hAnsi="Times New Roman" w:cs="Times New Roman"/>
          <w:sz w:val="24"/>
          <w:szCs w:val="24"/>
        </w:rPr>
        <w:t>ils</w:t>
      </w:r>
      <w:r w:rsidR="00A45854" w:rsidRPr="00880370">
        <w:rPr>
          <w:rFonts w:ascii="Times New Roman" w:hAnsi="Times New Roman" w:cs="Times New Roman"/>
          <w:sz w:val="24"/>
          <w:szCs w:val="24"/>
        </w:rPr>
        <w:t xml:space="preserve"> </w:t>
      </w:r>
      <w:r w:rsidR="00FA748B" w:rsidRPr="00880370">
        <w:rPr>
          <w:rFonts w:ascii="Times New Roman" w:hAnsi="Times New Roman" w:cs="Times New Roman"/>
          <w:sz w:val="24"/>
          <w:szCs w:val="24"/>
        </w:rPr>
        <w:t xml:space="preserve">sont </w:t>
      </w:r>
      <w:r w:rsidR="00880370">
        <w:rPr>
          <w:rFonts w:ascii="Times New Roman" w:hAnsi="Times New Roman" w:cs="Times New Roman"/>
          <w:sz w:val="24"/>
          <w:szCs w:val="24"/>
        </w:rPr>
        <w:t xml:space="preserve">aussi </w:t>
      </w:r>
      <w:r w:rsidR="00FA748B" w:rsidRPr="00880370">
        <w:rPr>
          <w:rFonts w:ascii="Times New Roman" w:hAnsi="Times New Roman" w:cs="Times New Roman"/>
          <w:sz w:val="24"/>
          <w:szCs w:val="24"/>
        </w:rPr>
        <w:t>plus satisfaits</w:t>
      </w:r>
      <w:r w:rsidR="00880370">
        <w:rPr>
          <w:rFonts w:ascii="Times New Roman" w:hAnsi="Times New Roman" w:cs="Times New Roman"/>
          <w:sz w:val="24"/>
          <w:szCs w:val="24"/>
        </w:rPr>
        <w:t xml:space="preserve"> </w:t>
      </w:r>
      <w:r w:rsidR="00551877">
        <w:rPr>
          <w:rFonts w:ascii="Times New Roman" w:hAnsi="Times New Roman" w:cs="Times New Roman"/>
          <w:sz w:val="24"/>
          <w:szCs w:val="24"/>
        </w:rPr>
        <w:t xml:space="preserve">de leurs employés concernant de la compétence </w:t>
      </w:r>
      <w:r w:rsidR="00880370">
        <w:rPr>
          <w:rFonts w:ascii="Times New Roman" w:hAnsi="Times New Roman" w:cs="Times New Roman"/>
          <w:sz w:val="24"/>
          <w:szCs w:val="24"/>
        </w:rPr>
        <w:t>« M</w:t>
      </w:r>
      <w:r w:rsidR="00A45854" w:rsidRPr="00880370">
        <w:rPr>
          <w:rFonts w:ascii="Times New Roman" w:hAnsi="Times New Roman" w:cs="Times New Roman"/>
          <w:sz w:val="24"/>
          <w:szCs w:val="24"/>
        </w:rPr>
        <w:t>aitrise</w:t>
      </w:r>
      <w:r w:rsidR="00880370">
        <w:rPr>
          <w:rFonts w:ascii="Times New Roman" w:hAnsi="Times New Roman" w:cs="Times New Roman"/>
          <w:sz w:val="24"/>
          <w:szCs w:val="24"/>
        </w:rPr>
        <w:t xml:space="preserve">r </w:t>
      </w:r>
      <w:r w:rsidR="00A45854" w:rsidRPr="00880370">
        <w:rPr>
          <w:rFonts w:ascii="Times New Roman" w:hAnsi="Times New Roman" w:cs="Times New Roman"/>
          <w:sz w:val="24"/>
          <w:szCs w:val="24"/>
        </w:rPr>
        <w:t>l’utilisation des outils et des équipements</w:t>
      </w:r>
      <w:r w:rsidR="00880370">
        <w:rPr>
          <w:rFonts w:ascii="Times New Roman" w:hAnsi="Times New Roman" w:cs="Times New Roman"/>
          <w:sz w:val="24"/>
          <w:szCs w:val="24"/>
        </w:rPr>
        <w:t> »</w:t>
      </w:r>
      <w:r w:rsidR="00551877">
        <w:rPr>
          <w:rFonts w:ascii="Times New Roman" w:hAnsi="Times New Roman" w:cs="Times New Roman"/>
          <w:sz w:val="24"/>
          <w:szCs w:val="24"/>
        </w:rPr>
        <w:t xml:space="preserve"> </w:t>
      </w:r>
      <w:r w:rsidR="00FA748B" w:rsidRPr="00880370">
        <w:rPr>
          <w:rFonts w:ascii="Times New Roman" w:hAnsi="Times New Roman" w:cs="Times New Roman"/>
          <w:sz w:val="24"/>
          <w:szCs w:val="24"/>
        </w:rPr>
        <w:t>que</w:t>
      </w:r>
      <w:r w:rsidR="000A1662" w:rsidRPr="00880370">
        <w:rPr>
          <w:rFonts w:ascii="Times New Roman" w:hAnsi="Times New Roman" w:cs="Times New Roman"/>
          <w:sz w:val="24"/>
          <w:szCs w:val="24"/>
        </w:rPr>
        <w:t xml:space="preserve"> </w:t>
      </w:r>
      <w:r w:rsidR="00880370" w:rsidRPr="00880370">
        <w:rPr>
          <w:rFonts w:ascii="Times New Roman" w:hAnsi="Times New Roman" w:cs="Times New Roman"/>
          <w:sz w:val="24"/>
          <w:szCs w:val="24"/>
        </w:rPr>
        <w:t>la compétence « A</w:t>
      </w:r>
      <w:r w:rsidR="00A45854" w:rsidRPr="00880370">
        <w:rPr>
          <w:rFonts w:ascii="Times New Roman" w:hAnsi="Times New Roman" w:cs="Times New Roman"/>
          <w:sz w:val="24"/>
          <w:szCs w:val="24"/>
        </w:rPr>
        <w:t>ppli</w:t>
      </w:r>
      <w:r w:rsidR="00880370" w:rsidRPr="00880370">
        <w:rPr>
          <w:rFonts w:ascii="Times New Roman" w:hAnsi="Times New Roman" w:cs="Times New Roman"/>
          <w:sz w:val="24"/>
          <w:szCs w:val="24"/>
        </w:rPr>
        <w:t>quer</w:t>
      </w:r>
      <w:r w:rsidR="00A45854" w:rsidRPr="00880370">
        <w:rPr>
          <w:rFonts w:ascii="Times New Roman" w:hAnsi="Times New Roman" w:cs="Times New Roman"/>
          <w:sz w:val="24"/>
          <w:szCs w:val="24"/>
        </w:rPr>
        <w:t xml:space="preserve"> </w:t>
      </w:r>
      <w:r w:rsidR="00880370" w:rsidRPr="00880370">
        <w:rPr>
          <w:rFonts w:ascii="Times New Roman" w:hAnsi="Times New Roman" w:cs="Times New Roman"/>
          <w:sz w:val="24"/>
          <w:szCs w:val="24"/>
        </w:rPr>
        <w:t>l</w:t>
      </w:r>
      <w:r w:rsidR="00A45854" w:rsidRPr="00880370">
        <w:rPr>
          <w:rFonts w:ascii="Times New Roman" w:hAnsi="Times New Roman" w:cs="Times New Roman"/>
          <w:sz w:val="24"/>
          <w:szCs w:val="24"/>
        </w:rPr>
        <w:t xml:space="preserve">es normes techniques du </w:t>
      </w:r>
      <w:r w:rsidR="00FA748B" w:rsidRPr="00880370">
        <w:rPr>
          <w:rFonts w:ascii="Times New Roman" w:hAnsi="Times New Roman" w:cs="Times New Roman"/>
          <w:sz w:val="24"/>
          <w:szCs w:val="24"/>
        </w:rPr>
        <w:t>métier</w:t>
      </w:r>
      <w:r w:rsidR="00880370" w:rsidRPr="00880370">
        <w:rPr>
          <w:rFonts w:ascii="Times New Roman" w:hAnsi="Times New Roman" w:cs="Times New Roman"/>
          <w:sz w:val="24"/>
          <w:szCs w:val="24"/>
        </w:rPr>
        <w:t> »</w:t>
      </w:r>
      <w:r w:rsidR="00A45854" w:rsidRPr="00880370">
        <w:rPr>
          <w:rFonts w:ascii="Times New Roman" w:hAnsi="Times New Roman" w:cs="Times New Roman"/>
          <w:sz w:val="24"/>
          <w:szCs w:val="24"/>
        </w:rPr>
        <w:t xml:space="preserve">. </w:t>
      </w:r>
    </w:p>
    <w:p w14:paraId="1BC8AB59" w14:textId="0505CE9D" w:rsidR="007E5F8B" w:rsidRDefault="00052693" w:rsidP="00B06070">
      <w:pPr>
        <w:numPr>
          <w:ilvl w:val="0"/>
          <w:numId w:val="31"/>
        </w:numPr>
        <w:spacing w:after="240" w:line="276" w:lineRule="auto"/>
        <w:jc w:val="both"/>
        <w:rPr>
          <w:rFonts w:ascii="Times New Roman" w:hAnsi="Times New Roman" w:cs="Times New Roman"/>
          <w:sz w:val="24"/>
          <w:szCs w:val="24"/>
        </w:rPr>
      </w:pPr>
      <w:r w:rsidRPr="00393993">
        <w:rPr>
          <w:rFonts w:ascii="Times New Roman" w:hAnsi="Times New Roman" w:cs="Times New Roman"/>
          <w:b/>
          <w:i/>
          <w:sz w:val="24"/>
          <w:szCs w:val="24"/>
        </w:rPr>
        <w:t>phase de finition :</w:t>
      </w:r>
      <w:r w:rsidR="001D29D9">
        <w:rPr>
          <w:rFonts w:ascii="Times New Roman" w:hAnsi="Times New Roman" w:cs="Times New Roman"/>
          <w:sz w:val="24"/>
          <w:szCs w:val="24"/>
        </w:rPr>
        <w:t xml:space="preserve"> comparativement aux autres composantes du domaine de compétences savoir-faire, les employeurs semblent moins satisfaits par rapport à la réalisation des travaux de finition par les employés car ils sont que </w:t>
      </w:r>
      <w:r w:rsidR="00F54217">
        <w:rPr>
          <w:rFonts w:ascii="Times New Roman" w:hAnsi="Times New Roman" w:cs="Times New Roman"/>
          <w:sz w:val="24"/>
          <w:szCs w:val="24"/>
        </w:rPr>
        <w:t>75% d</w:t>
      </w:r>
      <w:r w:rsidR="001D29D9">
        <w:rPr>
          <w:rFonts w:ascii="Times New Roman" w:hAnsi="Times New Roman" w:cs="Times New Roman"/>
          <w:sz w:val="24"/>
          <w:szCs w:val="24"/>
        </w:rPr>
        <w:t>’</w:t>
      </w:r>
      <w:r w:rsidR="00F54217">
        <w:rPr>
          <w:rFonts w:ascii="Times New Roman" w:hAnsi="Times New Roman" w:cs="Times New Roman"/>
          <w:sz w:val="24"/>
          <w:szCs w:val="24"/>
        </w:rPr>
        <w:t>employeurs</w:t>
      </w:r>
      <w:r w:rsidR="001D29D9">
        <w:rPr>
          <w:rFonts w:ascii="Times New Roman" w:hAnsi="Times New Roman" w:cs="Times New Roman"/>
          <w:sz w:val="24"/>
          <w:szCs w:val="24"/>
        </w:rPr>
        <w:t xml:space="preserve"> satisfaits</w:t>
      </w:r>
      <w:r w:rsidR="00F54217">
        <w:rPr>
          <w:rFonts w:ascii="Times New Roman" w:hAnsi="Times New Roman" w:cs="Times New Roman"/>
          <w:sz w:val="24"/>
          <w:szCs w:val="24"/>
        </w:rPr>
        <w:t>.</w:t>
      </w:r>
    </w:p>
    <w:p w14:paraId="3440B387" w14:textId="087B64F0" w:rsidR="00141731" w:rsidRPr="002A6273" w:rsidRDefault="00141731" w:rsidP="00141731">
      <w:pPr>
        <w:spacing w:after="240" w:line="276" w:lineRule="auto"/>
        <w:jc w:val="both"/>
        <w:rPr>
          <w:rFonts w:ascii="Times New Roman" w:hAnsi="Times New Roman" w:cs="Times New Roman"/>
          <w:sz w:val="24"/>
        </w:rPr>
      </w:pPr>
      <w:r w:rsidRPr="00141731">
        <w:rPr>
          <w:rFonts w:ascii="Times New Roman" w:hAnsi="Times New Roman" w:cs="Times New Roman"/>
          <w:sz w:val="24"/>
        </w:rPr>
        <w:t xml:space="preserve">Après cette analyse détaillée de la satisfaction des employeurs au niveau des trois phases du savoir-faire, on pourrait expliquer le taux </w:t>
      </w:r>
      <w:r w:rsidR="00E03F4C">
        <w:rPr>
          <w:rFonts w:ascii="Times New Roman" w:hAnsi="Times New Roman" w:cs="Times New Roman"/>
          <w:sz w:val="24"/>
        </w:rPr>
        <w:t>basique</w:t>
      </w:r>
      <w:r w:rsidRPr="00141731">
        <w:rPr>
          <w:rFonts w:ascii="Times New Roman" w:hAnsi="Times New Roman" w:cs="Times New Roman"/>
          <w:sz w:val="24"/>
        </w:rPr>
        <w:t xml:space="preserve"> global de satisfaction de </w:t>
      </w:r>
      <w:r w:rsidR="00017ED6">
        <w:rPr>
          <w:rFonts w:ascii="Times New Roman" w:hAnsi="Times New Roman" w:cs="Times New Roman"/>
          <w:sz w:val="24"/>
        </w:rPr>
        <w:t>75,8</w:t>
      </w:r>
      <w:r w:rsidRPr="00141731">
        <w:rPr>
          <w:rFonts w:ascii="Times New Roman" w:hAnsi="Times New Roman" w:cs="Times New Roman"/>
          <w:sz w:val="24"/>
        </w:rPr>
        <w:t xml:space="preserve">% obtenu par ce domaine de compétences </w:t>
      </w:r>
      <w:r w:rsidR="002A6273" w:rsidRPr="002A6273">
        <w:rPr>
          <w:rFonts w:ascii="Times New Roman" w:hAnsi="Times New Roman" w:cs="Times New Roman"/>
          <w:sz w:val="24"/>
        </w:rPr>
        <w:t>par les taux de satisfaction de</w:t>
      </w:r>
      <w:r w:rsidR="002A6273">
        <w:rPr>
          <w:rFonts w:ascii="Times New Roman" w:hAnsi="Times New Roman" w:cs="Times New Roman"/>
          <w:sz w:val="24"/>
        </w:rPr>
        <w:t xml:space="preserve"> la</w:t>
      </w:r>
      <w:r w:rsidR="002A6273" w:rsidRPr="002A6273">
        <w:rPr>
          <w:rFonts w:ascii="Times New Roman" w:hAnsi="Times New Roman" w:cs="Times New Roman"/>
          <w:sz w:val="24"/>
        </w:rPr>
        <w:t xml:space="preserve"> phase de préparation, plus précisément pour les compétences liées au diagnostic et à la planification.</w:t>
      </w:r>
    </w:p>
    <w:p w14:paraId="1517EA53" w14:textId="103A0F44" w:rsidR="00912EC0" w:rsidRPr="00701335" w:rsidRDefault="00264C01" w:rsidP="005A0B1A">
      <w:pPr>
        <w:pStyle w:val="Titre3"/>
        <w:keepNext/>
        <w:keepLines/>
        <w:numPr>
          <w:ilvl w:val="1"/>
          <w:numId w:val="29"/>
        </w:numPr>
        <w:autoSpaceDE/>
        <w:autoSpaceDN/>
        <w:adjustRightInd/>
        <w:spacing w:before="40" w:line="276" w:lineRule="auto"/>
        <w:ind w:left="1077"/>
        <w:jc w:val="both"/>
        <w:rPr>
          <w:rFonts w:ascii="Times New Roman" w:eastAsia="Times New Roman" w:hAnsi="Times New Roman" w:cs="Times New Roman"/>
          <w:color w:val="000000"/>
          <w:sz w:val="24"/>
          <w:lang w:eastAsia="fr-FR"/>
        </w:rPr>
      </w:pPr>
      <w:bookmarkStart w:id="106" w:name="_Toc52873223"/>
      <w:r w:rsidRPr="00701335">
        <w:rPr>
          <w:rFonts w:ascii="Times New Roman" w:eastAsia="Times New Roman" w:hAnsi="Times New Roman" w:cs="Times New Roman"/>
          <w:color w:val="000000"/>
          <w:sz w:val="24"/>
          <w:lang w:eastAsia="fr-FR"/>
        </w:rPr>
        <w:t>Analyse de la s</w:t>
      </w:r>
      <w:r w:rsidR="00912EC0" w:rsidRPr="00701335">
        <w:rPr>
          <w:rFonts w:ascii="Times New Roman" w:eastAsia="Times New Roman" w:hAnsi="Times New Roman" w:cs="Times New Roman"/>
          <w:color w:val="000000"/>
          <w:sz w:val="24"/>
          <w:lang w:eastAsia="fr-FR"/>
        </w:rPr>
        <w:t>atisfaction des employeurs par secteur</w:t>
      </w:r>
      <w:r w:rsidR="00B61A89" w:rsidRPr="00701335">
        <w:rPr>
          <w:rFonts w:ascii="Times New Roman" w:eastAsia="Times New Roman" w:hAnsi="Times New Roman" w:cs="Times New Roman"/>
          <w:color w:val="000000"/>
          <w:sz w:val="24"/>
          <w:lang w:eastAsia="fr-FR"/>
        </w:rPr>
        <w:t>s économiques</w:t>
      </w:r>
      <w:bookmarkEnd w:id="106"/>
    </w:p>
    <w:p w14:paraId="1E6863B2" w14:textId="1542F629" w:rsidR="00720E73" w:rsidRPr="00720E73" w:rsidRDefault="00720E73" w:rsidP="005A0B1A">
      <w:pPr>
        <w:spacing w:after="0" w:line="276" w:lineRule="auto"/>
        <w:jc w:val="both"/>
        <w:rPr>
          <w:rFonts w:ascii="Times New Roman" w:hAnsi="Times New Roman" w:cs="Times New Roman"/>
          <w:sz w:val="24"/>
          <w:szCs w:val="20"/>
        </w:rPr>
      </w:pPr>
      <w:r w:rsidRPr="00720E73">
        <w:rPr>
          <w:rFonts w:ascii="Times New Roman" w:hAnsi="Times New Roman" w:cs="Times New Roman"/>
          <w:sz w:val="24"/>
          <w:szCs w:val="20"/>
        </w:rPr>
        <w:t>Ce chapitre analyse d’abord la satisfaction globale des employeurs par domaine de compétences avant de l’approfondir en s’intéressant à chaque compétence de chaque domaine.</w:t>
      </w:r>
    </w:p>
    <w:p w14:paraId="7B942812" w14:textId="69D3C9E2" w:rsidR="00912EC0" w:rsidRPr="00B36202" w:rsidRDefault="007A3F1D" w:rsidP="00B36202">
      <w:pPr>
        <w:pStyle w:val="Lgende"/>
        <w:keepNext/>
        <w:spacing w:line="276" w:lineRule="auto"/>
        <w:jc w:val="both"/>
        <w:rPr>
          <w:rFonts w:ascii="Times New Roman" w:hAnsi="Times New Roman" w:cs="Times New Roman"/>
          <w:b w:val="0"/>
          <w:i/>
          <w:iCs/>
          <w:color w:val="auto"/>
          <w:sz w:val="22"/>
          <w:szCs w:val="14"/>
        </w:rPr>
      </w:pPr>
      <w:bookmarkStart w:id="107" w:name="_Toc52875034"/>
      <w:r w:rsidRPr="00B36202">
        <w:rPr>
          <w:rFonts w:ascii="Times New Roman" w:hAnsi="Times New Roman" w:cs="Times New Roman"/>
          <w:b w:val="0"/>
          <w:i/>
          <w:iCs/>
          <w:color w:val="auto"/>
          <w:sz w:val="22"/>
          <w:szCs w:val="14"/>
        </w:rPr>
        <w:lastRenderedPageBreak/>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29</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Taux de satisfaction des employeurs par secteurs</w:t>
      </w:r>
      <w:r w:rsidR="00B61A89" w:rsidRPr="00B36202">
        <w:rPr>
          <w:rFonts w:ascii="Times New Roman" w:hAnsi="Times New Roman" w:cs="Times New Roman"/>
          <w:b w:val="0"/>
          <w:i/>
          <w:iCs/>
          <w:color w:val="auto"/>
          <w:sz w:val="22"/>
          <w:szCs w:val="14"/>
        </w:rPr>
        <w:t xml:space="preserve"> économiques</w:t>
      </w:r>
      <w:bookmarkEnd w:id="107"/>
    </w:p>
    <w:p w14:paraId="47197CE2" w14:textId="75428E6B" w:rsidR="009F635A" w:rsidRPr="007A3F1D" w:rsidRDefault="00B61A89" w:rsidP="00B06070">
      <w:pPr>
        <w:spacing w:after="0" w:line="276" w:lineRule="auto"/>
        <w:rPr>
          <w:rFonts w:ascii="Times New Roman" w:hAnsi="Times New Roman" w:cs="Times New Roman"/>
          <w:bCs/>
          <w:sz w:val="24"/>
          <w:szCs w:val="16"/>
        </w:rPr>
      </w:pPr>
      <w:r>
        <w:rPr>
          <w:noProof/>
          <w:lang w:eastAsia="fr-FR"/>
          <w14:cntxtAlts/>
        </w:rPr>
        <w:drawing>
          <wp:inline distT="0" distB="0" distL="0" distR="0" wp14:anchorId="155EA718" wp14:editId="7F505A73">
            <wp:extent cx="6741042" cy="2869565"/>
            <wp:effectExtent l="0" t="0" r="3175" b="6985"/>
            <wp:docPr id="30" name="Graphique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7DD23D6F" w14:textId="39C802EE" w:rsidR="00912EC0" w:rsidRPr="00147149" w:rsidRDefault="00912EC0" w:rsidP="00B06070">
      <w:pPr>
        <w:spacing w:after="0" w:line="276" w:lineRule="auto"/>
        <w:rPr>
          <w:rFonts w:ascii="Times New Roman" w:hAnsi="Times New Roman" w:cs="Times New Roman"/>
          <w:b/>
        </w:rPr>
      </w:pPr>
    </w:p>
    <w:p w14:paraId="058BD81E" w14:textId="045E27A9" w:rsidR="00AA5DE5" w:rsidRDefault="00912EC0" w:rsidP="00B06070">
      <w:pPr>
        <w:spacing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2B2434A5" w14:textId="73F62ADA" w:rsidR="00720E73" w:rsidRPr="008E2349" w:rsidRDefault="008E2349" w:rsidP="008E2349">
      <w:pPr>
        <w:spacing w:line="276" w:lineRule="auto"/>
        <w:jc w:val="both"/>
        <w:rPr>
          <w:rFonts w:ascii="Times New Roman" w:hAnsi="Times New Roman" w:cs="Times New Roman"/>
          <w:bCs/>
          <w:sz w:val="24"/>
          <w:szCs w:val="24"/>
        </w:rPr>
      </w:pPr>
      <w:r w:rsidRPr="008E2349">
        <w:rPr>
          <w:rFonts w:ascii="Times New Roman" w:hAnsi="Times New Roman" w:cs="Times New Roman"/>
          <w:bCs/>
          <w:sz w:val="24"/>
          <w:szCs w:val="24"/>
        </w:rPr>
        <w:t>Quel</w:t>
      </w:r>
      <w:r w:rsidR="00867322">
        <w:rPr>
          <w:rFonts w:ascii="Times New Roman" w:hAnsi="Times New Roman" w:cs="Times New Roman"/>
          <w:bCs/>
          <w:sz w:val="24"/>
          <w:szCs w:val="24"/>
        </w:rPr>
        <w:t>le</w:t>
      </w:r>
      <w:r w:rsidRPr="008E2349">
        <w:rPr>
          <w:rFonts w:ascii="Times New Roman" w:hAnsi="Times New Roman" w:cs="Times New Roman"/>
          <w:bCs/>
          <w:sz w:val="24"/>
          <w:szCs w:val="24"/>
        </w:rPr>
        <w:t xml:space="preserve"> que soit la compétence, les employeurs du secteur de la restauration sont moins satisfaits de leurs employés. Par ailleurs, il a été observé pour les trois domaines de compétence, les situations suivantes :</w:t>
      </w:r>
    </w:p>
    <w:p w14:paraId="68A7143D" w14:textId="454BE1BA" w:rsidR="00720E73" w:rsidRPr="00E76812" w:rsidRDefault="00720E73" w:rsidP="00C45491">
      <w:pPr>
        <w:numPr>
          <w:ilvl w:val="0"/>
          <w:numId w:val="32"/>
        </w:numPr>
        <w:spacing w:before="100" w:after="200" w:line="276" w:lineRule="auto"/>
        <w:jc w:val="both"/>
        <w:rPr>
          <w:rFonts w:ascii="Times New Roman" w:hAnsi="Times New Roman" w:cs="Times New Roman"/>
          <w:bCs/>
          <w:sz w:val="24"/>
          <w:szCs w:val="24"/>
        </w:rPr>
      </w:pPr>
      <w:r w:rsidRPr="00E76812">
        <w:rPr>
          <w:rFonts w:ascii="Times New Roman" w:hAnsi="Times New Roman" w:cs="Times New Roman"/>
          <w:b/>
          <w:bCs/>
          <w:i/>
          <w:sz w:val="24"/>
          <w:szCs w:val="24"/>
        </w:rPr>
        <w:t>Pour le savoir des sortants :</w:t>
      </w:r>
      <w:r w:rsidRPr="00E76812">
        <w:rPr>
          <w:rFonts w:ascii="Times New Roman" w:hAnsi="Times New Roman" w:cs="Times New Roman"/>
          <w:bCs/>
          <w:sz w:val="24"/>
          <w:szCs w:val="24"/>
        </w:rPr>
        <w:t xml:space="preserve"> le graphique montre que les employeurs des entreprises évoluant dans les secteurs économiques de l’artisanat,</w:t>
      </w:r>
      <w:r w:rsidR="0051129E" w:rsidRPr="00E76812">
        <w:rPr>
          <w:rFonts w:ascii="Times New Roman" w:hAnsi="Times New Roman" w:cs="Times New Roman"/>
          <w:bCs/>
          <w:sz w:val="24"/>
          <w:szCs w:val="24"/>
        </w:rPr>
        <w:t xml:space="preserve"> </w:t>
      </w:r>
      <w:r w:rsidRPr="00E76812">
        <w:rPr>
          <w:rFonts w:ascii="Times New Roman" w:hAnsi="Times New Roman" w:cs="Times New Roman"/>
          <w:bCs/>
          <w:sz w:val="24"/>
          <w:szCs w:val="24"/>
        </w:rPr>
        <w:t>de l’énergie renouvelable, de l’ébénisterie et autres secteurs sont plus satisfaits du savoir</w:t>
      </w:r>
      <w:r w:rsidR="00FB4179">
        <w:rPr>
          <w:rFonts w:ascii="Times New Roman" w:hAnsi="Times New Roman" w:cs="Times New Roman"/>
          <w:bCs/>
          <w:sz w:val="24"/>
          <w:szCs w:val="24"/>
        </w:rPr>
        <w:t xml:space="preserve"> ou connaissance</w:t>
      </w:r>
      <w:r w:rsidRPr="00E76812">
        <w:rPr>
          <w:rFonts w:ascii="Times New Roman" w:hAnsi="Times New Roman" w:cs="Times New Roman"/>
          <w:bCs/>
          <w:sz w:val="24"/>
          <w:szCs w:val="24"/>
        </w:rPr>
        <w:t xml:space="preserve"> de leurs employés, avec des taux globaux respectifs de 80,4%, </w:t>
      </w:r>
      <w:r w:rsidR="0051129E" w:rsidRPr="00E76812">
        <w:rPr>
          <w:rFonts w:ascii="Times New Roman" w:hAnsi="Times New Roman" w:cs="Times New Roman"/>
          <w:bCs/>
          <w:sz w:val="24"/>
          <w:szCs w:val="24"/>
        </w:rPr>
        <w:t>77</w:t>
      </w:r>
      <w:r w:rsidRPr="00E76812">
        <w:rPr>
          <w:rFonts w:ascii="Times New Roman" w:hAnsi="Times New Roman" w:cs="Times New Roman"/>
          <w:bCs/>
          <w:sz w:val="24"/>
          <w:szCs w:val="24"/>
        </w:rPr>
        <w:t>,</w:t>
      </w:r>
      <w:r w:rsidR="0051129E" w:rsidRPr="00E76812">
        <w:rPr>
          <w:rFonts w:ascii="Times New Roman" w:hAnsi="Times New Roman" w:cs="Times New Roman"/>
          <w:bCs/>
          <w:sz w:val="24"/>
          <w:szCs w:val="24"/>
        </w:rPr>
        <w:t>8</w:t>
      </w:r>
      <w:r w:rsidRPr="00E76812">
        <w:rPr>
          <w:rFonts w:ascii="Times New Roman" w:hAnsi="Times New Roman" w:cs="Times New Roman"/>
          <w:bCs/>
          <w:sz w:val="24"/>
          <w:szCs w:val="24"/>
        </w:rPr>
        <w:t xml:space="preserve">% </w:t>
      </w:r>
      <w:r w:rsidR="0051129E" w:rsidRPr="00E76812">
        <w:rPr>
          <w:rFonts w:ascii="Times New Roman" w:hAnsi="Times New Roman" w:cs="Times New Roman"/>
          <w:bCs/>
          <w:sz w:val="24"/>
          <w:szCs w:val="24"/>
        </w:rPr>
        <w:t xml:space="preserve">76,2% </w:t>
      </w:r>
      <w:r w:rsidRPr="00E76812">
        <w:rPr>
          <w:rFonts w:ascii="Times New Roman" w:hAnsi="Times New Roman" w:cs="Times New Roman"/>
          <w:bCs/>
          <w:sz w:val="24"/>
          <w:szCs w:val="24"/>
        </w:rPr>
        <w:t xml:space="preserve">et </w:t>
      </w:r>
      <w:r w:rsidR="0051129E" w:rsidRPr="00E76812">
        <w:rPr>
          <w:rFonts w:ascii="Times New Roman" w:hAnsi="Times New Roman" w:cs="Times New Roman"/>
          <w:bCs/>
          <w:sz w:val="24"/>
          <w:szCs w:val="24"/>
        </w:rPr>
        <w:t>71</w:t>
      </w:r>
      <w:r w:rsidRPr="00E76812">
        <w:rPr>
          <w:rFonts w:ascii="Times New Roman" w:hAnsi="Times New Roman" w:cs="Times New Roman"/>
          <w:bCs/>
          <w:sz w:val="24"/>
          <w:szCs w:val="24"/>
        </w:rPr>
        <w:t>,</w:t>
      </w:r>
      <w:r w:rsidR="0051129E" w:rsidRPr="00E76812">
        <w:rPr>
          <w:rFonts w:ascii="Times New Roman" w:hAnsi="Times New Roman" w:cs="Times New Roman"/>
          <w:bCs/>
          <w:sz w:val="24"/>
          <w:szCs w:val="24"/>
        </w:rPr>
        <w:t>4%</w:t>
      </w:r>
      <w:r w:rsidRPr="00E76812">
        <w:rPr>
          <w:rFonts w:ascii="Times New Roman" w:hAnsi="Times New Roman" w:cs="Times New Roman"/>
          <w:bCs/>
          <w:sz w:val="24"/>
          <w:szCs w:val="24"/>
        </w:rPr>
        <w:t>. Les secteurs qui ont obtenu les plus faibles taux de satisfaction sont l</w:t>
      </w:r>
      <w:r w:rsidR="0051129E" w:rsidRPr="00E76812">
        <w:rPr>
          <w:rFonts w:ascii="Times New Roman" w:hAnsi="Times New Roman" w:cs="Times New Roman"/>
          <w:bCs/>
          <w:sz w:val="24"/>
          <w:szCs w:val="24"/>
        </w:rPr>
        <w:t>e bâtiment</w:t>
      </w:r>
      <w:r w:rsidRPr="00E76812">
        <w:rPr>
          <w:rFonts w:ascii="Times New Roman" w:hAnsi="Times New Roman" w:cs="Times New Roman"/>
          <w:bCs/>
          <w:sz w:val="24"/>
          <w:szCs w:val="24"/>
        </w:rPr>
        <w:t xml:space="preserve"> et l</w:t>
      </w:r>
      <w:r w:rsidR="0051129E" w:rsidRPr="00E76812">
        <w:rPr>
          <w:rFonts w:ascii="Times New Roman" w:hAnsi="Times New Roman" w:cs="Times New Roman"/>
          <w:bCs/>
          <w:sz w:val="24"/>
          <w:szCs w:val="24"/>
        </w:rPr>
        <w:t>a restauration</w:t>
      </w:r>
      <w:r w:rsidRPr="00E76812">
        <w:rPr>
          <w:rFonts w:ascii="Times New Roman" w:hAnsi="Times New Roman" w:cs="Times New Roman"/>
          <w:bCs/>
          <w:sz w:val="24"/>
          <w:szCs w:val="24"/>
        </w:rPr>
        <w:t xml:space="preserve">, avec respectivement </w:t>
      </w:r>
      <w:r w:rsidR="0051129E" w:rsidRPr="00E76812">
        <w:rPr>
          <w:rFonts w:ascii="Times New Roman" w:hAnsi="Times New Roman" w:cs="Times New Roman"/>
          <w:bCs/>
          <w:sz w:val="24"/>
          <w:szCs w:val="24"/>
        </w:rPr>
        <w:t>67</w:t>
      </w:r>
      <w:r w:rsidRPr="00E76812">
        <w:rPr>
          <w:rFonts w:ascii="Times New Roman" w:hAnsi="Times New Roman" w:cs="Times New Roman"/>
          <w:bCs/>
          <w:sz w:val="24"/>
          <w:szCs w:val="24"/>
        </w:rPr>
        <w:t>,</w:t>
      </w:r>
      <w:r w:rsidR="0051129E" w:rsidRPr="00E76812">
        <w:rPr>
          <w:rFonts w:ascii="Times New Roman" w:hAnsi="Times New Roman" w:cs="Times New Roman"/>
          <w:bCs/>
          <w:sz w:val="24"/>
          <w:szCs w:val="24"/>
        </w:rPr>
        <w:t>9</w:t>
      </w:r>
      <w:r w:rsidRPr="00E76812">
        <w:rPr>
          <w:rFonts w:ascii="Times New Roman" w:hAnsi="Times New Roman" w:cs="Times New Roman"/>
          <w:bCs/>
          <w:sz w:val="24"/>
          <w:szCs w:val="24"/>
        </w:rPr>
        <w:t xml:space="preserve">% et </w:t>
      </w:r>
      <w:r w:rsidR="0051129E" w:rsidRPr="00E76812">
        <w:rPr>
          <w:rFonts w:ascii="Times New Roman" w:hAnsi="Times New Roman" w:cs="Times New Roman"/>
          <w:bCs/>
          <w:sz w:val="24"/>
          <w:szCs w:val="24"/>
        </w:rPr>
        <w:t>33</w:t>
      </w:r>
      <w:r w:rsidRPr="00E76812">
        <w:rPr>
          <w:rFonts w:ascii="Times New Roman" w:hAnsi="Times New Roman" w:cs="Times New Roman"/>
          <w:bCs/>
          <w:sz w:val="24"/>
          <w:szCs w:val="24"/>
        </w:rPr>
        <w:t>,</w:t>
      </w:r>
      <w:r w:rsidR="0051129E" w:rsidRPr="00E76812">
        <w:rPr>
          <w:rFonts w:ascii="Times New Roman" w:hAnsi="Times New Roman" w:cs="Times New Roman"/>
          <w:bCs/>
          <w:sz w:val="24"/>
          <w:szCs w:val="24"/>
        </w:rPr>
        <w:t>3</w:t>
      </w:r>
      <w:r w:rsidRPr="00E76812">
        <w:rPr>
          <w:rFonts w:ascii="Times New Roman" w:hAnsi="Times New Roman" w:cs="Times New Roman"/>
          <w:bCs/>
          <w:sz w:val="24"/>
          <w:szCs w:val="24"/>
        </w:rPr>
        <w:t>%</w:t>
      </w:r>
      <w:r w:rsidR="00E6698E" w:rsidRPr="00E76812">
        <w:rPr>
          <w:rFonts w:ascii="Times New Roman" w:hAnsi="Times New Roman" w:cs="Times New Roman"/>
          <w:bCs/>
          <w:sz w:val="24"/>
          <w:szCs w:val="24"/>
        </w:rPr>
        <w:t>.</w:t>
      </w:r>
    </w:p>
    <w:p w14:paraId="6CC06942" w14:textId="7AA097B0" w:rsidR="00720E73" w:rsidRPr="00E76812" w:rsidRDefault="00720E73" w:rsidP="00C45491">
      <w:pPr>
        <w:numPr>
          <w:ilvl w:val="0"/>
          <w:numId w:val="32"/>
        </w:numPr>
        <w:spacing w:before="100" w:after="200" w:line="276" w:lineRule="auto"/>
        <w:jc w:val="both"/>
        <w:rPr>
          <w:rFonts w:ascii="Times New Roman" w:hAnsi="Times New Roman" w:cs="Times New Roman"/>
          <w:bCs/>
          <w:sz w:val="24"/>
          <w:szCs w:val="24"/>
        </w:rPr>
      </w:pPr>
      <w:r w:rsidRPr="00E76812">
        <w:rPr>
          <w:rFonts w:ascii="Times New Roman" w:hAnsi="Times New Roman" w:cs="Times New Roman"/>
          <w:b/>
          <w:bCs/>
          <w:i/>
          <w:sz w:val="24"/>
          <w:szCs w:val="24"/>
        </w:rPr>
        <w:t>Pour le savoir-être des sortants :</w:t>
      </w:r>
      <w:r w:rsidRPr="00E76812">
        <w:rPr>
          <w:rFonts w:ascii="Times New Roman" w:hAnsi="Times New Roman" w:cs="Times New Roman"/>
          <w:bCs/>
          <w:sz w:val="24"/>
          <w:szCs w:val="24"/>
        </w:rPr>
        <w:t xml:space="preserve"> la satisfaction la plus importante a été enregistrée chez les employeurs des secteurs </w:t>
      </w:r>
      <w:r w:rsidR="00E6698E" w:rsidRPr="00E76812">
        <w:rPr>
          <w:rFonts w:ascii="Times New Roman" w:hAnsi="Times New Roman" w:cs="Times New Roman"/>
          <w:bCs/>
          <w:sz w:val="24"/>
          <w:szCs w:val="24"/>
        </w:rPr>
        <w:t xml:space="preserve">de l’énergie renouvelable et </w:t>
      </w:r>
      <w:r w:rsidRPr="00E76812">
        <w:rPr>
          <w:rFonts w:ascii="Times New Roman" w:hAnsi="Times New Roman" w:cs="Times New Roman"/>
          <w:bCs/>
          <w:sz w:val="24"/>
          <w:szCs w:val="24"/>
        </w:rPr>
        <w:t>d</w:t>
      </w:r>
      <w:r w:rsidR="00E6698E" w:rsidRPr="00E76812">
        <w:rPr>
          <w:rFonts w:ascii="Times New Roman" w:hAnsi="Times New Roman" w:cs="Times New Roman"/>
          <w:bCs/>
          <w:sz w:val="24"/>
          <w:szCs w:val="24"/>
        </w:rPr>
        <w:t>u bâtiment</w:t>
      </w:r>
      <w:r w:rsidRPr="00E76812">
        <w:rPr>
          <w:rFonts w:ascii="Times New Roman" w:hAnsi="Times New Roman" w:cs="Times New Roman"/>
          <w:bCs/>
          <w:sz w:val="24"/>
          <w:szCs w:val="24"/>
        </w:rPr>
        <w:t xml:space="preserve">, avec des taux respectifs de </w:t>
      </w:r>
      <w:r w:rsidR="00E6698E" w:rsidRPr="00E76812">
        <w:rPr>
          <w:rFonts w:ascii="Times New Roman" w:hAnsi="Times New Roman" w:cs="Times New Roman"/>
          <w:bCs/>
          <w:sz w:val="24"/>
          <w:szCs w:val="24"/>
        </w:rPr>
        <w:t>88</w:t>
      </w:r>
      <w:r w:rsidRPr="00E76812">
        <w:rPr>
          <w:rFonts w:ascii="Times New Roman" w:hAnsi="Times New Roman" w:cs="Times New Roman"/>
          <w:bCs/>
          <w:sz w:val="24"/>
          <w:szCs w:val="24"/>
        </w:rPr>
        <w:t>,</w:t>
      </w:r>
      <w:r w:rsidR="00E6698E" w:rsidRPr="00E76812">
        <w:rPr>
          <w:rFonts w:ascii="Times New Roman" w:hAnsi="Times New Roman" w:cs="Times New Roman"/>
          <w:bCs/>
          <w:sz w:val="24"/>
          <w:szCs w:val="24"/>
        </w:rPr>
        <w:t>9</w:t>
      </w:r>
      <w:r w:rsidRPr="00E76812">
        <w:rPr>
          <w:rFonts w:ascii="Times New Roman" w:hAnsi="Times New Roman" w:cs="Times New Roman"/>
          <w:bCs/>
          <w:sz w:val="24"/>
          <w:szCs w:val="24"/>
        </w:rPr>
        <w:t>%</w:t>
      </w:r>
      <w:r w:rsidR="00E6698E" w:rsidRPr="00E76812">
        <w:rPr>
          <w:rFonts w:ascii="Times New Roman" w:hAnsi="Times New Roman" w:cs="Times New Roman"/>
          <w:bCs/>
          <w:sz w:val="24"/>
          <w:szCs w:val="24"/>
        </w:rPr>
        <w:t xml:space="preserve"> et 86</w:t>
      </w:r>
      <w:r w:rsidRPr="00E76812">
        <w:rPr>
          <w:rFonts w:ascii="Times New Roman" w:hAnsi="Times New Roman" w:cs="Times New Roman"/>
          <w:bCs/>
          <w:sz w:val="24"/>
          <w:szCs w:val="24"/>
        </w:rPr>
        <w:t>,</w:t>
      </w:r>
      <w:r w:rsidR="00E6698E" w:rsidRPr="00E76812">
        <w:rPr>
          <w:rFonts w:ascii="Times New Roman" w:hAnsi="Times New Roman" w:cs="Times New Roman"/>
          <w:bCs/>
          <w:sz w:val="24"/>
          <w:szCs w:val="24"/>
        </w:rPr>
        <w:t>9%</w:t>
      </w:r>
      <w:r w:rsidRPr="00E76812">
        <w:rPr>
          <w:rFonts w:ascii="Times New Roman" w:hAnsi="Times New Roman" w:cs="Times New Roman"/>
          <w:bCs/>
          <w:sz w:val="24"/>
          <w:szCs w:val="24"/>
        </w:rPr>
        <w:t xml:space="preserve">. Le savoir-être des sortants est moins satisfaisant </w:t>
      </w:r>
      <w:r w:rsidR="003E4F7F">
        <w:rPr>
          <w:rFonts w:ascii="Times New Roman" w:hAnsi="Times New Roman" w:cs="Times New Roman"/>
          <w:bCs/>
          <w:sz w:val="24"/>
          <w:szCs w:val="24"/>
        </w:rPr>
        <w:t>pour</w:t>
      </w:r>
      <w:r w:rsidRPr="00E76812">
        <w:rPr>
          <w:rFonts w:ascii="Times New Roman" w:hAnsi="Times New Roman" w:cs="Times New Roman"/>
          <w:bCs/>
          <w:sz w:val="24"/>
          <w:szCs w:val="24"/>
        </w:rPr>
        <w:t xml:space="preserve"> les employeurs d</w:t>
      </w:r>
      <w:r w:rsidR="003E4F7F">
        <w:rPr>
          <w:rFonts w:ascii="Times New Roman" w:hAnsi="Times New Roman" w:cs="Times New Roman"/>
          <w:bCs/>
          <w:sz w:val="24"/>
          <w:szCs w:val="24"/>
        </w:rPr>
        <w:t>e</w:t>
      </w:r>
      <w:r w:rsidR="00E6698E" w:rsidRPr="00E76812">
        <w:rPr>
          <w:rFonts w:ascii="Times New Roman" w:hAnsi="Times New Roman" w:cs="Times New Roman"/>
          <w:bCs/>
          <w:sz w:val="24"/>
          <w:szCs w:val="24"/>
        </w:rPr>
        <w:t xml:space="preserve"> </w:t>
      </w:r>
      <w:r w:rsidRPr="00E76812">
        <w:rPr>
          <w:rFonts w:ascii="Times New Roman" w:hAnsi="Times New Roman" w:cs="Times New Roman"/>
          <w:bCs/>
          <w:sz w:val="24"/>
          <w:szCs w:val="24"/>
        </w:rPr>
        <w:t>l’artisanat</w:t>
      </w:r>
      <w:r w:rsidR="00E6698E" w:rsidRPr="00E76812">
        <w:rPr>
          <w:rFonts w:ascii="Times New Roman" w:hAnsi="Times New Roman" w:cs="Times New Roman"/>
          <w:bCs/>
          <w:sz w:val="24"/>
          <w:szCs w:val="24"/>
        </w:rPr>
        <w:t xml:space="preserve"> et </w:t>
      </w:r>
      <w:r w:rsidR="003E4F7F">
        <w:rPr>
          <w:rFonts w:ascii="Times New Roman" w:hAnsi="Times New Roman" w:cs="Times New Roman"/>
          <w:bCs/>
          <w:sz w:val="24"/>
          <w:szCs w:val="24"/>
        </w:rPr>
        <w:t>de</w:t>
      </w:r>
      <w:r w:rsidR="00E6698E" w:rsidRPr="00E76812">
        <w:rPr>
          <w:rFonts w:ascii="Times New Roman" w:hAnsi="Times New Roman" w:cs="Times New Roman"/>
          <w:bCs/>
          <w:sz w:val="24"/>
          <w:szCs w:val="24"/>
        </w:rPr>
        <w:t xml:space="preserve"> la restauration</w:t>
      </w:r>
      <w:r w:rsidRPr="00E76812">
        <w:rPr>
          <w:rFonts w:ascii="Times New Roman" w:hAnsi="Times New Roman" w:cs="Times New Roman"/>
          <w:bCs/>
          <w:sz w:val="24"/>
          <w:szCs w:val="24"/>
        </w:rPr>
        <w:t xml:space="preserve">, avec des taux </w:t>
      </w:r>
      <w:r w:rsidR="003E4F7F">
        <w:rPr>
          <w:rFonts w:ascii="Times New Roman" w:hAnsi="Times New Roman" w:cs="Times New Roman"/>
          <w:bCs/>
          <w:sz w:val="24"/>
          <w:szCs w:val="24"/>
        </w:rPr>
        <w:t xml:space="preserve">respectifs </w:t>
      </w:r>
      <w:r w:rsidRPr="00E76812">
        <w:rPr>
          <w:rFonts w:ascii="Times New Roman" w:hAnsi="Times New Roman" w:cs="Times New Roman"/>
          <w:bCs/>
          <w:sz w:val="24"/>
          <w:szCs w:val="24"/>
        </w:rPr>
        <w:t xml:space="preserve">de </w:t>
      </w:r>
      <w:r w:rsidR="00E6698E" w:rsidRPr="00E76812">
        <w:rPr>
          <w:rFonts w:ascii="Times New Roman" w:hAnsi="Times New Roman" w:cs="Times New Roman"/>
          <w:bCs/>
          <w:sz w:val="24"/>
          <w:szCs w:val="24"/>
        </w:rPr>
        <w:t>80,4</w:t>
      </w:r>
      <w:r w:rsidRPr="00E76812">
        <w:rPr>
          <w:rFonts w:ascii="Times New Roman" w:hAnsi="Times New Roman" w:cs="Times New Roman"/>
          <w:bCs/>
          <w:sz w:val="24"/>
          <w:szCs w:val="24"/>
        </w:rPr>
        <w:t xml:space="preserve">% et </w:t>
      </w:r>
      <w:r w:rsidR="00E6698E" w:rsidRPr="00E76812">
        <w:rPr>
          <w:rFonts w:ascii="Times New Roman" w:hAnsi="Times New Roman" w:cs="Times New Roman"/>
          <w:bCs/>
          <w:sz w:val="24"/>
          <w:szCs w:val="24"/>
        </w:rPr>
        <w:t>33</w:t>
      </w:r>
      <w:r w:rsidRPr="00E76812">
        <w:rPr>
          <w:rFonts w:ascii="Times New Roman" w:hAnsi="Times New Roman" w:cs="Times New Roman"/>
          <w:bCs/>
          <w:sz w:val="24"/>
          <w:szCs w:val="24"/>
        </w:rPr>
        <w:t>,</w:t>
      </w:r>
      <w:r w:rsidR="00E6698E" w:rsidRPr="00E76812">
        <w:rPr>
          <w:rFonts w:ascii="Times New Roman" w:hAnsi="Times New Roman" w:cs="Times New Roman"/>
          <w:bCs/>
          <w:sz w:val="24"/>
          <w:szCs w:val="24"/>
        </w:rPr>
        <w:t>3</w:t>
      </w:r>
      <w:r w:rsidRPr="00E76812">
        <w:rPr>
          <w:rFonts w:ascii="Times New Roman" w:hAnsi="Times New Roman" w:cs="Times New Roman"/>
          <w:bCs/>
          <w:sz w:val="24"/>
          <w:szCs w:val="24"/>
        </w:rPr>
        <w:t>% ;</w:t>
      </w:r>
    </w:p>
    <w:p w14:paraId="2C9307E8" w14:textId="6AD615B9" w:rsidR="00720E73" w:rsidRPr="00E76812" w:rsidRDefault="00720E73" w:rsidP="00C45491">
      <w:pPr>
        <w:numPr>
          <w:ilvl w:val="0"/>
          <w:numId w:val="32"/>
        </w:numPr>
        <w:spacing w:before="100" w:after="200" w:line="276" w:lineRule="auto"/>
        <w:jc w:val="both"/>
        <w:rPr>
          <w:rFonts w:ascii="Times New Roman" w:hAnsi="Times New Roman" w:cs="Times New Roman"/>
          <w:bCs/>
          <w:sz w:val="24"/>
          <w:szCs w:val="24"/>
        </w:rPr>
      </w:pPr>
      <w:r w:rsidRPr="00E76812">
        <w:rPr>
          <w:rFonts w:ascii="Times New Roman" w:hAnsi="Times New Roman" w:cs="Times New Roman"/>
          <w:b/>
          <w:bCs/>
          <w:i/>
          <w:iCs/>
          <w:sz w:val="24"/>
          <w:szCs w:val="24"/>
        </w:rPr>
        <w:t>Pour le savoir-faire des sortants :</w:t>
      </w:r>
      <w:r w:rsidRPr="00E76812">
        <w:rPr>
          <w:rFonts w:ascii="Times New Roman" w:hAnsi="Times New Roman" w:cs="Times New Roman"/>
          <w:bCs/>
          <w:iCs/>
          <w:sz w:val="24"/>
          <w:szCs w:val="24"/>
        </w:rPr>
        <w:t xml:space="preserve"> </w:t>
      </w:r>
      <w:r w:rsidRPr="00E76812">
        <w:rPr>
          <w:rFonts w:ascii="Times New Roman" w:hAnsi="Times New Roman" w:cs="Times New Roman"/>
          <w:bCs/>
          <w:sz w:val="24"/>
          <w:szCs w:val="24"/>
        </w:rPr>
        <w:t xml:space="preserve">trois secteurs sortent du lot à savoir </w:t>
      </w:r>
      <w:r w:rsidR="00832F7D">
        <w:rPr>
          <w:rFonts w:ascii="Times New Roman" w:hAnsi="Times New Roman" w:cs="Times New Roman"/>
          <w:bCs/>
          <w:sz w:val="24"/>
          <w:szCs w:val="24"/>
        </w:rPr>
        <w:t>« A</w:t>
      </w:r>
      <w:r w:rsidR="00E6698E" w:rsidRPr="00E76812">
        <w:rPr>
          <w:rFonts w:ascii="Times New Roman" w:hAnsi="Times New Roman" w:cs="Times New Roman"/>
          <w:bCs/>
          <w:sz w:val="24"/>
          <w:szCs w:val="24"/>
        </w:rPr>
        <w:t>utres</w:t>
      </w:r>
      <w:r w:rsidR="00832F7D">
        <w:rPr>
          <w:rFonts w:ascii="Times New Roman" w:hAnsi="Times New Roman" w:cs="Times New Roman"/>
          <w:bCs/>
          <w:sz w:val="24"/>
          <w:szCs w:val="24"/>
        </w:rPr>
        <w:t> »</w:t>
      </w:r>
      <w:r w:rsidR="00E6698E" w:rsidRPr="00E76812">
        <w:rPr>
          <w:rFonts w:ascii="Times New Roman" w:hAnsi="Times New Roman" w:cs="Times New Roman"/>
          <w:bCs/>
          <w:sz w:val="24"/>
          <w:szCs w:val="24"/>
        </w:rPr>
        <w:t xml:space="preserve"> secteurs</w:t>
      </w:r>
      <w:r w:rsidRPr="00E76812">
        <w:rPr>
          <w:rFonts w:ascii="Times New Roman" w:hAnsi="Times New Roman" w:cs="Times New Roman"/>
          <w:bCs/>
          <w:sz w:val="24"/>
          <w:szCs w:val="24"/>
        </w:rPr>
        <w:t>,</w:t>
      </w:r>
      <w:r w:rsidR="00E6698E" w:rsidRPr="00E76812">
        <w:rPr>
          <w:rFonts w:ascii="Times New Roman" w:hAnsi="Times New Roman" w:cs="Times New Roman"/>
          <w:bCs/>
          <w:sz w:val="24"/>
          <w:szCs w:val="24"/>
        </w:rPr>
        <w:t xml:space="preserve"> l’ébénisterie </w:t>
      </w:r>
      <w:r w:rsidRPr="00E76812">
        <w:rPr>
          <w:rFonts w:ascii="Times New Roman" w:hAnsi="Times New Roman" w:cs="Times New Roman"/>
          <w:bCs/>
          <w:sz w:val="24"/>
          <w:szCs w:val="24"/>
        </w:rPr>
        <w:t>et l’</w:t>
      </w:r>
      <w:r w:rsidR="00E6698E" w:rsidRPr="00E76812">
        <w:rPr>
          <w:rFonts w:ascii="Times New Roman" w:hAnsi="Times New Roman" w:cs="Times New Roman"/>
          <w:bCs/>
          <w:sz w:val="24"/>
          <w:szCs w:val="24"/>
        </w:rPr>
        <w:t>artisanat</w:t>
      </w:r>
      <w:r w:rsidRPr="00E76812">
        <w:rPr>
          <w:rFonts w:ascii="Times New Roman" w:hAnsi="Times New Roman" w:cs="Times New Roman"/>
          <w:bCs/>
          <w:sz w:val="24"/>
          <w:szCs w:val="24"/>
        </w:rPr>
        <w:t xml:space="preserve">, avec respectivement des taux de satisfaction de </w:t>
      </w:r>
      <w:r w:rsidR="00E6698E" w:rsidRPr="00E76812">
        <w:rPr>
          <w:rFonts w:ascii="Times New Roman" w:hAnsi="Times New Roman" w:cs="Times New Roman"/>
          <w:bCs/>
          <w:sz w:val="24"/>
          <w:szCs w:val="24"/>
        </w:rPr>
        <w:t>85,7</w:t>
      </w:r>
      <w:r w:rsidRPr="00E76812">
        <w:rPr>
          <w:rFonts w:ascii="Times New Roman" w:hAnsi="Times New Roman" w:cs="Times New Roman"/>
          <w:bCs/>
          <w:sz w:val="24"/>
          <w:szCs w:val="24"/>
        </w:rPr>
        <w:t xml:space="preserve">%, </w:t>
      </w:r>
      <w:r w:rsidR="00E6698E" w:rsidRPr="00E76812">
        <w:rPr>
          <w:rFonts w:ascii="Times New Roman" w:hAnsi="Times New Roman" w:cs="Times New Roman"/>
          <w:bCs/>
          <w:sz w:val="24"/>
          <w:szCs w:val="24"/>
        </w:rPr>
        <w:t>81</w:t>
      </w:r>
      <w:r w:rsidRPr="00E76812">
        <w:rPr>
          <w:rFonts w:ascii="Times New Roman" w:hAnsi="Times New Roman" w:cs="Times New Roman"/>
          <w:bCs/>
          <w:sz w:val="24"/>
          <w:szCs w:val="24"/>
        </w:rPr>
        <w:t xml:space="preserve">% et </w:t>
      </w:r>
      <w:r w:rsidR="00E6698E" w:rsidRPr="00E76812">
        <w:rPr>
          <w:rFonts w:ascii="Times New Roman" w:hAnsi="Times New Roman" w:cs="Times New Roman"/>
          <w:bCs/>
          <w:sz w:val="24"/>
          <w:szCs w:val="24"/>
        </w:rPr>
        <w:t>80</w:t>
      </w:r>
      <w:r w:rsidRPr="00E76812">
        <w:rPr>
          <w:rFonts w:ascii="Times New Roman" w:hAnsi="Times New Roman" w:cs="Times New Roman"/>
          <w:bCs/>
          <w:sz w:val="24"/>
          <w:szCs w:val="24"/>
        </w:rPr>
        <w:t>,</w:t>
      </w:r>
      <w:r w:rsidR="00E6698E" w:rsidRPr="00E76812">
        <w:rPr>
          <w:rFonts w:ascii="Times New Roman" w:hAnsi="Times New Roman" w:cs="Times New Roman"/>
          <w:bCs/>
          <w:sz w:val="24"/>
          <w:szCs w:val="24"/>
        </w:rPr>
        <w:t>4</w:t>
      </w:r>
      <w:r w:rsidRPr="00E76812">
        <w:rPr>
          <w:rFonts w:ascii="Times New Roman" w:hAnsi="Times New Roman" w:cs="Times New Roman"/>
          <w:bCs/>
          <w:sz w:val="24"/>
          <w:szCs w:val="24"/>
        </w:rPr>
        <w:t>%. Le plus faible taux de satisfaction concernant le savoir-faire a été enregistré chez les employeurs du secteur de l</w:t>
      </w:r>
      <w:r w:rsidR="00C45491" w:rsidRPr="00E76812">
        <w:rPr>
          <w:rFonts w:ascii="Times New Roman" w:hAnsi="Times New Roman" w:cs="Times New Roman"/>
          <w:bCs/>
          <w:sz w:val="24"/>
          <w:szCs w:val="24"/>
        </w:rPr>
        <w:t>a restauration</w:t>
      </w:r>
      <w:r w:rsidRPr="00E76812">
        <w:rPr>
          <w:rFonts w:ascii="Times New Roman" w:hAnsi="Times New Roman" w:cs="Times New Roman"/>
          <w:bCs/>
          <w:sz w:val="24"/>
          <w:szCs w:val="24"/>
        </w:rPr>
        <w:t xml:space="preserve"> avec un taux de </w:t>
      </w:r>
      <w:r w:rsidR="00C45491" w:rsidRPr="00E76812">
        <w:rPr>
          <w:rFonts w:ascii="Times New Roman" w:hAnsi="Times New Roman" w:cs="Times New Roman"/>
          <w:bCs/>
          <w:sz w:val="24"/>
          <w:szCs w:val="24"/>
        </w:rPr>
        <w:t>44,4</w:t>
      </w:r>
      <w:r w:rsidRPr="00E76812">
        <w:rPr>
          <w:rFonts w:ascii="Times New Roman" w:hAnsi="Times New Roman" w:cs="Times New Roman"/>
          <w:bCs/>
          <w:sz w:val="24"/>
          <w:szCs w:val="24"/>
        </w:rPr>
        <w:t>%.</w:t>
      </w:r>
    </w:p>
    <w:p w14:paraId="719DD9D5" w14:textId="05E3E97A" w:rsidR="00720E73" w:rsidRPr="00720E73" w:rsidRDefault="00832F7D" w:rsidP="00C45491">
      <w:pPr>
        <w:spacing w:before="100" w:after="200" w:line="276" w:lineRule="auto"/>
        <w:jc w:val="both"/>
        <w:rPr>
          <w:rFonts w:ascii="Times New Roman" w:hAnsi="Times New Roman" w:cs="Times New Roman"/>
          <w:bCs/>
          <w:sz w:val="24"/>
          <w:szCs w:val="24"/>
        </w:rPr>
      </w:pPr>
      <w:r>
        <w:rPr>
          <w:rFonts w:ascii="Times New Roman" w:hAnsi="Times New Roman" w:cs="Times New Roman"/>
          <w:bCs/>
          <w:sz w:val="24"/>
          <w:szCs w:val="24"/>
        </w:rPr>
        <w:t>O</w:t>
      </w:r>
      <w:r w:rsidR="00720E73" w:rsidRPr="00720E73">
        <w:rPr>
          <w:rFonts w:ascii="Times New Roman" w:hAnsi="Times New Roman" w:cs="Times New Roman"/>
          <w:bCs/>
          <w:sz w:val="24"/>
          <w:szCs w:val="24"/>
        </w:rPr>
        <w:t xml:space="preserve">n constate </w:t>
      </w:r>
      <w:r w:rsidR="00C45491" w:rsidRPr="00C45491">
        <w:rPr>
          <w:rFonts w:ascii="Times New Roman" w:hAnsi="Times New Roman" w:cs="Times New Roman"/>
          <w:bCs/>
          <w:sz w:val="24"/>
          <w:szCs w:val="24"/>
        </w:rPr>
        <w:t xml:space="preserve">qu’à l’exception </w:t>
      </w:r>
      <w:r w:rsidR="008E2349">
        <w:rPr>
          <w:rFonts w:ascii="Times New Roman" w:hAnsi="Times New Roman" w:cs="Times New Roman"/>
          <w:bCs/>
          <w:sz w:val="24"/>
          <w:szCs w:val="24"/>
        </w:rPr>
        <w:t xml:space="preserve">du secteur </w:t>
      </w:r>
      <w:r w:rsidR="00C45491" w:rsidRPr="00C45491">
        <w:rPr>
          <w:rFonts w:ascii="Times New Roman" w:hAnsi="Times New Roman" w:cs="Times New Roman"/>
          <w:bCs/>
          <w:sz w:val="24"/>
          <w:szCs w:val="24"/>
        </w:rPr>
        <w:t xml:space="preserve">de la restauration, </w:t>
      </w:r>
      <w:r w:rsidR="00720E73" w:rsidRPr="00720E73">
        <w:rPr>
          <w:rFonts w:ascii="Times New Roman" w:hAnsi="Times New Roman" w:cs="Times New Roman"/>
          <w:bCs/>
          <w:sz w:val="24"/>
          <w:szCs w:val="24"/>
        </w:rPr>
        <w:t>les employeurs</w:t>
      </w:r>
      <w:r w:rsidR="00C45491" w:rsidRPr="00C45491">
        <w:rPr>
          <w:rFonts w:ascii="Times New Roman" w:hAnsi="Times New Roman" w:cs="Times New Roman"/>
          <w:bCs/>
          <w:sz w:val="24"/>
          <w:szCs w:val="24"/>
        </w:rPr>
        <w:t xml:space="preserve"> </w:t>
      </w:r>
      <w:r w:rsidR="00720E73" w:rsidRPr="00720E73">
        <w:rPr>
          <w:rFonts w:ascii="Times New Roman" w:hAnsi="Times New Roman" w:cs="Times New Roman"/>
          <w:bCs/>
          <w:sz w:val="24"/>
          <w:szCs w:val="24"/>
        </w:rPr>
        <w:t>sont plus satisfaits par rapport à la compétence « savoir-</w:t>
      </w:r>
      <w:r w:rsidR="00C45491" w:rsidRPr="00C45491">
        <w:rPr>
          <w:rFonts w:ascii="Times New Roman" w:hAnsi="Times New Roman" w:cs="Times New Roman"/>
          <w:bCs/>
          <w:sz w:val="24"/>
          <w:szCs w:val="24"/>
        </w:rPr>
        <w:t>être</w:t>
      </w:r>
      <w:r w:rsidR="00720E73" w:rsidRPr="00720E73">
        <w:rPr>
          <w:rFonts w:ascii="Times New Roman" w:hAnsi="Times New Roman" w:cs="Times New Roman"/>
          <w:bCs/>
          <w:sz w:val="24"/>
          <w:szCs w:val="24"/>
        </w:rPr>
        <w:t xml:space="preserve"> » que </w:t>
      </w:r>
      <w:r w:rsidR="00C45491" w:rsidRPr="00C45491">
        <w:rPr>
          <w:rFonts w:ascii="Times New Roman" w:hAnsi="Times New Roman" w:cs="Times New Roman"/>
          <w:bCs/>
          <w:sz w:val="24"/>
          <w:szCs w:val="24"/>
        </w:rPr>
        <w:t xml:space="preserve">toutes les </w:t>
      </w:r>
      <w:r w:rsidR="008E2349">
        <w:rPr>
          <w:rFonts w:ascii="Times New Roman" w:hAnsi="Times New Roman" w:cs="Times New Roman"/>
          <w:bCs/>
          <w:sz w:val="24"/>
          <w:szCs w:val="24"/>
        </w:rPr>
        <w:t xml:space="preserve">autres </w:t>
      </w:r>
      <w:r w:rsidR="00720E73" w:rsidRPr="00720E73">
        <w:rPr>
          <w:rFonts w:ascii="Times New Roman" w:hAnsi="Times New Roman" w:cs="Times New Roman"/>
          <w:bCs/>
          <w:sz w:val="24"/>
          <w:szCs w:val="24"/>
        </w:rPr>
        <w:t>compétence</w:t>
      </w:r>
      <w:r w:rsidR="00C45491" w:rsidRPr="00C45491">
        <w:rPr>
          <w:rFonts w:ascii="Times New Roman" w:hAnsi="Times New Roman" w:cs="Times New Roman"/>
          <w:bCs/>
          <w:sz w:val="24"/>
          <w:szCs w:val="24"/>
        </w:rPr>
        <w:t xml:space="preserve">s. </w:t>
      </w:r>
      <w:r w:rsidR="00720E73" w:rsidRPr="00720E73">
        <w:rPr>
          <w:rFonts w:ascii="Times New Roman" w:hAnsi="Times New Roman" w:cs="Times New Roman"/>
          <w:bCs/>
          <w:sz w:val="24"/>
          <w:szCs w:val="24"/>
        </w:rPr>
        <w:t xml:space="preserve">Mais au-delà des taux globaux exprimés par les employeurs pour chaque domaine de compétences, il est important d’affiner l’analyse </w:t>
      </w:r>
      <w:r w:rsidR="00C45491" w:rsidRPr="00720E73">
        <w:rPr>
          <w:rFonts w:ascii="Times New Roman" w:hAnsi="Times New Roman" w:cs="Times New Roman"/>
          <w:bCs/>
          <w:sz w:val="24"/>
          <w:szCs w:val="24"/>
        </w:rPr>
        <w:t>au niveau</w:t>
      </w:r>
      <w:r w:rsidR="00720E73" w:rsidRPr="00720E73">
        <w:rPr>
          <w:rFonts w:ascii="Times New Roman" w:hAnsi="Times New Roman" w:cs="Times New Roman"/>
          <w:bCs/>
          <w:sz w:val="24"/>
          <w:szCs w:val="24"/>
        </w:rPr>
        <w:t xml:space="preserve"> des </w:t>
      </w:r>
      <w:r w:rsidR="00F901EC">
        <w:rPr>
          <w:rFonts w:ascii="Times New Roman" w:hAnsi="Times New Roman" w:cs="Times New Roman"/>
          <w:bCs/>
          <w:sz w:val="24"/>
          <w:szCs w:val="24"/>
        </w:rPr>
        <w:t xml:space="preserve">composantes des </w:t>
      </w:r>
      <w:r w:rsidR="00720E73" w:rsidRPr="00720E73">
        <w:rPr>
          <w:rFonts w:ascii="Times New Roman" w:hAnsi="Times New Roman" w:cs="Times New Roman"/>
          <w:bCs/>
          <w:sz w:val="24"/>
          <w:szCs w:val="24"/>
        </w:rPr>
        <w:t>compétences.</w:t>
      </w:r>
    </w:p>
    <w:p w14:paraId="39D6BD3E" w14:textId="2D04F2D3" w:rsidR="00912EC0" w:rsidRPr="00147149" w:rsidRDefault="00AA5DE5" w:rsidP="00AA5DE5">
      <w:pPr>
        <w:spacing w:before="100" w:after="200" w:line="276" w:lineRule="auto"/>
        <w:rPr>
          <w:rFonts w:ascii="Times New Roman" w:hAnsi="Times New Roman" w:cs="Times New Roman"/>
          <w:bCs/>
          <w:sz w:val="20"/>
          <w:szCs w:val="20"/>
        </w:rPr>
      </w:pPr>
      <w:r>
        <w:rPr>
          <w:rFonts w:ascii="Times New Roman" w:hAnsi="Times New Roman" w:cs="Times New Roman"/>
          <w:bCs/>
          <w:sz w:val="20"/>
          <w:szCs w:val="20"/>
        </w:rPr>
        <w:br w:type="page"/>
      </w:r>
    </w:p>
    <w:p w14:paraId="41A52749" w14:textId="76ACDD06" w:rsidR="00912EC0" w:rsidRPr="00701335" w:rsidRDefault="00912EC0" w:rsidP="008A667D">
      <w:pPr>
        <w:pStyle w:val="Titre4"/>
        <w:keepNext/>
        <w:keepLines/>
        <w:numPr>
          <w:ilvl w:val="2"/>
          <w:numId w:val="29"/>
        </w:numPr>
        <w:autoSpaceDE/>
        <w:autoSpaceDN/>
        <w:adjustRightInd/>
        <w:spacing w:before="240" w:line="276" w:lineRule="auto"/>
        <w:contextualSpacing w:val="0"/>
        <w:jc w:val="both"/>
        <w:rPr>
          <w:rFonts w:ascii="Times New Roman" w:eastAsia="Times New Roman" w:hAnsi="Times New Roman" w:cs="Times New Roman"/>
          <w:b/>
          <w:i/>
          <w:iCs/>
          <w:color w:val="auto"/>
          <w:sz w:val="24"/>
          <w:szCs w:val="24"/>
          <w:lang w:eastAsia="fr-FR"/>
        </w:rPr>
      </w:pPr>
      <w:r w:rsidRPr="00701335">
        <w:rPr>
          <w:rFonts w:ascii="Times New Roman" w:eastAsia="Times New Roman" w:hAnsi="Times New Roman" w:cs="Times New Roman"/>
          <w:b/>
          <w:i/>
          <w:iCs/>
          <w:color w:val="auto"/>
          <w:sz w:val="24"/>
          <w:szCs w:val="24"/>
          <w:lang w:eastAsia="fr-FR"/>
        </w:rPr>
        <w:lastRenderedPageBreak/>
        <w:t xml:space="preserve">Satisfaction des employeurs par rapport au savoir des sortants selon le </w:t>
      </w:r>
      <w:r w:rsidR="00AA5DE5" w:rsidRPr="00701335">
        <w:rPr>
          <w:rFonts w:ascii="Times New Roman" w:eastAsia="Times New Roman" w:hAnsi="Times New Roman" w:cs="Times New Roman"/>
          <w:b/>
          <w:i/>
          <w:iCs/>
          <w:color w:val="auto"/>
          <w:sz w:val="24"/>
          <w:szCs w:val="24"/>
          <w:lang w:eastAsia="fr-FR"/>
        </w:rPr>
        <w:t>secteur économique</w:t>
      </w:r>
    </w:p>
    <w:p w14:paraId="60A81B4D" w14:textId="2E9733A3" w:rsidR="000B5B8F" w:rsidRDefault="000B5B8F" w:rsidP="008A667D">
      <w:pPr>
        <w:spacing w:after="0" w:line="276" w:lineRule="auto"/>
        <w:jc w:val="both"/>
        <w:rPr>
          <w:rFonts w:ascii="Times New Roman" w:hAnsi="Times New Roman" w:cs="Times New Roman"/>
          <w:sz w:val="24"/>
        </w:rPr>
      </w:pPr>
      <w:r w:rsidRPr="000B5B8F">
        <w:rPr>
          <w:rFonts w:ascii="Times New Roman" w:hAnsi="Times New Roman" w:cs="Times New Roman"/>
          <w:sz w:val="24"/>
        </w:rPr>
        <w:t xml:space="preserve">L’analyse porte, pour chaque secteur économique, sur le niveau de satisfaction des employeurs par rapport aux compétences des sortants recrutés </w:t>
      </w:r>
      <w:r w:rsidR="00FB4EF7">
        <w:rPr>
          <w:rFonts w:ascii="Times New Roman" w:hAnsi="Times New Roman" w:cs="Times New Roman"/>
          <w:sz w:val="24"/>
        </w:rPr>
        <w:t xml:space="preserve">en termes </w:t>
      </w:r>
      <w:r w:rsidR="00FB4EF7" w:rsidRPr="00FB4EF7">
        <w:rPr>
          <w:rFonts w:ascii="Times New Roman" w:hAnsi="Times New Roman" w:cs="Times New Roman"/>
          <w:sz w:val="24"/>
        </w:rPr>
        <w:t>de savoir lire et écrire, connaitre le métier, connaitre les matières premières/matériaux, connaitre le rôle et les fonctions des outils/des équipements de travail</w:t>
      </w:r>
      <w:r w:rsidR="00466B02">
        <w:rPr>
          <w:rFonts w:ascii="Times New Roman" w:hAnsi="Times New Roman" w:cs="Times New Roman"/>
          <w:sz w:val="24"/>
        </w:rPr>
        <w:t xml:space="preserve"> et </w:t>
      </w:r>
      <w:r w:rsidR="00FB4EF7" w:rsidRPr="00FB4EF7">
        <w:rPr>
          <w:rFonts w:ascii="Times New Roman" w:hAnsi="Times New Roman" w:cs="Times New Roman"/>
          <w:sz w:val="24"/>
        </w:rPr>
        <w:t>connaitre le vocabulaire du métier</w:t>
      </w:r>
      <w:r w:rsidRPr="000B5B8F">
        <w:rPr>
          <w:rFonts w:ascii="Times New Roman" w:hAnsi="Times New Roman" w:cs="Times New Roman"/>
          <w:sz w:val="24"/>
        </w:rPr>
        <w:t>.</w:t>
      </w:r>
    </w:p>
    <w:p w14:paraId="79A4CE93" w14:textId="77777777" w:rsidR="008A667D" w:rsidRPr="00FB4EF7" w:rsidRDefault="008A667D" w:rsidP="008A667D">
      <w:pPr>
        <w:spacing w:after="0" w:line="276" w:lineRule="auto"/>
        <w:jc w:val="both"/>
        <w:rPr>
          <w:rFonts w:ascii="Times New Roman" w:hAnsi="Times New Roman" w:cs="Times New Roman"/>
          <w:sz w:val="24"/>
          <w:szCs w:val="24"/>
          <w:u w:val="single"/>
        </w:rPr>
      </w:pPr>
    </w:p>
    <w:p w14:paraId="079B2ECB" w14:textId="12F51503" w:rsidR="009F635A" w:rsidRPr="00B36202" w:rsidRDefault="007A3F1D" w:rsidP="00B36202">
      <w:pPr>
        <w:pStyle w:val="Lgende"/>
        <w:keepNext/>
        <w:spacing w:line="276" w:lineRule="auto"/>
        <w:jc w:val="both"/>
        <w:rPr>
          <w:rFonts w:ascii="Times New Roman" w:hAnsi="Times New Roman" w:cs="Times New Roman"/>
          <w:b w:val="0"/>
          <w:i/>
          <w:iCs/>
          <w:color w:val="auto"/>
          <w:sz w:val="22"/>
          <w:szCs w:val="14"/>
        </w:rPr>
      </w:pPr>
      <w:bookmarkStart w:id="108" w:name="_Toc52875035"/>
      <w:r w:rsidRPr="00B36202">
        <w:rPr>
          <w:rFonts w:ascii="Times New Roman" w:hAnsi="Times New Roman" w:cs="Times New Roman"/>
          <w:b w:val="0"/>
          <w:i/>
          <w:iCs/>
          <w:color w:val="auto"/>
          <w:sz w:val="22"/>
          <w:szCs w:val="14"/>
        </w:rPr>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30</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Satisfaction des employeurs par rapport aux compétences relatives au savoir des sortants</w:t>
      </w:r>
      <w:bookmarkEnd w:id="108"/>
    </w:p>
    <w:p w14:paraId="7EADBF21" w14:textId="51D4E36E" w:rsidR="00912EC0" w:rsidRPr="002A278C" w:rsidRDefault="006E3AEA" w:rsidP="000C1C97">
      <w:pPr>
        <w:spacing w:after="120" w:line="276" w:lineRule="auto"/>
        <w:rPr>
          <w:rFonts w:ascii="Times New Roman" w:hAnsi="Times New Roman" w:cs="Times New Roman"/>
          <w:sz w:val="20"/>
          <w:szCs w:val="20"/>
        </w:rPr>
      </w:pPr>
      <w:r>
        <w:rPr>
          <w:noProof/>
          <w:lang w:eastAsia="fr-FR"/>
          <w14:cntxtAlts/>
        </w:rPr>
        <w:drawing>
          <wp:inline distT="0" distB="0" distL="0" distR="0" wp14:anchorId="6F25CF92" wp14:editId="5E8F96B3">
            <wp:extent cx="6931660" cy="3540641"/>
            <wp:effectExtent l="0" t="0" r="2540" b="3175"/>
            <wp:docPr id="37" name="Graphique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6A8A50FE" w14:textId="2915F882" w:rsidR="00912EC0" w:rsidRDefault="00912EC0" w:rsidP="00B06070">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4AEB6127" w14:textId="443B41F2" w:rsidR="00BF77BE" w:rsidRPr="0032108B" w:rsidRDefault="00BF77BE" w:rsidP="00B06070">
      <w:pPr>
        <w:spacing w:after="240" w:line="276" w:lineRule="auto"/>
        <w:rPr>
          <w:rFonts w:ascii="Times New Roman" w:hAnsi="Times New Roman" w:cs="Times New Roman"/>
          <w:bCs/>
          <w:sz w:val="24"/>
          <w:szCs w:val="24"/>
        </w:rPr>
      </w:pPr>
      <w:r w:rsidRPr="0032108B">
        <w:rPr>
          <w:rFonts w:ascii="Times New Roman" w:hAnsi="Times New Roman" w:cs="Times New Roman"/>
          <w:bCs/>
          <w:sz w:val="24"/>
          <w:szCs w:val="24"/>
        </w:rPr>
        <w:t xml:space="preserve">L’analyse </w:t>
      </w:r>
      <w:r w:rsidR="0032108B" w:rsidRPr="0032108B">
        <w:rPr>
          <w:rFonts w:ascii="Times New Roman" w:hAnsi="Times New Roman" w:cs="Times New Roman"/>
          <w:bCs/>
          <w:sz w:val="24"/>
          <w:szCs w:val="24"/>
        </w:rPr>
        <w:t>détaillée</w:t>
      </w:r>
      <w:r w:rsidRPr="0032108B">
        <w:rPr>
          <w:rFonts w:ascii="Times New Roman" w:hAnsi="Times New Roman" w:cs="Times New Roman"/>
          <w:bCs/>
          <w:sz w:val="24"/>
          <w:szCs w:val="24"/>
        </w:rPr>
        <w:t xml:space="preserve"> </w:t>
      </w:r>
      <w:r w:rsidR="0032108B" w:rsidRPr="0032108B">
        <w:rPr>
          <w:rFonts w:ascii="Times New Roman" w:hAnsi="Times New Roman" w:cs="Times New Roman"/>
          <w:bCs/>
          <w:sz w:val="24"/>
          <w:szCs w:val="24"/>
        </w:rPr>
        <w:t xml:space="preserve">du savoir ou connaissance expose les situations </w:t>
      </w:r>
      <w:r w:rsidRPr="0032108B">
        <w:rPr>
          <w:rFonts w:ascii="Times New Roman" w:hAnsi="Times New Roman" w:cs="Times New Roman"/>
          <w:bCs/>
          <w:sz w:val="24"/>
          <w:szCs w:val="24"/>
        </w:rPr>
        <w:t>d</w:t>
      </w:r>
      <w:r w:rsidR="0032108B">
        <w:rPr>
          <w:rFonts w:ascii="Times New Roman" w:hAnsi="Times New Roman" w:cs="Times New Roman"/>
          <w:bCs/>
          <w:sz w:val="24"/>
          <w:szCs w:val="24"/>
        </w:rPr>
        <w:t>e</w:t>
      </w:r>
      <w:r w:rsidRPr="0032108B">
        <w:rPr>
          <w:rFonts w:ascii="Times New Roman" w:hAnsi="Times New Roman" w:cs="Times New Roman"/>
          <w:bCs/>
          <w:sz w:val="24"/>
          <w:szCs w:val="24"/>
        </w:rPr>
        <w:t xml:space="preserve">s </w:t>
      </w:r>
      <w:r w:rsidR="0032108B" w:rsidRPr="0032108B">
        <w:rPr>
          <w:rFonts w:ascii="Times New Roman" w:hAnsi="Times New Roman" w:cs="Times New Roman"/>
          <w:bCs/>
          <w:sz w:val="24"/>
          <w:szCs w:val="24"/>
        </w:rPr>
        <w:t>différents</w:t>
      </w:r>
      <w:r w:rsidRPr="0032108B">
        <w:rPr>
          <w:rFonts w:ascii="Times New Roman" w:hAnsi="Times New Roman" w:cs="Times New Roman"/>
          <w:bCs/>
          <w:sz w:val="24"/>
          <w:szCs w:val="24"/>
        </w:rPr>
        <w:t xml:space="preserve"> secteurs économiques</w:t>
      </w:r>
      <w:r w:rsidR="0032108B">
        <w:rPr>
          <w:rFonts w:ascii="Times New Roman" w:hAnsi="Times New Roman" w:cs="Times New Roman"/>
          <w:bCs/>
          <w:sz w:val="24"/>
          <w:szCs w:val="24"/>
        </w:rPr>
        <w:t>, à savoir</w:t>
      </w:r>
      <w:r w:rsidRPr="0032108B">
        <w:rPr>
          <w:rFonts w:ascii="Times New Roman" w:hAnsi="Times New Roman" w:cs="Times New Roman"/>
          <w:bCs/>
          <w:sz w:val="24"/>
          <w:szCs w:val="24"/>
        </w:rPr>
        <w:t> :</w:t>
      </w:r>
    </w:p>
    <w:p w14:paraId="3F42352B" w14:textId="71C375C8" w:rsidR="00BF77BE" w:rsidRPr="00BF77BE" w:rsidRDefault="00FB4EF7" w:rsidP="00BF77BE">
      <w:pPr>
        <w:numPr>
          <w:ilvl w:val="0"/>
          <w:numId w:val="20"/>
        </w:numPr>
        <w:spacing w:after="240" w:line="276" w:lineRule="auto"/>
        <w:jc w:val="both"/>
        <w:rPr>
          <w:rFonts w:ascii="Times New Roman" w:hAnsi="Times New Roman" w:cs="Times New Roman"/>
          <w:bCs/>
          <w:sz w:val="24"/>
          <w:szCs w:val="24"/>
        </w:rPr>
      </w:pPr>
      <w:r w:rsidRPr="00BF77BE">
        <w:rPr>
          <w:rFonts w:ascii="Times New Roman" w:hAnsi="Times New Roman" w:cs="Times New Roman"/>
          <w:b/>
          <w:bCs/>
          <w:i/>
          <w:sz w:val="24"/>
          <w:szCs w:val="24"/>
        </w:rPr>
        <w:t>Artisanat</w:t>
      </w:r>
      <w:r w:rsidRPr="00FB4EF7">
        <w:rPr>
          <w:rFonts w:ascii="Times New Roman" w:hAnsi="Times New Roman" w:cs="Times New Roman"/>
          <w:b/>
          <w:bCs/>
          <w:i/>
          <w:sz w:val="24"/>
          <w:szCs w:val="24"/>
        </w:rPr>
        <w:t> :</w:t>
      </w:r>
      <w:r w:rsidRPr="00FB4EF7">
        <w:rPr>
          <w:rFonts w:ascii="Times New Roman" w:hAnsi="Times New Roman" w:cs="Times New Roman"/>
          <w:bCs/>
          <w:sz w:val="24"/>
          <w:szCs w:val="24"/>
        </w:rPr>
        <w:t xml:space="preserve"> les employeurs de ce secteur </w:t>
      </w:r>
      <w:r w:rsidRPr="00BF77BE">
        <w:rPr>
          <w:rFonts w:ascii="Times New Roman" w:hAnsi="Times New Roman" w:cs="Times New Roman"/>
          <w:bCs/>
          <w:sz w:val="24"/>
          <w:szCs w:val="24"/>
        </w:rPr>
        <w:t>s</w:t>
      </w:r>
      <w:r w:rsidRPr="00FB4EF7">
        <w:rPr>
          <w:rFonts w:ascii="Times New Roman" w:hAnsi="Times New Roman" w:cs="Times New Roman"/>
          <w:bCs/>
          <w:sz w:val="24"/>
          <w:szCs w:val="24"/>
        </w:rPr>
        <w:t xml:space="preserve">ont </w:t>
      </w:r>
      <w:r w:rsidRPr="00BF77BE">
        <w:rPr>
          <w:rFonts w:ascii="Times New Roman" w:hAnsi="Times New Roman" w:cs="Times New Roman"/>
          <w:bCs/>
          <w:sz w:val="24"/>
          <w:szCs w:val="24"/>
        </w:rPr>
        <w:t xml:space="preserve">très satisfaits de leurs employés pour leurs connaissances du rôle et des fonctions des outils/équipements de travail, </w:t>
      </w:r>
      <w:r w:rsidR="002919D3">
        <w:rPr>
          <w:rFonts w:ascii="Times New Roman" w:hAnsi="Times New Roman" w:cs="Times New Roman"/>
          <w:bCs/>
          <w:sz w:val="24"/>
          <w:szCs w:val="24"/>
        </w:rPr>
        <w:t xml:space="preserve">de leur connaissance </w:t>
      </w:r>
      <w:r w:rsidRPr="00BF77BE">
        <w:rPr>
          <w:rFonts w:ascii="Times New Roman" w:hAnsi="Times New Roman" w:cs="Times New Roman"/>
          <w:bCs/>
          <w:sz w:val="24"/>
          <w:szCs w:val="24"/>
        </w:rPr>
        <w:t xml:space="preserve">du métier et </w:t>
      </w:r>
      <w:r w:rsidR="002919D3">
        <w:rPr>
          <w:rFonts w:ascii="Times New Roman" w:hAnsi="Times New Roman" w:cs="Times New Roman"/>
          <w:bCs/>
          <w:sz w:val="24"/>
          <w:szCs w:val="24"/>
        </w:rPr>
        <w:t>de leur connaissance d</w:t>
      </w:r>
      <w:r w:rsidRPr="00BF77BE">
        <w:rPr>
          <w:rFonts w:ascii="Times New Roman" w:hAnsi="Times New Roman" w:cs="Times New Roman"/>
          <w:bCs/>
          <w:sz w:val="24"/>
          <w:szCs w:val="24"/>
        </w:rPr>
        <w:t>es matières premières/matériaux</w:t>
      </w:r>
      <w:r w:rsidR="00BF77BE" w:rsidRPr="00BF77BE">
        <w:rPr>
          <w:rFonts w:ascii="Times New Roman" w:hAnsi="Times New Roman" w:cs="Times New Roman"/>
          <w:bCs/>
          <w:sz w:val="24"/>
          <w:szCs w:val="24"/>
        </w:rPr>
        <w:t>, avec des taux respectifs de 87,5%, 85,7% et 83,9%</w:t>
      </w:r>
      <w:r w:rsidRPr="00FB4EF7">
        <w:rPr>
          <w:rFonts w:ascii="Times New Roman" w:hAnsi="Times New Roman" w:cs="Times New Roman"/>
          <w:bCs/>
          <w:sz w:val="24"/>
          <w:szCs w:val="24"/>
        </w:rPr>
        <w:t>. Ce</w:t>
      </w:r>
      <w:r w:rsidR="00BF77BE" w:rsidRPr="00BF77BE">
        <w:rPr>
          <w:rFonts w:ascii="Times New Roman" w:hAnsi="Times New Roman" w:cs="Times New Roman"/>
          <w:bCs/>
          <w:sz w:val="24"/>
          <w:szCs w:val="24"/>
        </w:rPr>
        <w:t>s</w:t>
      </w:r>
      <w:r w:rsidRPr="00FB4EF7">
        <w:rPr>
          <w:rFonts w:ascii="Times New Roman" w:hAnsi="Times New Roman" w:cs="Times New Roman"/>
          <w:bCs/>
          <w:sz w:val="24"/>
          <w:szCs w:val="24"/>
        </w:rPr>
        <w:t xml:space="preserve"> taux élevé</w:t>
      </w:r>
      <w:r w:rsidR="00BF77BE" w:rsidRPr="00BF77BE">
        <w:rPr>
          <w:rFonts w:ascii="Times New Roman" w:hAnsi="Times New Roman" w:cs="Times New Roman"/>
          <w:bCs/>
          <w:sz w:val="24"/>
          <w:szCs w:val="24"/>
        </w:rPr>
        <w:t>s</w:t>
      </w:r>
      <w:r w:rsidRPr="00FB4EF7">
        <w:rPr>
          <w:rFonts w:ascii="Times New Roman" w:hAnsi="Times New Roman" w:cs="Times New Roman"/>
          <w:bCs/>
          <w:sz w:val="24"/>
          <w:szCs w:val="24"/>
        </w:rPr>
        <w:t xml:space="preserve"> peu</w:t>
      </w:r>
      <w:r w:rsidR="00BF77BE" w:rsidRPr="00BF77BE">
        <w:rPr>
          <w:rFonts w:ascii="Times New Roman" w:hAnsi="Times New Roman" w:cs="Times New Roman"/>
          <w:bCs/>
          <w:sz w:val="24"/>
          <w:szCs w:val="24"/>
        </w:rPr>
        <w:t>ven</w:t>
      </w:r>
      <w:r w:rsidRPr="00FB4EF7">
        <w:rPr>
          <w:rFonts w:ascii="Times New Roman" w:hAnsi="Times New Roman" w:cs="Times New Roman"/>
          <w:bCs/>
          <w:sz w:val="24"/>
          <w:szCs w:val="24"/>
        </w:rPr>
        <w:t>t s’expliquer par le fait qu</w:t>
      </w:r>
      <w:r w:rsidRPr="00BF77BE">
        <w:rPr>
          <w:rFonts w:ascii="Times New Roman" w:hAnsi="Times New Roman" w:cs="Times New Roman"/>
          <w:bCs/>
          <w:sz w:val="24"/>
          <w:szCs w:val="24"/>
        </w:rPr>
        <w:t>’il est impossible d’</w:t>
      </w:r>
      <w:r w:rsidR="00BF77BE" w:rsidRPr="00BF77BE">
        <w:rPr>
          <w:rFonts w:ascii="Times New Roman" w:hAnsi="Times New Roman" w:cs="Times New Roman"/>
          <w:bCs/>
          <w:sz w:val="24"/>
          <w:szCs w:val="24"/>
        </w:rPr>
        <w:t>évoluer dans</w:t>
      </w:r>
      <w:r w:rsidRPr="00BF77BE">
        <w:rPr>
          <w:rFonts w:ascii="Times New Roman" w:hAnsi="Times New Roman" w:cs="Times New Roman"/>
          <w:bCs/>
          <w:sz w:val="24"/>
          <w:szCs w:val="24"/>
        </w:rPr>
        <w:t xml:space="preserve"> ce </w:t>
      </w:r>
      <w:r w:rsidR="00BF77BE" w:rsidRPr="00BF77BE">
        <w:rPr>
          <w:rFonts w:ascii="Times New Roman" w:hAnsi="Times New Roman" w:cs="Times New Roman"/>
          <w:bCs/>
          <w:sz w:val="24"/>
          <w:szCs w:val="24"/>
        </w:rPr>
        <w:t>secteur</w:t>
      </w:r>
      <w:r w:rsidRPr="00BF77BE">
        <w:rPr>
          <w:rFonts w:ascii="Times New Roman" w:hAnsi="Times New Roman" w:cs="Times New Roman"/>
          <w:bCs/>
          <w:sz w:val="24"/>
          <w:szCs w:val="24"/>
        </w:rPr>
        <w:t xml:space="preserve"> s</w:t>
      </w:r>
      <w:r w:rsidR="00BF77BE" w:rsidRPr="00BF77BE">
        <w:rPr>
          <w:rFonts w:ascii="Times New Roman" w:hAnsi="Times New Roman" w:cs="Times New Roman"/>
          <w:bCs/>
          <w:sz w:val="24"/>
          <w:szCs w:val="24"/>
        </w:rPr>
        <w:t>ans avoir ces compétences</w:t>
      </w:r>
      <w:r w:rsidRPr="00BF77BE">
        <w:rPr>
          <w:rFonts w:ascii="Times New Roman" w:hAnsi="Times New Roman" w:cs="Times New Roman"/>
          <w:bCs/>
          <w:sz w:val="24"/>
          <w:szCs w:val="24"/>
        </w:rPr>
        <w:t xml:space="preserve">. </w:t>
      </w:r>
      <w:r w:rsidR="00BF77BE" w:rsidRPr="00FB4EF7">
        <w:rPr>
          <w:rFonts w:ascii="Times New Roman" w:hAnsi="Times New Roman" w:cs="Times New Roman"/>
          <w:bCs/>
          <w:sz w:val="24"/>
          <w:szCs w:val="24"/>
        </w:rPr>
        <w:t xml:space="preserve">Par contre, le taux de </w:t>
      </w:r>
      <w:r w:rsidR="00BF77BE" w:rsidRPr="00BF77BE">
        <w:rPr>
          <w:rFonts w:ascii="Times New Roman" w:hAnsi="Times New Roman" w:cs="Times New Roman"/>
          <w:bCs/>
          <w:sz w:val="24"/>
          <w:szCs w:val="24"/>
        </w:rPr>
        <w:t>58,2</w:t>
      </w:r>
      <w:r w:rsidR="00BF77BE" w:rsidRPr="00FB4EF7">
        <w:rPr>
          <w:rFonts w:ascii="Times New Roman" w:hAnsi="Times New Roman" w:cs="Times New Roman"/>
          <w:bCs/>
          <w:sz w:val="24"/>
          <w:szCs w:val="24"/>
        </w:rPr>
        <w:t xml:space="preserve">% attribué </w:t>
      </w:r>
      <w:r w:rsidR="00BF77BE" w:rsidRPr="00BF77BE">
        <w:rPr>
          <w:rFonts w:ascii="Times New Roman" w:hAnsi="Times New Roman" w:cs="Times New Roman"/>
          <w:bCs/>
          <w:sz w:val="24"/>
          <w:szCs w:val="24"/>
        </w:rPr>
        <w:t>au</w:t>
      </w:r>
      <w:r w:rsidR="00BF77BE" w:rsidRPr="00FB4EF7">
        <w:rPr>
          <w:rFonts w:ascii="Times New Roman" w:hAnsi="Times New Roman" w:cs="Times New Roman"/>
          <w:bCs/>
          <w:sz w:val="24"/>
          <w:szCs w:val="24"/>
        </w:rPr>
        <w:t xml:space="preserve"> </w:t>
      </w:r>
      <w:r w:rsidR="00BF77BE" w:rsidRPr="00BF77BE">
        <w:rPr>
          <w:rFonts w:ascii="Times New Roman" w:hAnsi="Times New Roman" w:cs="Times New Roman"/>
          <w:bCs/>
          <w:sz w:val="24"/>
          <w:szCs w:val="24"/>
        </w:rPr>
        <w:t xml:space="preserve">savoir lire et écrire </w:t>
      </w:r>
      <w:r w:rsidR="00BF77BE" w:rsidRPr="00FB4EF7">
        <w:rPr>
          <w:rFonts w:ascii="Times New Roman" w:hAnsi="Times New Roman" w:cs="Times New Roman"/>
          <w:bCs/>
          <w:sz w:val="24"/>
          <w:szCs w:val="24"/>
        </w:rPr>
        <w:t xml:space="preserve">et </w:t>
      </w:r>
      <w:r w:rsidR="00676E89" w:rsidRPr="00FB4EF7">
        <w:rPr>
          <w:rFonts w:ascii="Times New Roman" w:hAnsi="Times New Roman" w:cs="Times New Roman"/>
          <w:bCs/>
          <w:sz w:val="24"/>
          <w:szCs w:val="24"/>
        </w:rPr>
        <w:t xml:space="preserve">du </w:t>
      </w:r>
      <w:r w:rsidR="00676E89" w:rsidRPr="00676E89">
        <w:rPr>
          <w:rFonts w:ascii="Times New Roman" w:hAnsi="Times New Roman" w:cs="Times New Roman"/>
          <w:bCs/>
          <w:sz w:val="24"/>
          <w:szCs w:val="24"/>
        </w:rPr>
        <w:t>vocabulaire</w:t>
      </w:r>
      <w:r w:rsidR="00676E89" w:rsidRPr="00FB4EF7">
        <w:rPr>
          <w:rFonts w:ascii="Times New Roman" w:hAnsi="Times New Roman" w:cs="Times New Roman"/>
          <w:bCs/>
          <w:sz w:val="24"/>
          <w:szCs w:val="24"/>
        </w:rPr>
        <w:t xml:space="preserve"> du métier</w:t>
      </w:r>
      <w:r w:rsidR="00676E89" w:rsidRPr="00676E89">
        <w:rPr>
          <w:rFonts w:ascii="Times New Roman" w:hAnsi="Times New Roman" w:cs="Times New Roman"/>
          <w:bCs/>
          <w:sz w:val="24"/>
          <w:szCs w:val="24"/>
        </w:rPr>
        <w:t xml:space="preserve"> </w:t>
      </w:r>
      <w:r w:rsidR="00BF77BE" w:rsidRPr="00FB4EF7">
        <w:rPr>
          <w:rFonts w:ascii="Times New Roman" w:hAnsi="Times New Roman" w:cs="Times New Roman"/>
          <w:bCs/>
          <w:sz w:val="24"/>
          <w:szCs w:val="24"/>
        </w:rPr>
        <w:t>témoigne d’une certaine insatisfaction des employeurs par rapport à ces compétences</w:t>
      </w:r>
      <w:r w:rsidR="00BF77BE">
        <w:rPr>
          <w:rFonts w:ascii="Times New Roman" w:hAnsi="Times New Roman" w:cs="Times New Roman"/>
          <w:bCs/>
          <w:sz w:val="24"/>
          <w:szCs w:val="24"/>
        </w:rPr>
        <w:t>.</w:t>
      </w:r>
    </w:p>
    <w:p w14:paraId="01FC2A6B" w14:textId="08A9B8F1" w:rsidR="00FB4EF7" w:rsidRPr="00FB4EF7" w:rsidRDefault="001072DD" w:rsidP="00676E89">
      <w:pPr>
        <w:numPr>
          <w:ilvl w:val="0"/>
          <w:numId w:val="20"/>
        </w:numPr>
        <w:spacing w:after="240" w:line="276" w:lineRule="auto"/>
        <w:jc w:val="both"/>
        <w:rPr>
          <w:rFonts w:ascii="Times New Roman" w:hAnsi="Times New Roman" w:cs="Times New Roman"/>
          <w:bCs/>
          <w:sz w:val="24"/>
          <w:szCs w:val="24"/>
        </w:rPr>
      </w:pPr>
      <w:r w:rsidRPr="00676E89">
        <w:rPr>
          <w:rFonts w:ascii="Times New Roman" w:hAnsi="Times New Roman" w:cs="Times New Roman"/>
          <w:b/>
          <w:bCs/>
          <w:i/>
          <w:sz w:val="24"/>
          <w:szCs w:val="24"/>
        </w:rPr>
        <w:t>Bâtiment</w:t>
      </w:r>
      <w:r w:rsidR="00FB4EF7" w:rsidRPr="00FB4EF7">
        <w:rPr>
          <w:rFonts w:ascii="Times New Roman" w:hAnsi="Times New Roman" w:cs="Times New Roman"/>
          <w:b/>
          <w:bCs/>
          <w:i/>
          <w:sz w:val="24"/>
          <w:szCs w:val="24"/>
        </w:rPr>
        <w:t> :</w:t>
      </w:r>
      <w:r w:rsidR="00FB4EF7" w:rsidRPr="00FB4EF7">
        <w:rPr>
          <w:rFonts w:ascii="Times New Roman" w:hAnsi="Times New Roman" w:cs="Times New Roman"/>
          <w:bCs/>
          <w:sz w:val="24"/>
          <w:szCs w:val="24"/>
        </w:rPr>
        <w:t xml:space="preserve"> avec un taux de </w:t>
      </w:r>
      <w:r w:rsidRPr="00676E89">
        <w:rPr>
          <w:rFonts w:ascii="Times New Roman" w:hAnsi="Times New Roman" w:cs="Times New Roman"/>
          <w:bCs/>
          <w:sz w:val="24"/>
          <w:szCs w:val="24"/>
        </w:rPr>
        <w:t>75</w:t>
      </w:r>
      <w:r w:rsidR="00FB4EF7" w:rsidRPr="00FB4EF7">
        <w:rPr>
          <w:rFonts w:ascii="Times New Roman" w:hAnsi="Times New Roman" w:cs="Times New Roman"/>
          <w:bCs/>
          <w:sz w:val="24"/>
          <w:szCs w:val="24"/>
        </w:rPr>
        <w:t>,</w:t>
      </w:r>
      <w:r w:rsidRPr="00676E89">
        <w:rPr>
          <w:rFonts w:ascii="Times New Roman" w:hAnsi="Times New Roman" w:cs="Times New Roman"/>
          <w:bCs/>
          <w:sz w:val="24"/>
          <w:szCs w:val="24"/>
        </w:rPr>
        <w:t>6</w:t>
      </w:r>
      <w:r w:rsidR="00FB4EF7" w:rsidRPr="00FB4EF7">
        <w:rPr>
          <w:rFonts w:ascii="Times New Roman" w:hAnsi="Times New Roman" w:cs="Times New Roman"/>
          <w:bCs/>
          <w:sz w:val="24"/>
          <w:szCs w:val="24"/>
        </w:rPr>
        <w:t xml:space="preserve">% pour </w:t>
      </w:r>
      <w:r w:rsidRPr="00676E89">
        <w:rPr>
          <w:rFonts w:ascii="Times New Roman" w:hAnsi="Times New Roman" w:cs="Times New Roman"/>
          <w:bCs/>
          <w:sz w:val="24"/>
          <w:szCs w:val="24"/>
        </w:rPr>
        <w:t>la connaissance du métier</w:t>
      </w:r>
      <w:r w:rsidR="00FB4EF7" w:rsidRPr="00FB4EF7">
        <w:rPr>
          <w:rFonts w:ascii="Times New Roman" w:hAnsi="Times New Roman" w:cs="Times New Roman"/>
          <w:bCs/>
          <w:sz w:val="24"/>
          <w:szCs w:val="24"/>
        </w:rPr>
        <w:t xml:space="preserve">, les employeurs de ce secteur économique ont exprimé une assez grande satisfaction par rapport </w:t>
      </w:r>
      <w:r w:rsidRPr="00676E89">
        <w:rPr>
          <w:rFonts w:ascii="Times New Roman" w:hAnsi="Times New Roman" w:cs="Times New Roman"/>
          <w:bCs/>
          <w:sz w:val="24"/>
          <w:szCs w:val="24"/>
        </w:rPr>
        <w:t>à cette</w:t>
      </w:r>
      <w:r w:rsidR="00FB4EF7" w:rsidRPr="00FB4EF7">
        <w:rPr>
          <w:rFonts w:ascii="Times New Roman" w:hAnsi="Times New Roman" w:cs="Times New Roman"/>
          <w:bCs/>
          <w:sz w:val="24"/>
          <w:szCs w:val="24"/>
        </w:rPr>
        <w:t xml:space="preserve"> compétence qu’ils attendaient des sortants des centres</w:t>
      </w:r>
      <w:r w:rsidRPr="00676E89">
        <w:rPr>
          <w:rFonts w:ascii="Times New Roman" w:hAnsi="Times New Roman" w:cs="Times New Roman"/>
          <w:bCs/>
          <w:sz w:val="24"/>
          <w:szCs w:val="24"/>
        </w:rPr>
        <w:t xml:space="preserve">, suivi de la connaissance du rôle et des fonctions des outils/équipements de travail avec 72,6% et </w:t>
      </w:r>
      <w:bookmarkStart w:id="109" w:name="_Hlk52614268"/>
      <w:r w:rsidRPr="00676E89">
        <w:rPr>
          <w:rFonts w:ascii="Times New Roman" w:hAnsi="Times New Roman" w:cs="Times New Roman"/>
          <w:bCs/>
          <w:sz w:val="24"/>
          <w:szCs w:val="24"/>
        </w:rPr>
        <w:t xml:space="preserve">la connaissance des matières premières/matériaux </w:t>
      </w:r>
      <w:bookmarkEnd w:id="109"/>
      <w:r w:rsidRPr="00676E89">
        <w:rPr>
          <w:rFonts w:ascii="Times New Roman" w:hAnsi="Times New Roman" w:cs="Times New Roman"/>
          <w:bCs/>
          <w:sz w:val="24"/>
          <w:szCs w:val="24"/>
        </w:rPr>
        <w:t xml:space="preserve">avec 70,2%. </w:t>
      </w:r>
      <w:r w:rsidR="00DA34EE">
        <w:rPr>
          <w:rFonts w:ascii="Times New Roman" w:hAnsi="Times New Roman" w:cs="Times New Roman"/>
          <w:bCs/>
          <w:sz w:val="24"/>
          <w:szCs w:val="24"/>
        </w:rPr>
        <w:t>Comme</w:t>
      </w:r>
      <w:r w:rsidRPr="00676E89">
        <w:rPr>
          <w:rFonts w:ascii="Times New Roman" w:hAnsi="Times New Roman" w:cs="Times New Roman"/>
          <w:bCs/>
          <w:sz w:val="24"/>
          <w:szCs w:val="24"/>
        </w:rPr>
        <w:t xml:space="preserve"> dans le secteur de l’artisanat, les employeurs </w:t>
      </w:r>
      <w:r w:rsidR="00DA34EE">
        <w:rPr>
          <w:rFonts w:ascii="Times New Roman" w:hAnsi="Times New Roman" w:cs="Times New Roman"/>
          <w:bCs/>
          <w:sz w:val="24"/>
          <w:szCs w:val="24"/>
        </w:rPr>
        <w:t xml:space="preserve">de ce secteur </w:t>
      </w:r>
      <w:r w:rsidRPr="00676E89">
        <w:rPr>
          <w:rFonts w:ascii="Times New Roman" w:hAnsi="Times New Roman" w:cs="Times New Roman"/>
          <w:bCs/>
          <w:sz w:val="24"/>
          <w:szCs w:val="24"/>
        </w:rPr>
        <w:t xml:space="preserve">sont moins satisfaits du savoir lire et écrire </w:t>
      </w:r>
      <w:r w:rsidRPr="00FB4EF7">
        <w:rPr>
          <w:rFonts w:ascii="Times New Roman" w:hAnsi="Times New Roman" w:cs="Times New Roman"/>
          <w:bCs/>
          <w:sz w:val="24"/>
          <w:szCs w:val="24"/>
        </w:rPr>
        <w:t xml:space="preserve">et du </w:t>
      </w:r>
      <w:r w:rsidR="00676E89">
        <w:rPr>
          <w:rFonts w:ascii="Times New Roman" w:hAnsi="Times New Roman" w:cs="Times New Roman"/>
          <w:bCs/>
          <w:sz w:val="24"/>
          <w:szCs w:val="24"/>
        </w:rPr>
        <w:t>vocabulaire</w:t>
      </w:r>
      <w:r w:rsidRPr="00FB4EF7">
        <w:rPr>
          <w:rFonts w:ascii="Times New Roman" w:hAnsi="Times New Roman" w:cs="Times New Roman"/>
          <w:bCs/>
          <w:sz w:val="24"/>
          <w:szCs w:val="24"/>
        </w:rPr>
        <w:t xml:space="preserve"> du métier</w:t>
      </w:r>
      <w:r w:rsidRPr="00676E89">
        <w:rPr>
          <w:rFonts w:ascii="Times New Roman" w:hAnsi="Times New Roman" w:cs="Times New Roman"/>
          <w:bCs/>
          <w:sz w:val="24"/>
          <w:szCs w:val="24"/>
        </w:rPr>
        <w:t>.</w:t>
      </w:r>
    </w:p>
    <w:p w14:paraId="26B57FE5" w14:textId="0A54A70D" w:rsidR="00676E89" w:rsidRPr="00C7356A" w:rsidRDefault="00676E89" w:rsidP="00C7356A">
      <w:pPr>
        <w:numPr>
          <w:ilvl w:val="0"/>
          <w:numId w:val="20"/>
        </w:numPr>
        <w:spacing w:after="240" w:line="276" w:lineRule="auto"/>
        <w:jc w:val="both"/>
        <w:rPr>
          <w:rFonts w:ascii="Times New Roman" w:hAnsi="Times New Roman" w:cs="Times New Roman"/>
          <w:bCs/>
          <w:sz w:val="24"/>
          <w:szCs w:val="24"/>
        </w:rPr>
      </w:pPr>
      <w:r w:rsidRPr="00FB4EF7">
        <w:rPr>
          <w:rFonts w:ascii="Times New Roman" w:hAnsi="Times New Roman" w:cs="Times New Roman"/>
          <w:b/>
          <w:bCs/>
          <w:i/>
          <w:sz w:val="24"/>
          <w:szCs w:val="24"/>
        </w:rPr>
        <w:t>Energie renouvelable </w:t>
      </w:r>
      <w:r w:rsidR="00FB4EF7" w:rsidRPr="00FB4EF7">
        <w:rPr>
          <w:rFonts w:ascii="Times New Roman" w:hAnsi="Times New Roman" w:cs="Times New Roman"/>
          <w:b/>
          <w:bCs/>
          <w:i/>
          <w:sz w:val="24"/>
          <w:szCs w:val="24"/>
        </w:rPr>
        <w:t>:</w:t>
      </w:r>
      <w:r w:rsidR="00FB4EF7" w:rsidRPr="00FB4EF7">
        <w:rPr>
          <w:rFonts w:ascii="Times New Roman" w:hAnsi="Times New Roman" w:cs="Times New Roman"/>
          <w:bCs/>
          <w:sz w:val="24"/>
          <w:szCs w:val="24"/>
        </w:rPr>
        <w:t xml:space="preserve"> les plus grandes satisfactions des employeurs de ce secteur viennent de </w:t>
      </w:r>
      <w:r w:rsidRPr="00C7356A">
        <w:rPr>
          <w:rFonts w:ascii="Times New Roman" w:hAnsi="Times New Roman" w:cs="Times New Roman"/>
          <w:bCs/>
          <w:sz w:val="24"/>
          <w:szCs w:val="24"/>
        </w:rPr>
        <w:t>la</w:t>
      </w:r>
      <w:r w:rsidR="00FB4EF7" w:rsidRPr="00FB4EF7">
        <w:rPr>
          <w:rFonts w:ascii="Times New Roman" w:hAnsi="Times New Roman" w:cs="Times New Roman"/>
          <w:bCs/>
          <w:sz w:val="24"/>
          <w:szCs w:val="24"/>
        </w:rPr>
        <w:t xml:space="preserve"> connaissance </w:t>
      </w:r>
      <w:r w:rsidRPr="00C7356A">
        <w:rPr>
          <w:rFonts w:ascii="Times New Roman" w:hAnsi="Times New Roman" w:cs="Times New Roman"/>
          <w:bCs/>
          <w:sz w:val="24"/>
          <w:szCs w:val="24"/>
        </w:rPr>
        <w:t>du métier et du savoir lire et écrire d</w:t>
      </w:r>
      <w:r w:rsidR="00FB4EF7" w:rsidRPr="00FB4EF7">
        <w:rPr>
          <w:rFonts w:ascii="Times New Roman" w:hAnsi="Times New Roman" w:cs="Times New Roman"/>
          <w:bCs/>
          <w:sz w:val="24"/>
          <w:szCs w:val="24"/>
        </w:rPr>
        <w:t>es sortants</w:t>
      </w:r>
      <w:r w:rsidRPr="00C7356A">
        <w:rPr>
          <w:rFonts w:ascii="Times New Roman" w:hAnsi="Times New Roman" w:cs="Times New Roman"/>
          <w:bCs/>
          <w:sz w:val="24"/>
          <w:szCs w:val="24"/>
        </w:rPr>
        <w:t xml:space="preserve">, avec respectivement des taux de 88,9% et 85,7%. </w:t>
      </w:r>
      <w:r w:rsidR="00DA34EE">
        <w:rPr>
          <w:rFonts w:ascii="Times New Roman" w:hAnsi="Times New Roman" w:cs="Times New Roman"/>
          <w:bCs/>
          <w:sz w:val="24"/>
          <w:szCs w:val="24"/>
        </w:rPr>
        <w:t>Cependant</w:t>
      </w:r>
      <w:r w:rsidRPr="00C7356A">
        <w:rPr>
          <w:rFonts w:ascii="Times New Roman" w:hAnsi="Times New Roman" w:cs="Times New Roman"/>
          <w:bCs/>
          <w:sz w:val="24"/>
          <w:szCs w:val="24"/>
        </w:rPr>
        <w:t>, les employeurs sont relativement moins satisfaits des employés par rapport leur connaissance</w:t>
      </w:r>
      <w:r w:rsidR="00C7356A" w:rsidRPr="00C7356A">
        <w:rPr>
          <w:rFonts w:ascii="Times New Roman" w:hAnsi="Times New Roman" w:cs="Times New Roman"/>
          <w:bCs/>
          <w:sz w:val="24"/>
          <w:szCs w:val="24"/>
        </w:rPr>
        <w:t>s</w:t>
      </w:r>
      <w:r w:rsidRPr="00C7356A">
        <w:rPr>
          <w:rFonts w:ascii="Times New Roman" w:hAnsi="Times New Roman" w:cs="Times New Roman"/>
          <w:bCs/>
          <w:sz w:val="24"/>
          <w:szCs w:val="24"/>
        </w:rPr>
        <w:t xml:space="preserve"> des matières premières/matériaux</w:t>
      </w:r>
      <w:r w:rsidR="00C7356A" w:rsidRPr="00C7356A">
        <w:rPr>
          <w:rFonts w:ascii="Times New Roman" w:hAnsi="Times New Roman" w:cs="Times New Roman"/>
          <w:bCs/>
          <w:sz w:val="24"/>
          <w:szCs w:val="24"/>
        </w:rPr>
        <w:t xml:space="preserve"> (77,8%)</w:t>
      </w:r>
      <w:r w:rsidRPr="00C7356A">
        <w:rPr>
          <w:rFonts w:ascii="Times New Roman" w:hAnsi="Times New Roman" w:cs="Times New Roman"/>
          <w:bCs/>
          <w:sz w:val="24"/>
          <w:szCs w:val="24"/>
        </w:rPr>
        <w:t>,</w:t>
      </w:r>
      <w:r w:rsidR="00DA34EE">
        <w:rPr>
          <w:rFonts w:ascii="Times New Roman" w:hAnsi="Times New Roman" w:cs="Times New Roman"/>
          <w:bCs/>
          <w:sz w:val="24"/>
          <w:szCs w:val="24"/>
        </w:rPr>
        <w:t xml:space="preserve"> de leur connaissance </w:t>
      </w:r>
      <w:r w:rsidR="00C7356A" w:rsidRPr="00C7356A">
        <w:rPr>
          <w:rFonts w:ascii="Times New Roman" w:hAnsi="Times New Roman" w:cs="Times New Roman"/>
          <w:bCs/>
          <w:sz w:val="24"/>
          <w:szCs w:val="24"/>
        </w:rPr>
        <w:t xml:space="preserve">du rôle et des </w:t>
      </w:r>
      <w:r w:rsidR="00C7356A" w:rsidRPr="00C7356A">
        <w:rPr>
          <w:rFonts w:ascii="Times New Roman" w:hAnsi="Times New Roman" w:cs="Times New Roman"/>
          <w:bCs/>
          <w:sz w:val="24"/>
          <w:szCs w:val="24"/>
        </w:rPr>
        <w:lastRenderedPageBreak/>
        <w:t>fonctions des outils/équipements de travail (77,8%) et d</w:t>
      </w:r>
      <w:r w:rsidR="00DA34EE">
        <w:rPr>
          <w:rFonts w:ascii="Times New Roman" w:hAnsi="Times New Roman" w:cs="Times New Roman"/>
          <w:bCs/>
          <w:sz w:val="24"/>
          <w:szCs w:val="24"/>
        </w:rPr>
        <w:t>e leur connaissance du</w:t>
      </w:r>
      <w:r w:rsidR="00C7356A" w:rsidRPr="00C7356A">
        <w:rPr>
          <w:rFonts w:ascii="Times New Roman" w:hAnsi="Times New Roman" w:cs="Times New Roman"/>
          <w:bCs/>
          <w:sz w:val="24"/>
          <w:szCs w:val="24"/>
        </w:rPr>
        <w:t xml:space="preserve"> vocabulaire</w:t>
      </w:r>
      <w:r w:rsidR="00C7356A" w:rsidRPr="00FB4EF7">
        <w:rPr>
          <w:rFonts w:ascii="Times New Roman" w:hAnsi="Times New Roman" w:cs="Times New Roman"/>
          <w:bCs/>
          <w:sz w:val="24"/>
          <w:szCs w:val="24"/>
        </w:rPr>
        <w:t xml:space="preserve"> du métier</w:t>
      </w:r>
      <w:r w:rsidR="00C7356A" w:rsidRPr="00C7356A">
        <w:rPr>
          <w:rFonts w:ascii="Times New Roman" w:hAnsi="Times New Roman" w:cs="Times New Roman"/>
          <w:bCs/>
          <w:sz w:val="24"/>
          <w:szCs w:val="24"/>
        </w:rPr>
        <w:t xml:space="preserve"> (71,4%).</w:t>
      </w:r>
      <w:r w:rsidR="00C7356A">
        <w:rPr>
          <w:rFonts w:ascii="Times New Roman" w:hAnsi="Times New Roman" w:cs="Times New Roman"/>
          <w:bCs/>
          <w:sz w:val="24"/>
          <w:szCs w:val="24"/>
        </w:rPr>
        <w:t xml:space="preserve"> Contrairement aux deux secteurs précédents, le savoir lire et écrire semble être une exigence dans ce secteur.</w:t>
      </w:r>
    </w:p>
    <w:p w14:paraId="4CD6FEC6" w14:textId="551AB8C2" w:rsidR="00C7356A" w:rsidRPr="0076414E" w:rsidRDefault="00C7356A" w:rsidP="0076414E">
      <w:pPr>
        <w:numPr>
          <w:ilvl w:val="0"/>
          <w:numId w:val="20"/>
        </w:numPr>
        <w:spacing w:after="240" w:line="276" w:lineRule="auto"/>
        <w:jc w:val="both"/>
        <w:rPr>
          <w:rFonts w:ascii="Times New Roman" w:hAnsi="Times New Roman" w:cs="Times New Roman"/>
          <w:bCs/>
          <w:sz w:val="24"/>
          <w:szCs w:val="24"/>
        </w:rPr>
      </w:pPr>
      <w:r w:rsidRPr="00FB4EF7">
        <w:rPr>
          <w:rFonts w:ascii="Times New Roman" w:hAnsi="Times New Roman" w:cs="Times New Roman"/>
          <w:b/>
          <w:bCs/>
          <w:i/>
          <w:sz w:val="24"/>
          <w:szCs w:val="24"/>
        </w:rPr>
        <w:t>Ebénisterie </w:t>
      </w:r>
      <w:r w:rsidR="00FB4EF7" w:rsidRPr="00FB4EF7">
        <w:rPr>
          <w:rFonts w:ascii="Times New Roman" w:hAnsi="Times New Roman" w:cs="Times New Roman"/>
          <w:b/>
          <w:bCs/>
          <w:i/>
          <w:sz w:val="24"/>
          <w:szCs w:val="24"/>
        </w:rPr>
        <w:t>:</w:t>
      </w:r>
      <w:r w:rsidR="00FB4EF7" w:rsidRPr="00FB4EF7">
        <w:rPr>
          <w:rFonts w:ascii="Times New Roman" w:hAnsi="Times New Roman" w:cs="Times New Roman"/>
          <w:bCs/>
          <w:sz w:val="24"/>
          <w:szCs w:val="24"/>
        </w:rPr>
        <w:t xml:space="preserve"> </w:t>
      </w:r>
      <w:r w:rsidR="00DA34EE" w:rsidRPr="0076414E">
        <w:rPr>
          <w:rFonts w:ascii="Times New Roman" w:hAnsi="Times New Roman" w:cs="Times New Roman"/>
          <w:bCs/>
          <w:sz w:val="24"/>
          <w:szCs w:val="24"/>
        </w:rPr>
        <w:t>seule la connaissance du rôle et des fonctions des outils/équipements de travail des employés semble réellement satisfait</w:t>
      </w:r>
      <w:r w:rsidRPr="00FB4EF7">
        <w:rPr>
          <w:rFonts w:ascii="Times New Roman" w:hAnsi="Times New Roman" w:cs="Times New Roman"/>
          <w:bCs/>
          <w:sz w:val="24"/>
          <w:szCs w:val="24"/>
        </w:rPr>
        <w:t xml:space="preserve"> les employeurs, avec un taux de </w:t>
      </w:r>
      <w:r w:rsidR="00DA34EE" w:rsidRPr="0076414E">
        <w:rPr>
          <w:rFonts w:ascii="Times New Roman" w:hAnsi="Times New Roman" w:cs="Times New Roman"/>
          <w:bCs/>
          <w:sz w:val="24"/>
          <w:szCs w:val="24"/>
        </w:rPr>
        <w:t>81</w:t>
      </w:r>
      <w:r w:rsidRPr="00FB4EF7">
        <w:rPr>
          <w:rFonts w:ascii="Times New Roman" w:hAnsi="Times New Roman" w:cs="Times New Roman"/>
          <w:bCs/>
          <w:sz w:val="24"/>
          <w:szCs w:val="24"/>
        </w:rPr>
        <w:t xml:space="preserve">%. Elle est suivie </w:t>
      </w:r>
      <w:r w:rsidR="00DA34EE" w:rsidRPr="0076414E">
        <w:rPr>
          <w:rFonts w:ascii="Times New Roman" w:hAnsi="Times New Roman" w:cs="Times New Roman"/>
          <w:bCs/>
          <w:sz w:val="24"/>
          <w:szCs w:val="24"/>
        </w:rPr>
        <w:t xml:space="preserve">de loin </w:t>
      </w:r>
      <w:r w:rsidRPr="00FB4EF7">
        <w:rPr>
          <w:rFonts w:ascii="Times New Roman" w:hAnsi="Times New Roman" w:cs="Times New Roman"/>
          <w:bCs/>
          <w:sz w:val="24"/>
          <w:szCs w:val="24"/>
        </w:rPr>
        <w:t xml:space="preserve">des compétences en </w:t>
      </w:r>
      <w:r w:rsidR="00DA34EE" w:rsidRPr="0076414E">
        <w:rPr>
          <w:rFonts w:ascii="Times New Roman" w:hAnsi="Times New Roman" w:cs="Times New Roman"/>
          <w:bCs/>
          <w:sz w:val="24"/>
          <w:szCs w:val="24"/>
        </w:rPr>
        <w:t xml:space="preserve">connaissance du </w:t>
      </w:r>
      <w:r w:rsidR="0087486C" w:rsidRPr="0076414E">
        <w:rPr>
          <w:rFonts w:ascii="Times New Roman" w:hAnsi="Times New Roman" w:cs="Times New Roman"/>
          <w:bCs/>
          <w:sz w:val="24"/>
          <w:szCs w:val="24"/>
        </w:rPr>
        <w:t>métier</w:t>
      </w:r>
      <w:r w:rsidR="00DA34EE" w:rsidRPr="0076414E">
        <w:rPr>
          <w:rFonts w:ascii="Times New Roman" w:hAnsi="Times New Roman" w:cs="Times New Roman"/>
          <w:bCs/>
          <w:sz w:val="24"/>
          <w:szCs w:val="24"/>
        </w:rPr>
        <w:t xml:space="preserve"> et </w:t>
      </w:r>
      <w:r w:rsidRPr="00FB4EF7">
        <w:rPr>
          <w:rFonts w:ascii="Times New Roman" w:hAnsi="Times New Roman" w:cs="Times New Roman"/>
          <w:bCs/>
          <w:sz w:val="24"/>
          <w:szCs w:val="24"/>
        </w:rPr>
        <w:t>de la connaissance des matières premières</w:t>
      </w:r>
      <w:r w:rsidR="00DA34EE" w:rsidRPr="0076414E">
        <w:rPr>
          <w:rFonts w:ascii="Times New Roman" w:hAnsi="Times New Roman" w:cs="Times New Roman"/>
          <w:bCs/>
          <w:sz w:val="24"/>
          <w:szCs w:val="24"/>
        </w:rPr>
        <w:t xml:space="preserve">/matériaux </w:t>
      </w:r>
      <w:r w:rsidRPr="00FB4EF7">
        <w:rPr>
          <w:rFonts w:ascii="Times New Roman" w:hAnsi="Times New Roman" w:cs="Times New Roman"/>
          <w:bCs/>
          <w:sz w:val="24"/>
          <w:szCs w:val="24"/>
        </w:rPr>
        <w:t xml:space="preserve">dont la satisfaction des employeurs se situe à </w:t>
      </w:r>
      <w:r w:rsidR="00DA34EE" w:rsidRPr="0076414E">
        <w:rPr>
          <w:rFonts w:ascii="Times New Roman" w:hAnsi="Times New Roman" w:cs="Times New Roman"/>
          <w:bCs/>
          <w:sz w:val="24"/>
          <w:szCs w:val="24"/>
        </w:rPr>
        <w:t>71,4</w:t>
      </w:r>
      <w:r w:rsidRPr="00FB4EF7">
        <w:rPr>
          <w:rFonts w:ascii="Times New Roman" w:hAnsi="Times New Roman" w:cs="Times New Roman"/>
          <w:bCs/>
          <w:sz w:val="24"/>
          <w:szCs w:val="24"/>
        </w:rPr>
        <w:t>%. Les compétences en lecture</w:t>
      </w:r>
      <w:r w:rsidR="0076414E" w:rsidRPr="0076414E">
        <w:rPr>
          <w:rFonts w:ascii="Times New Roman" w:hAnsi="Times New Roman" w:cs="Times New Roman"/>
          <w:bCs/>
          <w:sz w:val="24"/>
          <w:szCs w:val="24"/>
        </w:rPr>
        <w:t xml:space="preserve"> et </w:t>
      </w:r>
      <w:r w:rsidRPr="00FB4EF7">
        <w:rPr>
          <w:rFonts w:ascii="Times New Roman" w:hAnsi="Times New Roman" w:cs="Times New Roman"/>
          <w:bCs/>
          <w:sz w:val="24"/>
          <w:szCs w:val="24"/>
        </w:rPr>
        <w:t xml:space="preserve">écriture et connaissance du </w:t>
      </w:r>
      <w:r w:rsidR="0076414E" w:rsidRPr="0076414E">
        <w:rPr>
          <w:rFonts w:ascii="Times New Roman" w:hAnsi="Times New Roman" w:cs="Times New Roman"/>
          <w:bCs/>
          <w:sz w:val="24"/>
          <w:szCs w:val="24"/>
        </w:rPr>
        <w:t xml:space="preserve">vocabulaire </w:t>
      </w:r>
      <w:r w:rsidRPr="00FB4EF7">
        <w:rPr>
          <w:rFonts w:ascii="Times New Roman" w:hAnsi="Times New Roman" w:cs="Times New Roman"/>
          <w:bCs/>
          <w:sz w:val="24"/>
          <w:szCs w:val="24"/>
        </w:rPr>
        <w:t xml:space="preserve">du métier sont beaucoup moins satisfaisantes, avec des taux respectifs de </w:t>
      </w:r>
      <w:r w:rsidR="0076414E" w:rsidRPr="0076414E">
        <w:rPr>
          <w:rFonts w:ascii="Times New Roman" w:hAnsi="Times New Roman" w:cs="Times New Roman"/>
          <w:bCs/>
          <w:sz w:val="24"/>
          <w:szCs w:val="24"/>
        </w:rPr>
        <w:t>33,3</w:t>
      </w:r>
      <w:r w:rsidRPr="00FB4EF7">
        <w:rPr>
          <w:rFonts w:ascii="Times New Roman" w:hAnsi="Times New Roman" w:cs="Times New Roman"/>
          <w:bCs/>
          <w:sz w:val="24"/>
          <w:szCs w:val="24"/>
        </w:rPr>
        <w:t>%</w:t>
      </w:r>
      <w:r w:rsidR="0076414E" w:rsidRPr="0076414E">
        <w:rPr>
          <w:rFonts w:ascii="Times New Roman" w:hAnsi="Times New Roman" w:cs="Times New Roman"/>
          <w:bCs/>
          <w:sz w:val="24"/>
          <w:szCs w:val="24"/>
        </w:rPr>
        <w:t xml:space="preserve"> </w:t>
      </w:r>
      <w:r w:rsidRPr="00FB4EF7">
        <w:rPr>
          <w:rFonts w:ascii="Times New Roman" w:hAnsi="Times New Roman" w:cs="Times New Roman"/>
          <w:bCs/>
          <w:sz w:val="24"/>
          <w:szCs w:val="24"/>
        </w:rPr>
        <w:t xml:space="preserve">et </w:t>
      </w:r>
      <w:r w:rsidR="0076414E" w:rsidRPr="0076414E">
        <w:rPr>
          <w:rFonts w:ascii="Times New Roman" w:hAnsi="Times New Roman" w:cs="Times New Roman"/>
          <w:bCs/>
          <w:sz w:val="24"/>
          <w:szCs w:val="24"/>
        </w:rPr>
        <w:t>66,7</w:t>
      </w:r>
      <w:r w:rsidRPr="00FB4EF7">
        <w:rPr>
          <w:rFonts w:ascii="Times New Roman" w:hAnsi="Times New Roman" w:cs="Times New Roman"/>
          <w:bCs/>
          <w:sz w:val="24"/>
          <w:szCs w:val="24"/>
        </w:rPr>
        <w:t>%.</w:t>
      </w:r>
    </w:p>
    <w:p w14:paraId="5AB68A57" w14:textId="4D0FDA11" w:rsidR="00C7356A" w:rsidRPr="002E1FEA" w:rsidRDefault="007C345F" w:rsidP="002E1FEA">
      <w:pPr>
        <w:numPr>
          <w:ilvl w:val="0"/>
          <w:numId w:val="20"/>
        </w:numPr>
        <w:spacing w:after="240" w:line="276" w:lineRule="auto"/>
        <w:jc w:val="both"/>
        <w:rPr>
          <w:rFonts w:ascii="Times New Roman" w:hAnsi="Times New Roman" w:cs="Times New Roman"/>
          <w:bCs/>
          <w:sz w:val="24"/>
          <w:szCs w:val="24"/>
        </w:rPr>
      </w:pPr>
      <w:r w:rsidRPr="00FB4EF7">
        <w:rPr>
          <w:rFonts w:ascii="Times New Roman" w:hAnsi="Times New Roman" w:cs="Times New Roman"/>
          <w:b/>
          <w:bCs/>
          <w:i/>
          <w:sz w:val="24"/>
          <w:szCs w:val="24"/>
        </w:rPr>
        <w:t>Restauration :</w:t>
      </w:r>
      <w:r w:rsidRPr="00FB4EF7">
        <w:rPr>
          <w:rFonts w:ascii="Times New Roman" w:hAnsi="Times New Roman" w:cs="Times New Roman"/>
          <w:bCs/>
          <w:sz w:val="24"/>
          <w:szCs w:val="24"/>
        </w:rPr>
        <w:t xml:space="preserve"> </w:t>
      </w:r>
      <w:r w:rsidRPr="002E1FEA">
        <w:rPr>
          <w:rFonts w:ascii="Times New Roman" w:hAnsi="Times New Roman" w:cs="Times New Roman"/>
          <w:bCs/>
          <w:sz w:val="24"/>
          <w:szCs w:val="24"/>
        </w:rPr>
        <w:t xml:space="preserve">Globalement les employeurs sont moins satisfaits de leurs employés et quel que soit la compétence de ce domaine de compétence. En effet, 44,4% des employeurs sont satisfaits de la </w:t>
      </w:r>
      <w:r w:rsidRPr="00FB4EF7">
        <w:rPr>
          <w:rFonts w:ascii="Times New Roman" w:hAnsi="Times New Roman" w:cs="Times New Roman"/>
          <w:bCs/>
          <w:sz w:val="24"/>
          <w:szCs w:val="24"/>
        </w:rPr>
        <w:t>connaissance des matières premières</w:t>
      </w:r>
      <w:r w:rsidRPr="002E1FEA">
        <w:rPr>
          <w:rFonts w:ascii="Times New Roman" w:hAnsi="Times New Roman" w:cs="Times New Roman"/>
          <w:bCs/>
          <w:sz w:val="24"/>
          <w:szCs w:val="24"/>
        </w:rPr>
        <w:t>/matériaux des employés. Ils s’affiche</w:t>
      </w:r>
      <w:r w:rsidR="002E1FEA" w:rsidRPr="002E1FEA">
        <w:rPr>
          <w:rFonts w:ascii="Times New Roman" w:hAnsi="Times New Roman" w:cs="Times New Roman"/>
          <w:bCs/>
          <w:sz w:val="24"/>
          <w:szCs w:val="24"/>
        </w:rPr>
        <w:t xml:space="preserve">nt le même </w:t>
      </w:r>
      <w:r w:rsidR="002E1FEA">
        <w:rPr>
          <w:rFonts w:ascii="Times New Roman" w:hAnsi="Times New Roman" w:cs="Times New Roman"/>
          <w:bCs/>
          <w:sz w:val="24"/>
          <w:szCs w:val="24"/>
        </w:rPr>
        <w:t xml:space="preserve">taux </w:t>
      </w:r>
      <w:r w:rsidR="002E1FEA" w:rsidRPr="002E1FEA">
        <w:rPr>
          <w:rFonts w:ascii="Times New Roman" w:hAnsi="Times New Roman" w:cs="Times New Roman"/>
          <w:bCs/>
          <w:sz w:val="24"/>
          <w:szCs w:val="24"/>
        </w:rPr>
        <w:t>pour les autres compétences, soit 33,3%.</w:t>
      </w:r>
    </w:p>
    <w:p w14:paraId="30A11387" w14:textId="05281FE5" w:rsidR="00FB4EF7" w:rsidRPr="00066B31" w:rsidRDefault="002E1FEA" w:rsidP="00B06070">
      <w:pPr>
        <w:numPr>
          <w:ilvl w:val="0"/>
          <w:numId w:val="20"/>
        </w:numPr>
        <w:spacing w:after="240" w:line="276" w:lineRule="auto"/>
        <w:jc w:val="both"/>
        <w:rPr>
          <w:rFonts w:ascii="Times New Roman" w:hAnsi="Times New Roman" w:cs="Times New Roman"/>
          <w:bCs/>
          <w:sz w:val="24"/>
          <w:szCs w:val="24"/>
        </w:rPr>
      </w:pPr>
      <w:r w:rsidRPr="00FB1A8E">
        <w:rPr>
          <w:rFonts w:ascii="Times New Roman" w:hAnsi="Times New Roman" w:cs="Times New Roman"/>
          <w:b/>
          <w:bCs/>
          <w:i/>
          <w:sz w:val="24"/>
          <w:szCs w:val="24"/>
        </w:rPr>
        <w:t>Autre secteur</w:t>
      </w:r>
      <w:r w:rsidR="00FB4EF7" w:rsidRPr="00FB4EF7">
        <w:rPr>
          <w:rFonts w:ascii="Times New Roman" w:hAnsi="Times New Roman" w:cs="Times New Roman"/>
          <w:b/>
          <w:bCs/>
          <w:i/>
          <w:sz w:val="24"/>
          <w:szCs w:val="24"/>
        </w:rPr>
        <w:t> :</w:t>
      </w:r>
      <w:r w:rsidR="00FB4EF7" w:rsidRPr="00FB4EF7">
        <w:rPr>
          <w:rFonts w:ascii="Times New Roman" w:hAnsi="Times New Roman" w:cs="Times New Roman"/>
          <w:bCs/>
          <w:sz w:val="24"/>
          <w:szCs w:val="24"/>
        </w:rPr>
        <w:t xml:space="preserve"> </w:t>
      </w:r>
      <w:r w:rsidR="00101DD9" w:rsidRPr="00FB1A8E">
        <w:rPr>
          <w:rFonts w:ascii="Times New Roman" w:hAnsi="Times New Roman" w:cs="Times New Roman"/>
          <w:bCs/>
          <w:sz w:val="24"/>
          <w:szCs w:val="24"/>
        </w:rPr>
        <w:t xml:space="preserve"> ce secteur étant constitué essentiellement des activités de commerce et de formation, </w:t>
      </w:r>
      <w:r w:rsidR="00FB4EF7" w:rsidRPr="00FB4EF7">
        <w:rPr>
          <w:rFonts w:ascii="Times New Roman" w:hAnsi="Times New Roman" w:cs="Times New Roman"/>
          <w:bCs/>
          <w:sz w:val="24"/>
          <w:szCs w:val="24"/>
        </w:rPr>
        <w:t>la plus grande satisfaction des employeurs se situe au niveau de la connaissance des matières premières</w:t>
      </w:r>
      <w:r w:rsidR="00101DD9" w:rsidRPr="00FB1A8E">
        <w:rPr>
          <w:rFonts w:ascii="Times New Roman" w:hAnsi="Times New Roman" w:cs="Times New Roman"/>
          <w:bCs/>
          <w:sz w:val="24"/>
          <w:szCs w:val="24"/>
        </w:rPr>
        <w:t xml:space="preserve">/matériaux </w:t>
      </w:r>
      <w:r w:rsidR="00FB4EF7" w:rsidRPr="00FB4EF7">
        <w:rPr>
          <w:rFonts w:ascii="Times New Roman" w:hAnsi="Times New Roman" w:cs="Times New Roman"/>
          <w:bCs/>
          <w:sz w:val="24"/>
          <w:szCs w:val="24"/>
        </w:rPr>
        <w:t>par les sortants avec un taux de 8</w:t>
      </w:r>
      <w:r w:rsidR="00101DD9" w:rsidRPr="00FB1A8E">
        <w:rPr>
          <w:rFonts w:ascii="Times New Roman" w:hAnsi="Times New Roman" w:cs="Times New Roman"/>
          <w:bCs/>
          <w:sz w:val="24"/>
          <w:szCs w:val="24"/>
        </w:rPr>
        <w:t>3,3</w:t>
      </w:r>
      <w:r w:rsidR="00FB4EF7" w:rsidRPr="00FB4EF7">
        <w:rPr>
          <w:rFonts w:ascii="Times New Roman" w:hAnsi="Times New Roman" w:cs="Times New Roman"/>
          <w:bCs/>
          <w:sz w:val="24"/>
          <w:szCs w:val="24"/>
        </w:rPr>
        <w:t>%, suivie</w:t>
      </w:r>
      <w:r w:rsidR="00101DD9" w:rsidRPr="00FB1A8E">
        <w:rPr>
          <w:rFonts w:ascii="Times New Roman" w:hAnsi="Times New Roman" w:cs="Times New Roman"/>
          <w:bCs/>
          <w:sz w:val="24"/>
          <w:szCs w:val="24"/>
        </w:rPr>
        <w:t xml:space="preserve"> de loin</w:t>
      </w:r>
      <w:r w:rsidR="00FB4EF7" w:rsidRPr="00FB4EF7">
        <w:rPr>
          <w:rFonts w:ascii="Times New Roman" w:hAnsi="Times New Roman" w:cs="Times New Roman"/>
          <w:bCs/>
          <w:sz w:val="24"/>
          <w:szCs w:val="24"/>
        </w:rPr>
        <w:t>,</w:t>
      </w:r>
      <w:r w:rsidR="00101DD9" w:rsidRPr="00FB1A8E">
        <w:rPr>
          <w:rFonts w:ascii="Times New Roman" w:hAnsi="Times New Roman" w:cs="Times New Roman"/>
          <w:bCs/>
          <w:sz w:val="24"/>
          <w:szCs w:val="24"/>
        </w:rPr>
        <w:t xml:space="preserve"> </w:t>
      </w:r>
      <w:r w:rsidR="00FB4EF7" w:rsidRPr="00FB4EF7">
        <w:rPr>
          <w:rFonts w:ascii="Times New Roman" w:hAnsi="Times New Roman" w:cs="Times New Roman"/>
          <w:bCs/>
          <w:sz w:val="24"/>
          <w:szCs w:val="24"/>
        </w:rPr>
        <w:t>des compétences en connaissance d</w:t>
      </w:r>
      <w:r w:rsidR="00403610" w:rsidRPr="00FB1A8E">
        <w:rPr>
          <w:rFonts w:ascii="Times New Roman" w:hAnsi="Times New Roman" w:cs="Times New Roman"/>
          <w:bCs/>
          <w:sz w:val="24"/>
          <w:szCs w:val="24"/>
        </w:rPr>
        <w:t>u métier et du rôle et fonction des outils/équipement de travail</w:t>
      </w:r>
      <w:r w:rsidR="00FB4EF7" w:rsidRPr="00FB4EF7">
        <w:rPr>
          <w:rFonts w:ascii="Times New Roman" w:hAnsi="Times New Roman" w:cs="Times New Roman"/>
          <w:bCs/>
          <w:sz w:val="24"/>
          <w:szCs w:val="24"/>
        </w:rPr>
        <w:t>.</w:t>
      </w:r>
      <w:r w:rsidR="00FB1A8E" w:rsidRPr="00FB1A8E">
        <w:rPr>
          <w:rFonts w:ascii="Times New Roman" w:hAnsi="Times New Roman" w:cs="Times New Roman"/>
          <w:bCs/>
          <w:sz w:val="24"/>
          <w:szCs w:val="24"/>
        </w:rPr>
        <w:t xml:space="preserve"> Les employeurs de ce secteur ne se sont pas prononc</w:t>
      </w:r>
      <w:r w:rsidR="00066B31">
        <w:rPr>
          <w:rFonts w:ascii="Times New Roman" w:hAnsi="Times New Roman" w:cs="Times New Roman"/>
          <w:bCs/>
          <w:sz w:val="24"/>
          <w:szCs w:val="24"/>
        </w:rPr>
        <w:t>és</w:t>
      </w:r>
      <w:r w:rsidR="00FB1A8E" w:rsidRPr="00FB1A8E">
        <w:rPr>
          <w:rFonts w:ascii="Times New Roman" w:hAnsi="Times New Roman" w:cs="Times New Roman"/>
          <w:bCs/>
          <w:sz w:val="24"/>
          <w:szCs w:val="24"/>
        </w:rPr>
        <w:t xml:space="preserve"> sur la compétence savoir lire et écrire.</w:t>
      </w:r>
    </w:p>
    <w:p w14:paraId="1F3646BD" w14:textId="601C8334" w:rsidR="00912EC0" w:rsidRPr="00701335" w:rsidRDefault="00912EC0" w:rsidP="000E7ABB">
      <w:pPr>
        <w:pStyle w:val="Titre4"/>
        <w:keepNext/>
        <w:keepLines/>
        <w:numPr>
          <w:ilvl w:val="2"/>
          <w:numId w:val="29"/>
        </w:numPr>
        <w:autoSpaceDE/>
        <w:autoSpaceDN/>
        <w:adjustRightInd/>
        <w:spacing w:before="240" w:line="276" w:lineRule="auto"/>
        <w:contextualSpacing w:val="0"/>
        <w:jc w:val="both"/>
        <w:rPr>
          <w:rFonts w:ascii="Times New Roman" w:eastAsia="Times New Roman" w:hAnsi="Times New Roman" w:cs="Times New Roman"/>
          <w:b/>
          <w:i/>
          <w:iCs/>
          <w:color w:val="auto"/>
          <w:sz w:val="24"/>
          <w:szCs w:val="24"/>
          <w:lang w:eastAsia="fr-FR"/>
        </w:rPr>
      </w:pPr>
      <w:r w:rsidRPr="00701335">
        <w:rPr>
          <w:rFonts w:ascii="Times New Roman" w:eastAsia="Times New Roman" w:hAnsi="Times New Roman" w:cs="Times New Roman"/>
          <w:b/>
          <w:i/>
          <w:iCs/>
          <w:color w:val="auto"/>
          <w:sz w:val="24"/>
          <w:szCs w:val="24"/>
          <w:lang w:eastAsia="fr-FR"/>
        </w:rPr>
        <w:t>Satisfaction des employeurs par rapport au savoir-être des sorta</w:t>
      </w:r>
      <w:r w:rsidR="00AA5DE5" w:rsidRPr="00701335">
        <w:rPr>
          <w:rFonts w:ascii="Times New Roman" w:eastAsia="Times New Roman" w:hAnsi="Times New Roman" w:cs="Times New Roman"/>
          <w:b/>
          <w:i/>
          <w:iCs/>
          <w:color w:val="auto"/>
          <w:sz w:val="24"/>
          <w:szCs w:val="24"/>
          <w:lang w:eastAsia="fr-FR"/>
        </w:rPr>
        <w:t>nts selon le secteur économique</w:t>
      </w:r>
    </w:p>
    <w:p w14:paraId="40E25A4D" w14:textId="2260FBBF" w:rsidR="00466B02" w:rsidRDefault="00466B02" w:rsidP="000E7ABB">
      <w:pPr>
        <w:spacing w:after="0" w:line="276" w:lineRule="auto"/>
        <w:jc w:val="both"/>
        <w:rPr>
          <w:rFonts w:ascii="Times New Roman" w:hAnsi="Times New Roman" w:cs="Times New Roman"/>
          <w:sz w:val="24"/>
        </w:rPr>
      </w:pPr>
      <w:r>
        <w:rPr>
          <w:rFonts w:ascii="Times New Roman" w:hAnsi="Times New Roman" w:cs="Times New Roman"/>
          <w:sz w:val="24"/>
        </w:rPr>
        <w:t>L</w:t>
      </w:r>
      <w:r w:rsidRPr="00466B02">
        <w:rPr>
          <w:rFonts w:ascii="Times New Roman" w:hAnsi="Times New Roman" w:cs="Times New Roman"/>
          <w:sz w:val="24"/>
        </w:rPr>
        <w:t>’analyse porte sur la satisfaction des employeurs par rapport</w:t>
      </w:r>
      <w:r w:rsidR="00D50C5E">
        <w:rPr>
          <w:rFonts w:ascii="Times New Roman" w:hAnsi="Times New Roman" w:cs="Times New Roman"/>
          <w:sz w:val="24"/>
        </w:rPr>
        <w:t xml:space="preserve"> à certaines composantes du savoir-être comme </w:t>
      </w:r>
      <w:r w:rsidR="00D50C5E">
        <w:rPr>
          <w:rFonts w:ascii="Times New Roman" w:hAnsi="Times New Roman" w:cs="Times New Roman"/>
          <w:sz w:val="24"/>
          <w:szCs w:val="24"/>
          <w:lang w:eastAsia="fr-FR"/>
        </w:rPr>
        <w:t>l’</w:t>
      </w:r>
      <w:r w:rsidR="00D50C5E" w:rsidRPr="00621A6B">
        <w:rPr>
          <w:rFonts w:ascii="Times New Roman" w:hAnsi="Times New Roman" w:cs="Times New Roman"/>
          <w:sz w:val="24"/>
          <w:szCs w:val="24"/>
          <w:lang w:eastAsia="fr-FR"/>
        </w:rPr>
        <w:t>amour du métier, ponctualité, confiance en soi,</w:t>
      </w:r>
      <w:r w:rsidR="00D50C5E">
        <w:rPr>
          <w:rFonts w:ascii="Times New Roman" w:hAnsi="Times New Roman" w:cs="Times New Roman"/>
          <w:sz w:val="24"/>
          <w:szCs w:val="24"/>
          <w:lang w:eastAsia="fr-FR"/>
        </w:rPr>
        <w:t xml:space="preserve"> </w:t>
      </w:r>
      <w:r w:rsidR="00D50C5E" w:rsidRPr="00621A6B">
        <w:rPr>
          <w:rFonts w:ascii="Times New Roman" w:hAnsi="Times New Roman" w:cs="Times New Roman"/>
          <w:sz w:val="24"/>
          <w:szCs w:val="24"/>
          <w:lang w:eastAsia="fr-FR"/>
        </w:rPr>
        <w:t>être communicatif, esprit créatif et respect des règles d'hygiène et de sécurité</w:t>
      </w:r>
      <w:r w:rsidR="00D50C5E">
        <w:rPr>
          <w:rFonts w:ascii="Times New Roman" w:hAnsi="Times New Roman" w:cs="Times New Roman"/>
          <w:sz w:val="24"/>
        </w:rPr>
        <w:t xml:space="preserve"> </w:t>
      </w:r>
      <w:r w:rsidRPr="00466B02">
        <w:rPr>
          <w:rFonts w:ascii="Times New Roman" w:hAnsi="Times New Roman" w:cs="Times New Roman"/>
          <w:sz w:val="24"/>
        </w:rPr>
        <w:t>et de sécurité. Cette évaluation est basée sur les déclarations des employeurs des différents secteurs économiques.</w:t>
      </w:r>
    </w:p>
    <w:p w14:paraId="7DA69F9B" w14:textId="77777777" w:rsidR="000E7ABB" w:rsidRPr="00325E82" w:rsidRDefault="000E7ABB" w:rsidP="000E7ABB">
      <w:pPr>
        <w:spacing w:after="0" w:line="276" w:lineRule="auto"/>
        <w:jc w:val="both"/>
        <w:rPr>
          <w:rFonts w:ascii="Times New Roman" w:hAnsi="Times New Roman" w:cs="Times New Roman"/>
          <w:sz w:val="24"/>
        </w:rPr>
      </w:pPr>
    </w:p>
    <w:p w14:paraId="57F8B595" w14:textId="12604E2F" w:rsidR="00DA30AA" w:rsidRPr="00DA30AA" w:rsidRDefault="007A3F1D" w:rsidP="00DA30AA">
      <w:pPr>
        <w:spacing w:before="100" w:after="200" w:line="276" w:lineRule="auto"/>
        <w:rPr>
          <w:rFonts w:ascii="Times New Roman" w:hAnsi="Times New Roman" w:cs="Times New Roman"/>
          <w:bCs/>
          <w:i/>
          <w:iCs/>
          <w:szCs w:val="14"/>
        </w:rPr>
      </w:pPr>
      <w:bookmarkStart w:id="110" w:name="_Toc52875036"/>
      <w:r w:rsidRPr="00B36202">
        <w:rPr>
          <w:rFonts w:ascii="Times New Roman" w:hAnsi="Times New Roman" w:cs="Times New Roman"/>
          <w:bCs/>
          <w:i/>
          <w:iCs/>
          <w:szCs w:val="14"/>
        </w:rPr>
        <w:t xml:space="preserve">Graphique </w:t>
      </w:r>
      <w:r w:rsidRPr="00B36202">
        <w:rPr>
          <w:rFonts w:ascii="Times New Roman" w:hAnsi="Times New Roman" w:cs="Times New Roman"/>
          <w:bCs/>
          <w:i/>
          <w:iCs/>
          <w:szCs w:val="14"/>
        </w:rPr>
        <w:fldChar w:fldCharType="begin"/>
      </w:r>
      <w:r w:rsidRPr="00B36202">
        <w:rPr>
          <w:rFonts w:ascii="Times New Roman" w:hAnsi="Times New Roman" w:cs="Times New Roman"/>
          <w:bCs/>
          <w:i/>
          <w:iCs/>
          <w:szCs w:val="14"/>
        </w:rPr>
        <w:instrText xml:space="preserve"> SEQ Graphique \* ARABIC </w:instrText>
      </w:r>
      <w:r w:rsidRPr="00B36202">
        <w:rPr>
          <w:rFonts w:ascii="Times New Roman" w:hAnsi="Times New Roman" w:cs="Times New Roman"/>
          <w:bCs/>
          <w:i/>
          <w:iCs/>
          <w:szCs w:val="14"/>
        </w:rPr>
        <w:fldChar w:fldCharType="separate"/>
      </w:r>
      <w:r w:rsidR="00FB19C1">
        <w:rPr>
          <w:rFonts w:ascii="Times New Roman" w:hAnsi="Times New Roman" w:cs="Times New Roman"/>
          <w:bCs/>
          <w:i/>
          <w:iCs/>
          <w:noProof/>
          <w:szCs w:val="14"/>
        </w:rPr>
        <w:t>31</w:t>
      </w:r>
      <w:r w:rsidRPr="00B36202">
        <w:rPr>
          <w:rFonts w:ascii="Times New Roman" w:hAnsi="Times New Roman" w:cs="Times New Roman"/>
          <w:bCs/>
          <w:i/>
          <w:iCs/>
          <w:szCs w:val="14"/>
        </w:rPr>
        <w:fldChar w:fldCharType="end"/>
      </w:r>
      <w:r w:rsidR="00691CF5" w:rsidRPr="00B36202">
        <w:rPr>
          <w:rFonts w:ascii="Times New Roman" w:hAnsi="Times New Roman" w:cs="Times New Roman"/>
          <w:bCs/>
          <w:i/>
          <w:iCs/>
          <w:szCs w:val="14"/>
        </w:rPr>
        <w:t xml:space="preserve"> </w:t>
      </w:r>
      <w:r w:rsidRPr="00B36202">
        <w:rPr>
          <w:rFonts w:ascii="Times New Roman" w:hAnsi="Times New Roman" w:cs="Times New Roman"/>
          <w:bCs/>
          <w:i/>
          <w:iCs/>
          <w:szCs w:val="14"/>
        </w:rPr>
        <w:t>:</w:t>
      </w:r>
      <w:r w:rsidR="00691CF5" w:rsidRPr="00B36202">
        <w:rPr>
          <w:rFonts w:ascii="Times New Roman" w:hAnsi="Times New Roman" w:cs="Times New Roman"/>
          <w:bCs/>
          <w:i/>
          <w:iCs/>
          <w:szCs w:val="14"/>
        </w:rPr>
        <w:t xml:space="preserve"> </w:t>
      </w:r>
      <w:r w:rsidR="00912EC0" w:rsidRPr="00B36202">
        <w:rPr>
          <w:rFonts w:ascii="Times New Roman" w:hAnsi="Times New Roman" w:cs="Times New Roman"/>
          <w:bCs/>
          <w:i/>
          <w:iCs/>
          <w:szCs w:val="14"/>
        </w:rPr>
        <w:t>Satisfaction des employeurs par rapport aux compétences relatives au savoir-être des sortants</w:t>
      </w:r>
      <w:bookmarkEnd w:id="110"/>
    </w:p>
    <w:p w14:paraId="5D984F57" w14:textId="5F33C3F8" w:rsidR="00912EC0" w:rsidRPr="00147149" w:rsidRDefault="00795EA6" w:rsidP="00325E82">
      <w:pPr>
        <w:spacing w:before="100" w:after="200" w:line="276" w:lineRule="auto"/>
        <w:rPr>
          <w:rFonts w:ascii="Times New Roman" w:hAnsi="Times New Roman" w:cs="Times New Roman"/>
          <w:sz w:val="20"/>
          <w:szCs w:val="20"/>
        </w:rPr>
      </w:pPr>
      <w:r>
        <w:rPr>
          <w:noProof/>
          <w:lang w:eastAsia="fr-FR"/>
          <w14:cntxtAlts/>
        </w:rPr>
        <w:drawing>
          <wp:inline distT="0" distB="0" distL="0" distR="0" wp14:anchorId="3FD38A4A" wp14:editId="17D18875">
            <wp:extent cx="6588125" cy="2736850"/>
            <wp:effectExtent l="0" t="0" r="3175" b="6350"/>
            <wp:docPr id="36" name="Graphique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3728B518" w14:textId="1762E8F4" w:rsidR="00912EC0" w:rsidRDefault="00912EC0" w:rsidP="00B06070">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1FFFD335" w14:textId="4D5779BA" w:rsidR="000D2C67" w:rsidRPr="0032108B" w:rsidRDefault="000D2C67" w:rsidP="000D2C67">
      <w:pPr>
        <w:spacing w:after="240" w:line="276" w:lineRule="auto"/>
        <w:rPr>
          <w:rFonts w:ascii="Times New Roman" w:hAnsi="Times New Roman" w:cs="Times New Roman"/>
          <w:bCs/>
          <w:sz w:val="24"/>
          <w:szCs w:val="24"/>
        </w:rPr>
      </w:pPr>
      <w:r w:rsidRPr="0032108B">
        <w:rPr>
          <w:rFonts w:ascii="Times New Roman" w:hAnsi="Times New Roman" w:cs="Times New Roman"/>
          <w:bCs/>
          <w:sz w:val="24"/>
          <w:szCs w:val="24"/>
        </w:rPr>
        <w:t xml:space="preserve">L’analyse </w:t>
      </w:r>
      <w:r>
        <w:rPr>
          <w:rFonts w:ascii="Times New Roman" w:hAnsi="Times New Roman" w:cs="Times New Roman"/>
          <w:bCs/>
          <w:sz w:val="24"/>
          <w:szCs w:val="24"/>
        </w:rPr>
        <w:t xml:space="preserve">des composantes du savoir-être par rapport aux secteurs économiques met en relief </w:t>
      </w:r>
      <w:r w:rsidRPr="0032108B">
        <w:rPr>
          <w:rFonts w:ascii="Times New Roman" w:hAnsi="Times New Roman" w:cs="Times New Roman"/>
          <w:bCs/>
          <w:sz w:val="24"/>
          <w:szCs w:val="24"/>
        </w:rPr>
        <w:t xml:space="preserve">les </w:t>
      </w:r>
      <w:r>
        <w:rPr>
          <w:rFonts w:ascii="Times New Roman" w:hAnsi="Times New Roman" w:cs="Times New Roman"/>
          <w:bCs/>
          <w:sz w:val="24"/>
          <w:szCs w:val="24"/>
        </w:rPr>
        <w:t xml:space="preserve">différentes </w:t>
      </w:r>
      <w:r w:rsidRPr="0032108B">
        <w:rPr>
          <w:rFonts w:ascii="Times New Roman" w:hAnsi="Times New Roman" w:cs="Times New Roman"/>
          <w:bCs/>
          <w:sz w:val="24"/>
          <w:szCs w:val="24"/>
        </w:rPr>
        <w:t>situations</w:t>
      </w:r>
      <w:r>
        <w:rPr>
          <w:rFonts w:ascii="Times New Roman" w:hAnsi="Times New Roman" w:cs="Times New Roman"/>
          <w:bCs/>
          <w:sz w:val="24"/>
          <w:szCs w:val="24"/>
        </w:rPr>
        <w:t>, à savoir</w:t>
      </w:r>
      <w:r w:rsidRPr="0032108B">
        <w:rPr>
          <w:rFonts w:ascii="Times New Roman" w:hAnsi="Times New Roman" w:cs="Times New Roman"/>
          <w:bCs/>
          <w:sz w:val="24"/>
          <w:szCs w:val="24"/>
        </w:rPr>
        <w:t> :</w:t>
      </w:r>
    </w:p>
    <w:p w14:paraId="34564D28" w14:textId="173B85FB" w:rsidR="000D2C67" w:rsidRPr="00BF77BE" w:rsidRDefault="000D2C67" w:rsidP="000D2C67">
      <w:pPr>
        <w:numPr>
          <w:ilvl w:val="0"/>
          <w:numId w:val="20"/>
        </w:numPr>
        <w:spacing w:after="240" w:line="276" w:lineRule="auto"/>
        <w:jc w:val="both"/>
        <w:rPr>
          <w:rFonts w:ascii="Times New Roman" w:hAnsi="Times New Roman" w:cs="Times New Roman"/>
          <w:bCs/>
          <w:sz w:val="24"/>
          <w:szCs w:val="24"/>
        </w:rPr>
      </w:pPr>
      <w:r w:rsidRPr="00BF77BE">
        <w:rPr>
          <w:rFonts w:ascii="Times New Roman" w:hAnsi="Times New Roman" w:cs="Times New Roman"/>
          <w:b/>
          <w:bCs/>
          <w:i/>
          <w:sz w:val="24"/>
          <w:szCs w:val="24"/>
        </w:rPr>
        <w:lastRenderedPageBreak/>
        <w:t>Artisanat</w:t>
      </w:r>
      <w:r w:rsidRPr="00FB4EF7">
        <w:rPr>
          <w:rFonts w:ascii="Times New Roman" w:hAnsi="Times New Roman" w:cs="Times New Roman"/>
          <w:b/>
          <w:bCs/>
          <w:i/>
          <w:sz w:val="24"/>
          <w:szCs w:val="24"/>
        </w:rPr>
        <w:t> :</w:t>
      </w:r>
      <w:r w:rsidRPr="00FB4EF7">
        <w:rPr>
          <w:rFonts w:ascii="Times New Roman" w:hAnsi="Times New Roman" w:cs="Times New Roman"/>
          <w:bCs/>
          <w:sz w:val="24"/>
          <w:szCs w:val="24"/>
        </w:rPr>
        <w:t xml:space="preserve"> </w:t>
      </w:r>
      <w:r w:rsidR="00864075">
        <w:rPr>
          <w:rFonts w:ascii="Times New Roman" w:hAnsi="Times New Roman" w:cs="Times New Roman"/>
          <w:bCs/>
          <w:sz w:val="24"/>
          <w:szCs w:val="24"/>
        </w:rPr>
        <w:t>d</w:t>
      </w:r>
      <w:r w:rsidR="00983E18">
        <w:rPr>
          <w:rFonts w:ascii="Times New Roman" w:hAnsi="Times New Roman" w:cs="Times New Roman"/>
          <w:bCs/>
          <w:sz w:val="24"/>
          <w:szCs w:val="24"/>
        </w:rPr>
        <w:t xml:space="preserve">ans ce </w:t>
      </w:r>
      <w:r w:rsidRPr="00FB4EF7">
        <w:rPr>
          <w:rFonts w:ascii="Times New Roman" w:hAnsi="Times New Roman" w:cs="Times New Roman"/>
          <w:bCs/>
          <w:sz w:val="24"/>
          <w:szCs w:val="24"/>
        </w:rPr>
        <w:t>secteur</w:t>
      </w:r>
      <w:r w:rsidR="00983E18">
        <w:rPr>
          <w:rFonts w:ascii="Times New Roman" w:hAnsi="Times New Roman" w:cs="Times New Roman"/>
          <w:bCs/>
          <w:sz w:val="24"/>
          <w:szCs w:val="24"/>
        </w:rPr>
        <w:t>, 92,9% et 91,1% des employeurs s</w:t>
      </w:r>
      <w:r w:rsidRPr="00FB4EF7">
        <w:rPr>
          <w:rFonts w:ascii="Times New Roman" w:hAnsi="Times New Roman" w:cs="Times New Roman"/>
          <w:bCs/>
          <w:sz w:val="24"/>
          <w:szCs w:val="24"/>
        </w:rPr>
        <w:t xml:space="preserve">ont </w:t>
      </w:r>
      <w:r w:rsidR="00313B4B">
        <w:rPr>
          <w:rFonts w:ascii="Times New Roman" w:hAnsi="Times New Roman" w:cs="Times New Roman"/>
          <w:bCs/>
          <w:sz w:val="24"/>
          <w:szCs w:val="24"/>
        </w:rPr>
        <w:t xml:space="preserve">respectivement </w:t>
      </w:r>
      <w:r w:rsidRPr="00BF77BE">
        <w:rPr>
          <w:rFonts w:ascii="Times New Roman" w:hAnsi="Times New Roman" w:cs="Times New Roman"/>
          <w:bCs/>
          <w:sz w:val="24"/>
          <w:szCs w:val="24"/>
        </w:rPr>
        <w:t>très satisfaits de leurs employés p</w:t>
      </w:r>
      <w:r w:rsidR="00313B4B">
        <w:rPr>
          <w:rFonts w:ascii="Times New Roman" w:hAnsi="Times New Roman" w:cs="Times New Roman"/>
          <w:bCs/>
          <w:sz w:val="24"/>
          <w:szCs w:val="24"/>
        </w:rPr>
        <w:t>ar rapport aux compétences « A</w:t>
      </w:r>
      <w:r w:rsidR="00983E18">
        <w:rPr>
          <w:rFonts w:ascii="Times New Roman" w:hAnsi="Times New Roman" w:cs="Times New Roman"/>
          <w:bCs/>
          <w:sz w:val="24"/>
          <w:szCs w:val="24"/>
        </w:rPr>
        <w:t>mour du métier</w:t>
      </w:r>
      <w:r w:rsidR="00313B4B">
        <w:rPr>
          <w:rFonts w:ascii="Times New Roman" w:hAnsi="Times New Roman" w:cs="Times New Roman"/>
          <w:bCs/>
          <w:sz w:val="24"/>
          <w:szCs w:val="24"/>
        </w:rPr>
        <w:t> »</w:t>
      </w:r>
      <w:r w:rsidRPr="00BF77BE">
        <w:rPr>
          <w:rFonts w:ascii="Times New Roman" w:hAnsi="Times New Roman" w:cs="Times New Roman"/>
          <w:bCs/>
          <w:sz w:val="24"/>
          <w:szCs w:val="24"/>
        </w:rPr>
        <w:t xml:space="preserve"> et</w:t>
      </w:r>
      <w:r w:rsidR="00983E18">
        <w:rPr>
          <w:rFonts w:ascii="Times New Roman" w:hAnsi="Times New Roman" w:cs="Times New Roman"/>
          <w:bCs/>
          <w:sz w:val="24"/>
          <w:szCs w:val="24"/>
        </w:rPr>
        <w:t xml:space="preserve"> </w:t>
      </w:r>
      <w:r w:rsidR="00313B4B">
        <w:rPr>
          <w:rFonts w:ascii="Times New Roman" w:hAnsi="Times New Roman" w:cs="Times New Roman"/>
          <w:bCs/>
          <w:sz w:val="24"/>
          <w:szCs w:val="24"/>
        </w:rPr>
        <w:t>« R</w:t>
      </w:r>
      <w:r w:rsidR="00983E18">
        <w:rPr>
          <w:rFonts w:ascii="Times New Roman" w:hAnsi="Times New Roman" w:cs="Times New Roman"/>
          <w:bCs/>
          <w:sz w:val="24"/>
          <w:szCs w:val="24"/>
        </w:rPr>
        <w:t xml:space="preserve">espect </w:t>
      </w:r>
      <w:r w:rsidR="00313B4B">
        <w:rPr>
          <w:rFonts w:ascii="Times New Roman" w:hAnsi="Times New Roman" w:cs="Times New Roman"/>
          <w:bCs/>
          <w:sz w:val="24"/>
          <w:szCs w:val="24"/>
        </w:rPr>
        <w:t>d</w:t>
      </w:r>
      <w:r w:rsidR="00983E18">
        <w:rPr>
          <w:rFonts w:ascii="Times New Roman" w:hAnsi="Times New Roman" w:cs="Times New Roman"/>
          <w:bCs/>
          <w:sz w:val="24"/>
          <w:szCs w:val="24"/>
        </w:rPr>
        <w:t>es règles d’hygiène et de sécurité</w:t>
      </w:r>
      <w:r w:rsidR="00313B4B">
        <w:rPr>
          <w:rFonts w:ascii="Times New Roman" w:hAnsi="Times New Roman" w:cs="Times New Roman"/>
          <w:bCs/>
          <w:sz w:val="24"/>
          <w:szCs w:val="24"/>
        </w:rPr>
        <w:t xml:space="preserve"> ». Quant à la compétence l’esprit de créativité, les employeurs sont moins satisfaits comparativement aux autres compétences de ce secteur, avec un taux </w:t>
      </w:r>
      <w:r w:rsidR="001F139C">
        <w:rPr>
          <w:rFonts w:ascii="Times New Roman" w:hAnsi="Times New Roman" w:cs="Times New Roman"/>
          <w:bCs/>
          <w:sz w:val="24"/>
          <w:szCs w:val="24"/>
        </w:rPr>
        <w:t xml:space="preserve">de </w:t>
      </w:r>
      <w:r w:rsidR="00313B4B">
        <w:rPr>
          <w:rFonts w:ascii="Times New Roman" w:hAnsi="Times New Roman" w:cs="Times New Roman"/>
          <w:bCs/>
          <w:sz w:val="24"/>
          <w:szCs w:val="24"/>
        </w:rPr>
        <w:t xml:space="preserve">75%. Par ailleurs, ce taux est le plus </w:t>
      </w:r>
      <w:r w:rsidR="005A047A">
        <w:rPr>
          <w:rFonts w:ascii="Times New Roman" w:hAnsi="Times New Roman" w:cs="Times New Roman"/>
          <w:bCs/>
          <w:sz w:val="24"/>
          <w:szCs w:val="24"/>
        </w:rPr>
        <w:t>élevé</w:t>
      </w:r>
      <w:r w:rsidR="00313B4B">
        <w:rPr>
          <w:rFonts w:ascii="Times New Roman" w:hAnsi="Times New Roman" w:cs="Times New Roman"/>
          <w:bCs/>
          <w:sz w:val="24"/>
          <w:szCs w:val="24"/>
        </w:rPr>
        <w:t xml:space="preserve"> de tous les </w:t>
      </w:r>
      <w:r w:rsidR="005A047A">
        <w:rPr>
          <w:rFonts w:ascii="Times New Roman" w:hAnsi="Times New Roman" w:cs="Times New Roman"/>
          <w:bCs/>
          <w:sz w:val="24"/>
          <w:szCs w:val="24"/>
        </w:rPr>
        <w:t xml:space="preserve">taux relatifs à l’esprit créatif de tous les autres </w:t>
      </w:r>
      <w:r w:rsidR="00313B4B">
        <w:rPr>
          <w:rFonts w:ascii="Times New Roman" w:hAnsi="Times New Roman" w:cs="Times New Roman"/>
          <w:bCs/>
          <w:sz w:val="24"/>
          <w:szCs w:val="24"/>
        </w:rPr>
        <w:t>secteurs</w:t>
      </w:r>
      <w:r w:rsidR="00606DE7">
        <w:rPr>
          <w:rFonts w:ascii="Times New Roman" w:hAnsi="Times New Roman" w:cs="Times New Roman"/>
          <w:bCs/>
          <w:sz w:val="24"/>
          <w:szCs w:val="24"/>
        </w:rPr>
        <w:t xml:space="preserve"> économiques</w:t>
      </w:r>
      <w:r w:rsidR="00313B4B">
        <w:rPr>
          <w:rFonts w:ascii="Times New Roman" w:hAnsi="Times New Roman" w:cs="Times New Roman"/>
          <w:bCs/>
          <w:sz w:val="24"/>
          <w:szCs w:val="24"/>
        </w:rPr>
        <w:t>.</w:t>
      </w:r>
      <w:r w:rsidRPr="00FB4EF7">
        <w:rPr>
          <w:rFonts w:ascii="Times New Roman" w:hAnsi="Times New Roman" w:cs="Times New Roman"/>
          <w:bCs/>
          <w:sz w:val="24"/>
          <w:szCs w:val="24"/>
        </w:rPr>
        <w:t xml:space="preserve"> </w:t>
      </w:r>
      <w:r w:rsidR="00313B4B">
        <w:rPr>
          <w:rFonts w:ascii="Times New Roman" w:hAnsi="Times New Roman" w:cs="Times New Roman"/>
          <w:bCs/>
          <w:sz w:val="24"/>
          <w:szCs w:val="24"/>
        </w:rPr>
        <w:t>Cela pourrait s’expliquer par le fait que la créativité est</w:t>
      </w:r>
      <w:r w:rsidR="001F139C">
        <w:rPr>
          <w:rFonts w:ascii="Times New Roman" w:hAnsi="Times New Roman" w:cs="Times New Roman"/>
          <w:bCs/>
          <w:sz w:val="24"/>
          <w:szCs w:val="24"/>
        </w:rPr>
        <w:t xml:space="preserve"> </w:t>
      </w:r>
      <w:r w:rsidR="00313B4B">
        <w:rPr>
          <w:rFonts w:ascii="Times New Roman" w:hAnsi="Times New Roman" w:cs="Times New Roman"/>
          <w:bCs/>
          <w:sz w:val="24"/>
          <w:szCs w:val="24"/>
        </w:rPr>
        <w:t xml:space="preserve">une </w:t>
      </w:r>
      <w:r w:rsidR="003254B3">
        <w:rPr>
          <w:rFonts w:ascii="Times New Roman" w:hAnsi="Times New Roman" w:cs="Times New Roman"/>
          <w:bCs/>
          <w:sz w:val="24"/>
          <w:szCs w:val="24"/>
        </w:rPr>
        <w:t xml:space="preserve">exigence </w:t>
      </w:r>
      <w:r w:rsidR="00313B4B">
        <w:rPr>
          <w:rFonts w:ascii="Times New Roman" w:hAnsi="Times New Roman" w:cs="Times New Roman"/>
          <w:bCs/>
          <w:sz w:val="24"/>
          <w:szCs w:val="24"/>
        </w:rPr>
        <w:t>dans ce secteur</w:t>
      </w:r>
      <w:r w:rsidR="003254B3">
        <w:rPr>
          <w:rFonts w:ascii="Times New Roman" w:hAnsi="Times New Roman" w:cs="Times New Roman"/>
          <w:bCs/>
          <w:sz w:val="24"/>
          <w:szCs w:val="24"/>
        </w:rPr>
        <w:t>.</w:t>
      </w:r>
    </w:p>
    <w:p w14:paraId="04A26F89" w14:textId="14185754" w:rsidR="004D0D72" w:rsidRDefault="000D2C67" w:rsidP="000D2C67">
      <w:pPr>
        <w:numPr>
          <w:ilvl w:val="0"/>
          <w:numId w:val="20"/>
        </w:numPr>
        <w:spacing w:after="240" w:line="276" w:lineRule="auto"/>
        <w:jc w:val="both"/>
        <w:rPr>
          <w:rFonts w:ascii="Times New Roman" w:hAnsi="Times New Roman" w:cs="Times New Roman"/>
          <w:bCs/>
          <w:sz w:val="24"/>
          <w:szCs w:val="24"/>
        </w:rPr>
      </w:pPr>
      <w:r w:rsidRPr="00676E89">
        <w:rPr>
          <w:rFonts w:ascii="Times New Roman" w:hAnsi="Times New Roman" w:cs="Times New Roman"/>
          <w:b/>
          <w:bCs/>
          <w:i/>
          <w:sz w:val="24"/>
          <w:szCs w:val="24"/>
        </w:rPr>
        <w:t>Bâtiment</w:t>
      </w:r>
      <w:r w:rsidRPr="00FB4EF7">
        <w:rPr>
          <w:rFonts w:ascii="Times New Roman" w:hAnsi="Times New Roman" w:cs="Times New Roman"/>
          <w:b/>
          <w:bCs/>
          <w:i/>
          <w:sz w:val="24"/>
          <w:szCs w:val="24"/>
        </w:rPr>
        <w:t> :</w:t>
      </w:r>
      <w:r w:rsidRPr="00FB4EF7">
        <w:rPr>
          <w:rFonts w:ascii="Times New Roman" w:hAnsi="Times New Roman" w:cs="Times New Roman"/>
          <w:bCs/>
          <w:sz w:val="24"/>
          <w:szCs w:val="24"/>
        </w:rPr>
        <w:t xml:space="preserve"> </w:t>
      </w:r>
      <w:r w:rsidR="00864075">
        <w:rPr>
          <w:rFonts w:ascii="Times New Roman" w:hAnsi="Times New Roman" w:cs="Times New Roman"/>
          <w:bCs/>
          <w:sz w:val="24"/>
          <w:szCs w:val="24"/>
        </w:rPr>
        <w:t xml:space="preserve">comme dans l’artisanat, </w:t>
      </w:r>
      <w:r w:rsidRPr="00FB4EF7">
        <w:rPr>
          <w:rFonts w:ascii="Times New Roman" w:hAnsi="Times New Roman" w:cs="Times New Roman"/>
          <w:bCs/>
          <w:sz w:val="24"/>
          <w:szCs w:val="24"/>
        </w:rPr>
        <w:t xml:space="preserve">les employeurs de ce secteur économique ont exprimé une assez grande satisfaction par rapport </w:t>
      </w:r>
      <w:r w:rsidRPr="00676E89">
        <w:rPr>
          <w:rFonts w:ascii="Times New Roman" w:hAnsi="Times New Roman" w:cs="Times New Roman"/>
          <w:bCs/>
          <w:sz w:val="24"/>
          <w:szCs w:val="24"/>
        </w:rPr>
        <w:t xml:space="preserve">à </w:t>
      </w:r>
      <w:r w:rsidR="00864075">
        <w:rPr>
          <w:rFonts w:ascii="Times New Roman" w:hAnsi="Times New Roman" w:cs="Times New Roman"/>
          <w:bCs/>
          <w:sz w:val="24"/>
          <w:szCs w:val="24"/>
        </w:rPr>
        <w:t xml:space="preserve">l’amour du métier </w:t>
      </w:r>
      <w:r w:rsidR="004D0D72">
        <w:rPr>
          <w:rFonts w:ascii="Times New Roman" w:hAnsi="Times New Roman" w:cs="Times New Roman"/>
          <w:bCs/>
          <w:sz w:val="24"/>
          <w:szCs w:val="24"/>
        </w:rPr>
        <w:t>et le</w:t>
      </w:r>
      <w:r w:rsidR="00864075">
        <w:rPr>
          <w:rFonts w:ascii="Times New Roman" w:hAnsi="Times New Roman" w:cs="Times New Roman"/>
          <w:bCs/>
          <w:sz w:val="24"/>
          <w:szCs w:val="24"/>
        </w:rPr>
        <w:t xml:space="preserve"> r</w:t>
      </w:r>
      <w:r w:rsidR="00864075" w:rsidRPr="00864075">
        <w:rPr>
          <w:rFonts w:ascii="Times New Roman" w:hAnsi="Times New Roman" w:cs="Times New Roman"/>
          <w:bCs/>
          <w:sz w:val="24"/>
          <w:szCs w:val="24"/>
        </w:rPr>
        <w:t>espect des règles d’hygiène et de sécurité</w:t>
      </w:r>
      <w:r w:rsidR="00864075">
        <w:rPr>
          <w:rFonts w:ascii="Times New Roman" w:hAnsi="Times New Roman" w:cs="Times New Roman"/>
          <w:bCs/>
          <w:sz w:val="24"/>
          <w:szCs w:val="24"/>
        </w:rPr>
        <w:t>, avec respectivement 91,7% et 89,3%</w:t>
      </w:r>
      <w:r w:rsidRPr="00676E89">
        <w:rPr>
          <w:rFonts w:ascii="Times New Roman" w:hAnsi="Times New Roman" w:cs="Times New Roman"/>
          <w:bCs/>
          <w:sz w:val="24"/>
          <w:szCs w:val="24"/>
        </w:rPr>
        <w:t xml:space="preserve">, suivi </w:t>
      </w:r>
      <w:r w:rsidR="00864075">
        <w:rPr>
          <w:rFonts w:ascii="Times New Roman" w:hAnsi="Times New Roman" w:cs="Times New Roman"/>
          <w:bCs/>
          <w:sz w:val="24"/>
          <w:szCs w:val="24"/>
        </w:rPr>
        <w:t xml:space="preserve">de très peu par la ponctualité car 88,1% des employeurs sont </w:t>
      </w:r>
      <w:r w:rsidR="004D0D72">
        <w:rPr>
          <w:rFonts w:ascii="Times New Roman" w:hAnsi="Times New Roman" w:cs="Times New Roman"/>
          <w:bCs/>
          <w:sz w:val="24"/>
          <w:szCs w:val="24"/>
        </w:rPr>
        <w:t xml:space="preserve">satisfaits de cette compétence des employés. Ils sont relativement moins satisfaits </w:t>
      </w:r>
      <w:r w:rsidR="00036CDC">
        <w:rPr>
          <w:rFonts w:ascii="Times New Roman" w:hAnsi="Times New Roman" w:cs="Times New Roman"/>
          <w:bCs/>
          <w:sz w:val="24"/>
          <w:szCs w:val="24"/>
        </w:rPr>
        <w:t>des composantes</w:t>
      </w:r>
      <w:r w:rsidR="004D0D72">
        <w:rPr>
          <w:rFonts w:ascii="Times New Roman" w:hAnsi="Times New Roman" w:cs="Times New Roman"/>
          <w:bCs/>
          <w:sz w:val="24"/>
          <w:szCs w:val="24"/>
        </w:rPr>
        <w:t xml:space="preserve"> de la compétence savoir-être comme la confiance en soi, la capacité de communiquer et l’esprit créatif.</w:t>
      </w:r>
    </w:p>
    <w:p w14:paraId="4A2BFD54" w14:textId="73C9B88C" w:rsidR="00036CDC" w:rsidRDefault="000D2C67" w:rsidP="000D2C67">
      <w:pPr>
        <w:numPr>
          <w:ilvl w:val="0"/>
          <w:numId w:val="20"/>
        </w:numPr>
        <w:spacing w:after="240" w:line="276" w:lineRule="auto"/>
        <w:jc w:val="both"/>
        <w:rPr>
          <w:rFonts w:ascii="Times New Roman" w:hAnsi="Times New Roman" w:cs="Times New Roman"/>
          <w:bCs/>
          <w:sz w:val="24"/>
          <w:szCs w:val="24"/>
        </w:rPr>
      </w:pPr>
      <w:r w:rsidRPr="00FB4EF7">
        <w:rPr>
          <w:rFonts w:ascii="Times New Roman" w:hAnsi="Times New Roman" w:cs="Times New Roman"/>
          <w:b/>
          <w:bCs/>
          <w:i/>
          <w:sz w:val="24"/>
          <w:szCs w:val="24"/>
        </w:rPr>
        <w:t>Energie renouvelable :</w:t>
      </w:r>
      <w:r w:rsidRPr="00FB4EF7">
        <w:rPr>
          <w:rFonts w:ascii="Times New Roman" w:hAnsi="Times New Roman" w:cs="Times New Roman"/>
          <w:bCs/>
          <w:sz w:val="24"/>
          <w:szCs w:val="24"/>
        </w:rPr>
        <w:t xml:space="preserve"> </w:t>
      </w:r>
      <w:r w:rsidR="00036CDC">
        <w:rPr>
          <w:rFonts w:ascii="Times New Roman" w:hAnsi="Times New Roman" w:cs="Times New Roman"/>
          <w:bCs/>
          <w:sz w:val="24"/>
          <w:szCs w:val="24"/>
        </w:rPr>
        <w:t xml:space="preserve">les employeurs affichent un même niveau de satisfaction par rapport à l’amour du métier, la ponctualité, la communication et </w:t>
      </w:r>
      <w:r w:rsidRPr="00FB4EF7">
        <w:rPr>
          <w:rFonts w:ascii="Times New Roman" w:hAnsi="Times New Roman" w:cs="Times New Roman"/>
          <w:bCs/>
          <w:sz w:val="24"/>
          <w:szCs w:val="24"/>
        </w:rPr>
        <w:t>le</w:t>
      </w:r>
      <w:r w:rsidR="00036CDC">
        <w:rPr>
          <w:rFonts w:ascii="Times New Roman" w:hAnsi="Times New Roman" w:cs="Times New Roman"/>
          <w:bCs/>
          <w:sz w:val="24"/>
          <w:szCs w:val="24"/>
        </w:rPr>
        <w:t xml:space="preserve"> r</w:t>
      </w:r>
      <w:r w:rsidR="00036CDC" w:rsidRPr="00864075">
        <w:rPr>
          <w:rFonts w:ascii="Times New Roman" w:hAnsi="Times New Roman" w:cs="Times New Roman"/>
          <w:bCs/>
          <w:sz w:val="24"/>
          <w:szCs w:val="24"/>
        </w:rPr>
        <w:t>espect des règles d’hygiène et de sécurité</w:t>
      </w:r>
      <w:r w:rsidR="00036CDC">
        <w:rPr>
          <w:rFonts w:ascii="Times New Roman" w:hAnsi="Times New Roman" w:cs="Times New Roman"/>
          <w:bCs/>
          <w:sz w:val="24"/>
          <w:szCs w:val="24"/>
        </w:rPr>
        <w:t>, avec un taux commun de 77,8%.</w:t>
      </w:r>
      <w:r w:rsidR="007A510D">
        <w:rPr>
          <w:rFonts w:ascii="Times New Roman" w:hAnsi="Times New Roman" w:cs="Times New Roman"/>
          <w:bCs/>
          <w:sz w:val="24"/>
          <w:szCs w:val="24"/>
        </w:rPr>
        <w:t xml:space="preserve"> Cependant, seulement 44,4% des employeurs de ce secteurs sont satisfaits de l’esprit de créativité de leur employé.</w:t>
      </w:r>
    </w:p>
    <w:p w14:paraId="34D1C21B" w14:textId="6E86A77A" w:rsidR="000D2C67" w:rsidRPr="0076414E" w:rsidRDefault="000D2C67" w:rsidP="000D2C67">
      <w:pPr>
        <w:numPr>
          <w:ilvl w:val="0"/>
          <w:numId w:val="20"/>
        </w:numPr>
        <w:spacing w:after="240" w:line="276" w:lineRule="auto"/>
        <w:jc w:val="both"/>
        <w:rPr>
          <w:rFonts w:ascii="Times New Roman" w:hAnsi="Times New Roman" w:cs="Times New Roman"/>
          <w:bCs/>
          <w:sz w:val="24"/>
          <w:szCs w:val="24"/>
        </w:rPr>
      </w:pPr>
      <w:r w:rsidRPr="00FB4EF7">
        <w:rPr>
          <w:rFonts w:ascii="Times New Roman" w:hAnsi="Times New Roman" w:cs="Times New Roman"/>
          <w:b/>
          <w:bCs/>
          <w:i/>
          <w:sz w:val="24"/>
          <w:szCs w:val="24"/>
        </w:rPr>
        <w:t>Ebénisterie :</w:t>
      </w:r>
      <w:r w:rsidRPr="00FB4EF7">
        <w:rPr>
          <w:rFonts w:ascii="Times New Roman" w:hAnsi="Times New Roman" w:cs="Times New Roman"/>
          <w:bCs/>
          <w:sz w:val="24"/>
          <w:szCs w:val="24"/>
        </w:rPr>
        <w:t xml:space="preserve"> </w:t>
      </w:r>
      <w:r w:rsidR="007544DA">
        <w:rPr>
          <w:rFonts w:ascii="Times New Roman" w:hAnsi="Times New Roman" w:cs="Times New Roman"/>
          <w:bCs/>
          <w:sz w:val="24"/>
          <w:szCs w:val="24"/>
        </w:rPr>
        <w:t>L</w:t>
      </w:r>
      <w:r w:rsidR="007544DA" w:rsidRPr="00FB4EF7">
        <w:rPr>
          <w:rFonts w:ascii="Times New Roman" w:hAnsi="Times New Roman" w:cs="Times New Roman"/>
          <w:bCs/>
          <w:sz w:val="24"/>
          <w:szCs w:val="24"/>
        </w:rPr>
        <w:t>e</w:t>
      </w:r>
      <w:r w:rsidR="007544DA" w:rsidRPr="007544DA">
        <w:rPr>
          <w:rFonts w:ascii="Times New Roman" w:hAnsi="Times New Roman" w:cs="Times New Roman"/>
          <w:bCs/>
          <w:sz w:val="24"/>
          <w:szCs w:val="24"/>
        </w:rPr>
        <w:t xml:space="preserve"> respect des règles d’hygiène et de sécurité </w:t>
      </w:r>
      <w:r w:rsidR="007544DA">
        <w:rPr>
          <w:rFonts w:ascii="Times New Roman" w:hAnsi="Times New Roman" w:cs="Times New Roman"/>
          <w:bCs/>
          <w:sz w:val="24"/>
          <w:szCs w:val="24"/>
        </w:rPr>
        <w:t>par l</w:t>
      </w:r>
      <w:r w:rsidRPr="0076414E">
        <w:rPr>
          <w:rFonts w:ascii="Times New Roman" w:hAnsi="Times New Roman" w:cs="Times New Roman"/>
          <w:bCs/>
          <w:sz w:val="24"/>
          <w:szCs w:val="24"/>
        </w:rPr>
        <w:t xml:space="preserve">es employés </w:t>
      </w:r>
      <w:r w:rsidR="007544DA">
        <w:rPr>
          <w:rFonts w:ascii="Times New Roman" w:hAnsi="Times New Roman" w:cs="Times New Roman"/>
          <w:bCs/>
          <w:sz w:val="24"/>
          <w:szCs w:val="24"/>
        </w:rPr>
        <w:t xml:space="preserve">est beaucoup apprécié par </w:t>
      </w:r>
      <w:r w:rsidRPr="00FB4EF7">
        <w:rPr>
          <w:rFonts w:ascii="Times New Roman" w:hAnsi="Times New Roman" w:cs="Times New Roman"/>
          <w:bCs/>
          <w:sz w:val="24"/>
          <w:szCs w:val="24"/>
        </w:rPr>
        <w:t xml:space="preserve">les employeurs, </w:t>
      </w:r>
      <w:r w:rsidR="0067280E">
        <w:rPr>
          <w:rFonts w:ascii="Times New Roman" w:hAnsi="Times New Roman" w:cs="Times New Roman"/>
          <w:bCs/>
          <w:sz w:val="24"/>
          <w:szCs w:val="24"/>
        </w:rPr>
        <w:t>ils sont</w:t>
      </w:r>
      <w:r w:rsidRPr="00FB4EF7">
        <w:rPr>
          <w:rFonts w:ascii="Times New Roman" w:hAnsi="Times New Roman" w:cs="Times New Roman"/>
          <w:bCs/>
          <w:sz w:val="24"/>
          <w:szCs w:val="24"/>
        </w:rPr>
        <w:t xml:space="preserve"> </w:t>
      </w:r>
      <w:r w:rsidR="003A047A">
        <w:rPr>
          <w:rFonts w:ascii="Times New Roman" w:hAnsi="Times New Roman" w:cs="Times New Roman"/>
          <w:bCs/>
          <w:sz w:val="24"/>
          <w:szCs w:val="24"/>
        </w:rPr>
        <w:t>90,5</w:t>
      </w:r>
      <w:r w:rsidRPr="00FB4EF7">
        <w:rPr>
          <w:rFonts w:ascii="Times New Roman" w:hAnsi="Times New Roman" w:cs="Times New Roman"/>
          <w:bCs/>
          <w:sz w:val="24"/>
          <w:szCs w:val="24"/>
        </w:rPr>
        <w:t>%</w:t>
      </w:r>
      <w:r w:rsidR="0067280E">
        <w:rPr>
          <w:rFonts w:ascii="Times New Roman" w:hAnsi="Times New Roman" w:cs="Times New Roman"/>
          <w:bCs/>
          <w:sz w:val="24"/>
          <w:szCs w:val="24"/>
        </w:rPr>
        <w:t xml:space="preserve"> de satisfaits</w:t>
      </w:r>
      <w:r w:rsidRPr="00FB4EF7">
        <w:rPr>
          <w:rFonts w:ascii="Times New Roman" w:hAnsi="Times New Roman" w:cs="Times New Roman"/>
          <w:bCs/>
          <w:sz w:val="24"/>
          <w:szCs w:val="24"/>
        </w:rPr>
        <w:t xml:space="preserve">. </w:t>
      </w:r>
      <w:r w:rsidR="003A047A">
        <w:rPr>
          <w:rFonts w:ascii="Times New Roman" w:hAnsi="Times New Roman" w:cs="Times New Roman"/>
          <w:bCs/>
          <w:sz w:val="24"/>
          <w:szCs w:val="24"/>
        </w:rPr>
        <w:t>Il</w:t>
      </w:r>
      <w:r w:rsidRPr="00FB4EF7">
        <w:rPr>
          <w:rFonts w:ascii="Times New Roman" w:hAnsi="Times New Roman" w:cs="Times New Roman"/>
          <w:bCs/>
          <w:sz w:val="24"/>
          <w:szCs w:val="24"/>
        </w:rPr>
        <w:t xml:space="preserve"> est </w:t>
      </w:r>
      <w:r w:rsidR="003A047A" w:rsidRPr="00FB4EF7">
        <w:rPr>
          <w:rFonts w:ascii="Times New Roman" w:hAnsi="Times New Roman" w:cs="Times New Roman"/>
          <w:bCs/>
          <w:sz w:val="24"/>
          <w:szCs w:val="24"/>
        </w:rPr>
        <w:t>suivi</w:t>
      </w:r>
      <w:r w:rsidRPr="00FB4EF7">
        <w:rPr>
          <w:rFonts w:ascii="Times New Roman" w:hAnsi="Times New Roman" w:cs="Times New Roman"/>
          <w:bCs/>
          <w:sz w:val="24"/>
          <w:szCs w:val="24"/>
        </w:rPr>
        <w:t xml:space="preserve"> </w:t>
      </w:r>
      <w:r w:rsidRPr="0076414E">
        <w:rPr>
          <w:rFonts w:ascii="Times New Roman" w:hAnsi="Times New Roman" w:cs="Times New Roman"/>
          <w:bCs/>
          <w:sz w:val="24"/>
          <w:szCs w:val="24"/>
        </w:rPr>
        <w:t>de loin</w:t>
      </w:r>
      <w:r w:rsidR="003A047A">
        <w:rPr>
          <w:rFonts w:ascii="Times New Roman" w:hAnsi="Times New Roman" w:cs="Times New Roman"/>
          <w:bCs/>
          <w:sz w:val="24"/>
          <w:szCs w:val="24"/>
        </w:rPr>
        <w:t xml:space="preserve"> de la communication </w:t>
      </w:r>
      <w:r w:rsidRPr="00FB4EF7">
        <w:rPr>
          <w:rFonts w:ascii="Times New Roman" w:hAnsi="Times New Roman" w:cs="Times New Roman"/>
          <w:bCs/>
          <w:sz w:val="24"/>
          <w:szCs w:val="24"/>
        </w:rPr>
        <w:t xml:space="preserve">dont </w:t>
      </w:r>
      <w:r w:rsidR="0083482F">
        <w:rPr>
          <w:rFonts w:ascii="Times New Roman" w:hAnsi="Times New Roman" w:cs="Times New Roman"/>
          <w:bCs/>
          <w:sz w:val="24"/>
          <w:szCs w:val="24"/>
        </w:rPr>
        <w:t xml:space="preserve">81% </w:t>
      </w:r>
      <w:r w:rsidRPr="00FB4EF7">
        <w:rPr>
          <w:rFonts w:ascii="Times New Roman" w:hAnsi="Times New Roman" w:cs="Times New Roman"/>
          <w:bCs/>
          <w:sz w:val="24"/>
          <w:szCs w:val="24"/>
        </w:rPr>
        <w:t>des employeurs</w:t>
      </w:r>
      <w:r w:rsidR="0083482F">
        <w:rPr>
          <w:rFonts w:ascii="Times New Roman" w:hAnsi="Times New Roman" w:cs="Times New Roman"/>
          <w:bCs/>
          <w:sz w:val="24"/>
          <w:szCs w:val="24"/>
        </w:rPr>
        <w:t xml:space="preserve"> sont satisfaits</w:t>
      </w:r>
      <w:r w:rsidRPr="00FB4EF7">
        <w:rPr>
          <w:rFonts w:ascii="Times New Roman" w:hAnsi="Times New Roman" w:cs="Times New Roman"/>
          <w:bCs/>
          <w:sz w:val="24"/>
          <w:szCs w:val="24"/>
        </w:rPr>
        <w:t xml:space="preserve">. </w:t>
      </w:r>
      <w:r w:rsidR="0068257D">
        <w:rPr>
          <w:rFonts w:ascii="Times New Roman" w:hAnsi="Times New Roman" w:cs="Times New Roman"/>
          <w:bCs/>
          <w:sz w:val="24"/>
          <w:szCs w:val="24"/>
        </w:rPr>
        <w:t xml:space="preserve">Par ailleurs, 61,9% des employeurs sont satisfaits de l’esprit de créativité de leur employé. </w:t>
      </w:r>
    </w:p>
    <w:p w14:paraId="6E105B73" w14:textId="0FC036AD" w:rsidR="000D2C67" w:rsidRPr="002E1FEA" w:rsidRDefault="000D2C67" w:rsidP="000D2C67">
      <w:pPr>
        <w:numPr>
          <w:ilvl w:val="0"/>
          <w:numId w:val="20"/>
        </w:numPr>
        <w:spacing w:after="240" w:line="276" w:lineRule="auto"/>
        <w:jc w:val="both"/>
        <w:rPr>
          <w:rFonts w:ascii="Times New Roman" w:hAnsi="Times New Roman" w:cs="Times New Roman"/>
          <w:bCs/>
          <w:sz w:val="24"/>
          <w:szCs w:val="24"/>
        </w:rPr>
      </w:pPr>
      <w:r w:rsidRPr="00FB4EF7">
        <w:rPr>
          <w:rFonts w:ascii="Times New Roman" w:hAnsi="Times New Roman" w:cs="Times New Roman"/>
          <w:b/>
          <w:bCs/>
          <w:i/>
          <w:sz w:val="24"/>
          <w:szCs w:val="24"/>
        </w:rPr>
        <w:t>Restauration :</w:t>
      </w:r>
      <w:r w:rsidRPr="00FB4EF7">
        <w:rPr>
          <w:rFonts w:ascii="Times New Roman" w:hAnsi="Times New Roman" w:cs="Times New Roman"/>
          <w:bCs/>
          <w:sz w:val="24"/>
          <w:szCs w:val="24"/>
        </w:rPr>
        <w:t xml:space="preserve"> </w:t>
      </w:r>
      <w:r w:rsidR="00EB168B">
        <w:rPr>
          <w:rFonts w:ascii="Times New Roman" w:hAnsi="Times New Roman" w:cs="Times New Roman"/>
          <w:bCs/>
          <w:sz w:val="24"/>
          <w:szCs w:val="24"/>
        </w:rPr>
        <w:t xml:space="preserve">contrairement au domaine de compétence « savoir ou connaissances », </w:t>
      </w:r>
      <w:r w:rsidR="00D51070">
        <w:rPr>
          <w:rFonts w:ascii="Times New Roman" w:hAnsi="Times New Roman" w:cs="Times New Roman"/>
          <w:bCs/>
          <w:sz w:val="24"/>
          <w:szCs w:val="24"/>
        </w:rPr>
        <w:t xml:space="preserve">les employeurs semble être satisfaits du respect des règles </w:t>
      </w:r>
      <w:r w:rsidR="00D51070" w:rsidRPr="00D51070">
        <w:rPr>
          <w:rFonts w:ascii="Times New Roman" w:hAnsi="Times New Roman" w:cs="Times New Roman"/>
          <w:bCs/>
          <w:sz w:val="24"/>
          <w:szCs w:val="24"/>
        </w:rPr>
        <w:t xml:space="preserve">d’hygiène et de sécurité </w:t>
      </w:r>
      <w:r w:rsidR="00D51070">
        <w:rPr>
          <w:rFonts w:ascii="Times New Roman" w:hAnsi="Times New Roman" w:cs="Times New Roman"/>
          <w:bCs/>
          <w:sz w:val="24"/>
          <w:szCs w:val="24"/>
        </w:rPr>
        <w:t xml:space="preserve">et de l’amour du </w:t>
      </w:r>
      <w:r w:rsidR="001445B7">
        <w:rPr>
          <w:rFonts w:ascii="Times New Roman" w:hAnsi="Times New Roman" w:cs="Times New Roman"/>
          <w:bCs/>
          <w:sz w:val="24"/>
          <w:szCs w:val="24"/>
        </w:rPr>
        <w:t>métier</w:t>
      </w:r>
      <w:r w:rsidR="00D51070">
        <w:rPr>
          <w:rFonts w:ascii="Times New Roman" w:hAnsi="Times New Roman" w:cs="Times New Roman"/>
          <w:bCs/>
          <w:sz w:val="24"/>
          <w:szCs w:val="24"/>
        </w:rPr>
        <w:t xml:space="preserve"> de leur employé, avec respectivement </w:t>
      </w:r>
      <w:r w:rsidR="001445B7">
        <w:rPr>
          <w:rFonts w:ascii="Times New Roman" w:hAnsi="Times New Roman" w:cs="Times New Roman"/>
          <w:bCs/>
          <w:sz w:val="24"/>
          <w:szCs w:val="24"/>
        </w:rPr>
        <w:t xml:space="preserve">des taux de </w:t>
      </w:r>
      <w:r w:rsidR="00D51070">
        <w:rPr>
          <w:rFonts w:ascii="Times New Roman" w:hAnsi="Times New Roman" w:cs="Times New Roman"/>
          <w:bCs/>
          <w:sz w:val="24"/>
          <w:szCs w:val="24"/>
        </w:rPr>
        <w:t xml:space="preserve">77,8% et </w:t>
      </w:r>
      <w:r w:rsidR="001445B7">
        <w:rPr>
          <w:rFonts w:ascii="Times New Roman" w:hAnsi="Times New Roman" w:cs="Times New Roman"/>
          <w:bCs/>
          <w:sz w:val="24"/>
          <w:szCs w:val="24"/>
        </w:rPr>
        <w:t xml:space="preserve">66,7%. En effet, ils affichent une grande insatisfaction par rapport à la compétence « esprit créatif », avec un taux de </w:t>
      </w:r>
      <w:r w:rsidR="00DC2CE1">
        <w:rPr>
          <w:rFonts w:ascii="Times New Roman" w:hAnsi="Times New Roman" w:cs="Times New Roman"/>
          <w:bCs/>
          <w:sz w:val="24"/>
          <w:szCs w:val="24"/>
        </w:rPr>
        <w:t>22,2%</w:t>
      </w:r>
      <w:r w:rsidR="001445B7">
        <w:rPr>
          <w:rFonts w:ascii="Times New Roman" w:hAnsi="Times New Roman" w:cs="Times New Roman"/>
          <w:bCs/>
          <w:sz w:val="24"/>
          <w:szCs w:val="24"/>
        </w:rPr>
        <w:t>, soit la plus faible de tous les secteurs économiques.</w:t>
      </w:r>
    </w:p>
    <w:p w14:paraId="4DF21A83" w14:textId="2E0D8227" w:rsidR="00E54F92" w:rsidRPr="00E54F92" w:rsidRDefault="000D2C67" w:rsidP="00E54F92">
      <w:pPr>
        <w:numPr>
          <w:ilvl w:val="0"/>
          <w:numId w:val="20"/>
        </w:numPr>
        <w:spacing w:after="240" w:line="276" w:lineRule="auto"/>
        <w:jc w:val="both"/>
        <w:rPr>
          <w:rFonts w:ascii="Times New Roman" w:eastAsia="Times New Roman" w:hAnsi="Times New Roman" w:cs="Times New Roman"/>
          <w:b/>
          <w:i/>
          <w:sz w:val="28"/>
          <w:szCs w:val="28"/>
          <w:lang w:eastAsia="fr-FR"/>
        </w:rPr>
      </w:pPr>
      <w:r w:rsidRPr="00E54F92">
        <w:rPr>
          <w:rFonts w:ascii="Times New Roman" w:hAnsi="Times New Roman" w:cs="Times New Roman"/>
          <w:b/>
          <w:bCs/>
          <w:i/>
          <w:sz w:val="24"/>
          <w:szCs w:val="24"/>
        </w:rPr>
        <w:t>Autre secteur</w:t>
      </w:r>
      <w:r w:rsidRPr="00FB4EF7">
        <w:rPr>
          <w:rFonts w:ascii="Times New Roman" w:hAnsi="Times New Roman" w:cs="Times New Roman"/>
          <w:b/>
          <w:bCs/>
          <w:i/>
          <w:sz w:val="24"/>
          <w:szCs w:val="24"/>
        </w:rPr>
        <w:t> :</w:t>
      </w:r>
      <w:r w:rsidRPr="00FB4EF7">
        <w:rPr>
          <w:rFonts w:ascii="Times New Roman" w:hAnsi="Times New Roman" w:cs="Times New Roman"/>
          <w:bCs/>
          <w:sz w:val="24"/>
          <w:szCs w:val="24"/>
        </w:rPr>
        <w:t xml:space="preserve"> </w:t>
      </w:r>
      <w:r w:rsidRPr="00E54F92">
        <w:rPr>
          <w:rFonts w:ascii="Times New Roman" w:hAnsi="Times New Roman" w:cs="Times New Roman"/>
          <w:bCs/>
          <w:sz w:val="24"/>
          <w:szCs w:val="24"/>
        </w:rPr>
        <w:t xml:space="preserve"> ce secteur étant constitué essentiellement des activités de commerce et de formation, </w:t>
      </w:r>
      <w:r w:rsidR="00DC2CE1" w:rsidRPr="00E54F92">
        <w:rPr>
          <w:rFonts w:ascii="Times New Roman" w:hAnsi="Times New Roman" w:cs="Times New Roman"/>
          <w:bCs/>
          <w:sz w:val="24"/>
          <w:szCs w:val="24"/>
        </w:rPr>
        <w:t xml:space="preserve">tous les employeurs sont satisfaits </w:t>
      </w:r>
      <w:r w:rsidR="00FF53F4" w:rsidRPr="00E54F92">
        <w:rPr>
          <w:rFonts w:ascii="Times New Roman" w:hAnsi="Times New Roman" w:cs="Times New Roman"/>
          <w:bCs/>
          <w:sz w:val="24"/>
          <w:szCs w:val="24"/>
        </w:rPr>
        <w:t xml:space="preserve">des employés par rapport au respect des règles d’hygiène et de sécurité, </w:t>
      </w:r>
      <w:r w:rsidR="00BF620A">
        <w:rPr>
          <w:rFonts w:ascii="Times New Roman" w:hAnsi="Times New Roman" w:cs="Times New Roman"/>
          <w:bCs/>
          <w:sz w:val="24"/>
          <w:szCs w:val="24"/>
        </w:rPr>
        <w:t xml:space="preserve">à </w:t>
      </w:r>
      <w:r w:rsidR="00FF53F4" w:rsidRPr="00E54F92">
        <w:rPr>
          <w:rFonts w:ascii="Times New Roman" w:hAnsi="Times New Roman" w:cs="Times New Roman"/>
          <w:bCs/>
          <w:sz w:val="24"/>
          <w:szCs w:val="24"/>
        </w:rPr>
        <w:t xml:space="preserve">l’amour du métier et </w:t>
      </w:r>
      <w:r w:rsidR="00BF620A">
        <w:rPr>
          <w:rFonts w:ascii="Times New Roman" w:hAnsi="Times New Roman" w:cs="Times New Roman"/>
          <w:bCs/>
          <w:sz w:val="24"/>
          <w:szCs w:val="24"/>
        </w:rPr>
        <w:t>à la</w:t>
      </w:r>
      <w:r w:rsidR="00FF53F4" w:rsidRPr="00E54F92">
        <w:rPr>
          <w:rFonts w:ascii="Times New Roman" w:hAnsi="Times New Roman" w:cs="Times New Roman"/>
          <w:bCs/>
          <w:sz w:val="24"/>
          <w:szCs w:val="24"/>
        </w:rPr>
        <w:t xml:space="preserve"> communication. Quant à la ponctualité, la confiance en soi et l’esprit créatif, on enregistre plus de sept employeurs satisfaits sur dix.  </w:t>
      </w:r>
    </w:p>
    <w:p w14:paraId="44733C9E" w14:textId="5592DD38" w:rsidR="00912EC0" w:rsidRPr="00701335" w:rsidRDefault="00912EC0" w:rsidP="005005AC">
      <w:pPr>
        <w:pStyle w:val="Titre4"/>
        <w:keepNext/>
        <w:keepLines/>
        <w:numPr>
          <w:ilvl w:val="2"/>
          <w:numId w:val="29"/>
        </w:numPr>
        <w:autoSpaceDE/>
        <w:autoSpaceDN/>
        <w:adjustRightInd/>
        <w:spacing w:before="240" w:line="276" w:lineRule="auto"/>
        <w:contextualSpacing w:val="0"/>
        <w:jc w:val="both"/>
        <w:rPr>
          <w:rFonts w:ascii="Times New Roman" w:eastAsia="Times New Roman" w:hAnsi="Times New Roman" w:cs="Times New Roman"/>
          <w:b/>
          <w:i/>
          <w:iCs/>
          <w:color w:val="auto"/>
          <w:sz w:val="24"/>
          <w:szCs w:val="24"/>
          <w:lang w:eastAsia="fr-FR"/>
        </w:rPr>
      </w:pPr>
      <w:r w:rsidRPr="00701335">
        <w:rPr>
          <w:rFonts w:ascii="Times New Roman" w:eastAsia="Times New Roman" w:hAnsi="Times New Roman" w:cs="Times New Roman"/>
          <w:b/>
          <w:i/>
          <w:iCs/>
          <w:color w:val="auto"/>
          <w:sz w:val="24"/>
          <w:szCs w:val="24"/>
          <w:lang w:eastAsia="fr-FR"/>
        </w:rPr>
        <w:t>Satisfaction des employeurs par rapport au savoir-faire du sortant selon le secteur d’activités</w:t>
      </w:r>
    </w:p>
    <w:p w14:paraId="7E3D859B" w14:textId="3B712AAD" w:rsidR="00E54F92" w:rsidRPr="00ED4EF1" w:rsidRDefault="00ED4EF1" w:rsidP="005005AC">
      <w:pPr>
        <w:spacing w:after="0" w:line="276" w:lineRule="auto"/>
        <w:jc w:val="both"/>
        <w:rPr>
          <w:rFonts w:ascii="Times New Roman" w:hAnsi="Times New Roman" w:cs="Times New Roman"/>
          <w:sz w:val="24"/>
        </w:rPr>
      </w:pPr>
      <w:r w:rsidRPr="00ED4EF1">
        <w:rPr>
          <w:rFonts w:ascii="Times New Roman" w:hAnsi="Times New Roman" w:cs="Times New Roman"/>
          <w:sz w:val="24"/>
        </w:rPr>
        <w:t>L’analyse porte sur la satisfaction des employeurs par rapport</w:t>
      </w:r>
      <w:r>
        <w:rPr>
          <w:rFonts w:ascii="Times New Roman" w:hAnsi="Times New Roman" w:cs="Times New Roman"/>
          <w:sz w:val="24"/>
        </w:rPr>
        <w:t xml:space="preserve"> aux différentes phases du </w:t>
      </w:r>
      <w:r w:rsidRPr="00ED4EF1">
        <w:rPr>
          <w:rFonts w:ascii="Times New Roman" w:hAnsi="Times New Roman" w:cs="Times New Roman"/>
          <w:sz w:val="24"/>
        </w:rPr>
        <w:t>savoir</w:t>
      </w:r>
      <w:r>
        <w:rPr>
          <w:rFonts w:ascii="Times New Roman" w:hAnsi="Times New Roman" w:cs="Times New Roman"/>
          <w:sz w:val="24"/>
        </w:rPr>
        <w:t>-faire</w:t>
      </w:r>
      <w:r w:rsidRPr="00ED4EF1">
        <w:rPr>
          <w:rFonts w:ascii="Times New Roman" w:hAnsi="Times New Roman" w:cs="Times New Roman"/>
          <w:sz w:val="24"/>
        </w:rPr>
        <w:t xml:space="preserve"> comme </w:t>
      </w:r>
      <w:r w:rsidRPr="00ED4EF1">
        <w:rPr>
          <w:rFonts w:ascii="Times New Roman" w:hAnsi="Times New Roman" w:cs="Times New Roman"/>
          <w:sz w:val="24"/>
          <w:szCs w:val="24"/>
          <w:lang w:eastAsia="fr-FR"/>
        </w:rPr>
        <w:t>l’</w:t>
      </w:r>
      <w:r>
        <w:rPr>
          <w:rFonts w:ascii="Times New Roman" w:hAnsi="Times New Roman" w:cs="Times New Roman"/>
          <w:sz w:val="24"/>
          <w:szCs w:val="24"/>
          <w:lang w:eastAsia="fr-FR"/>
        </w:rPr>
        <w:t>application des normes techniques du métier</w:t>
      </w:r>
      <w:r w:rsidRPr="00ED4EF1">
        <w:rPr>
          <w:rFonts w:ascii="Times New Roman" w:hAnsi="Times New Roman" w:cs="Times New Roman"/>
          <w:sz w:val="24"/>
          <w:szCs w:val="24"/>
          <w:lang w:eastAsia="fr-FR"/>
        </w:rPr>
        <w:t xml:space="preserve">, </w:t>
      </w:r>
      <w:r>
        <w:rPr>
          <w:rFonts w:ascii="Times New Roman" w:hAnsi="Times New Roman" w:cs="Times New Roman"/>
          <w:sz w:val="24"/>
          <w:szCs w:val="24"/>
          <w:lang w:eastAsia="fr-FR"/>
        </w:rPr>
        <w:t xml:space="preserve">la maitrise de la planification d’un travail, la réalisation des tâches, la maitrise de l’utilisation des outils et des équipements, le diagnostic et les travaux de finition. </w:t>
      </w:r>
      <w:r w:rsidRPr="00ED4EF1">
        <w:rPr>
          <w:rFonts w:ascii="Times New Roman" w:hAnsi="Times New Roman" w:cs="Times New Roman"/>
          <w:sz w:val="24"/>
        </w:rPr>
        <w:t>Cette évaluation est basée sur les déclarations des employeurs des différents secteurs économiques.</w:t>
      </w:r>
    </w:p>
    <w:p w14:paraId="1D4D15F7" w14:textId="303616A7" w:rsidR="00912EC0" w:rsidRPr="00B36202" w:rsidRDefault="007A3F1D" w:rsidP="00B36202">
      <w:pPr>
        <w:pStyle w:val="Lgende"/>
        <w:keepNext/>
        <w:spacing w:line="276" w:lineRule="auto"/>
        <w:jc w:val="both"/>
        <w:rPr>
          <w:rFonts w:ascii="Times New Roman" w:hAnsi="Times New Roman" w:cs="Times New Roman"/>
          <w:b w:val="0"/>
          <w:i/>
          <w:iCs/>
          <w:color w:val="auto"/>
          <w:sz w:val="22"/>
          <w:szCs w:val="14"/>
        </w:rPr>
      </w:pPr>
      <w:bookmarkStart w:id="111" w:name="_Toc52875037"/>
      <w:r w:rsidRPr="00B36202">
        <w:rPr>
          <w:rFonts w:ascii="Times New Roman" w:hAnsi="Times New Roman" w:cs="Times New Roman"/>
          <w:b w:val="0"/>
          <w:i/>
          <w:iCs/>
          <w:color w:val="auto"/>
          <w:sz w:val="22"/>
          <w:szCs w:val="14"/>
        </w:rPr>
        <w:lastRenderedPageBreak/>
        <w:t xml:space="preserve">Graphique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Graphique \* ARABIC </w:instrText>
      </w:r>
      <w:r w:rsidRPr="00B36202">
        <w:rPr>
          <w:rFonts w:ascii="Times New Roman" w:hAnsi="Times New Roman" w:cs="Times New Roman"/>
          <w:b w:val="0"/>
          <w:i/>
          <w:iCs/>
          <w:color w:val="auto"/>
          <w:sz w:val="22"/>
          <w:szCs w:val="14"/>
        </w:rPr>
        <w:fldChar w:fldCharType="separate"/>
      </w:r>
      <w:r w:rsidR="00FB19C1">
        <w:rPr>
          <w:rFonts w:ascii="Times New Roman" w:hAnsi="Times New Roman" w:cs="Times New Roman"/>
          <w:b w:val="0"/>
          <w:i/>
          <w:iCs/>
          <w:noProof/>
          <w:color w:val="auto"/>
          <w:sz w:val="22"/>
          <w:szCs w:val="14"/>
        </w:rPr>
        <w:t>32</w:t>
      </w:r>
      <w:r w:rsidRPr="00B36202">
        <w:rPr>
          <w:rFonts w:ascii="Times New Roman" w:hAnsi="Times New Roman" w:cs="Times New Roman"/>
          <w:b w:val="0"/>
          <w:i/>
          <w:iCs/>
          <w:color w:val="auto"/>
          <w:sz w:val="22"/>
          <w:szCs w:val="14"/>
        </w:rPr>
        <w:fldChar w:fldCharType="end"/>
      </w:r>
      <w:r w:rsidR="00691CF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w:t>
      </w:r>
      <w:r w:rsidR="00691CF5" w:rsidRPr="00B36202">
        <w:rPr>
          <w:rFonts w:ascii="Times New Roman" w:hAnsi="Times New Roman" w:cs="Times New Roman"/>
          <w:b w:val="0"/>
          <w:i/>
          <w:iCs/>
          <w:color w:val="auto"/>
          <w:sz w:val="22"/>
          <w:szCs w:val="14"/>
        </w:rPr>
        <w:t xml:space="preserve"> </w:t>
      </w:r>
      <w:r w:rsidR="00912EC0" w:rsidRPr="00B36202">
        <w:rPr>
          <w:rFonts w:ascii="Times New Roman" w:hAnsi="Times New Roman" w:cs="Times New Roman"/>
          <w:b w:val="0"/>
          <w:i/>
          <w:iCs/>
          <w:color w:val="auto"/>
          <w:sz w:val="22"/>
          <w:szCs w:val="14"/>
        </w:rPr>
        <w:t xml:space="preserve">Evaluation de la satisfaction des employeurs selon la compétence savoir-faire et le </w:t>
      </w:r>
      <w:r w:rsidR="00AA5DE5" w:rsidRPr="00B36202">
        <w:rPr>
          <w:rFonts w:ascii="Times New Roman" w:hAnsi="Times New Roman" w:cs="Times New Roman"/>
          <w:b w:val="0"/>
          <w:i/>
          <w:iCs/>
          <w:color w:val="auto"/>
          <w:sz w:val="22"/>
          <w:szCs w:val="14"/>
        </w:rPr>
        <w:t>secteur économique</w:t>
      </w:r>
      <w:bookmarkEnd w:id="111"/>
    </w:p>
    <w:p w14:paraId="67B8A064" w14:textId="7A12AC81" w:rsidR="009F635A" w:rsidRPr="007A3F1D" w:rsidRDefault="00833923" w:rsidP="007A3F1D">
      <w:pPr>
        <w:spacing w:after="0" w:line="276" w:lineRule="auto"/>
        <w:rPr>
          <w:rFonts w:ascii="Times New Roman" w:hAnsi="Times New Roman" w:cs="Times New Roman"/>
          <w:bCs/>
          <w:sz w:val="24"/>
          <w:szCs w:val="16"/>
        </w:rPr>
      </w:pPr>
      <w:r>
        <w:rPr>
          <w:noProof/>
          <w:lang w:eastAsia="fr-FR"/>
          <w14:cntxtAlts/>
        </w:rPr>
        <w:drawing>
          <wp:inline distT="0" distB="0" distL="0" distR="0" wp14:anchorId="3970C0E2" wp14:editId="5617FCD6">
            <wp:extent cx="6588125" cy="2503170"/>
            <wp:effectExtent l="0" t="0" r="3175" b="11430"/>
            <wp:docPr id="38" name="Graphique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315066BE" w14:textId="378DC84F" w:rsidR="00912EC0" w:rsidRPr="00147149" w:rsidRDefault="00912EC0" w:rsidP="00B06070">
      <w:pPr>
        <w:spacing w:after="0" w:line="276" w:lineRule="auto"/>
        <w:rPr>
          <w:rFonts w:ascii="Times New Roman" w:hAnsi="Times New Roman" w:cs="Times New Roman"/>
          <w:noProof/>
          <w:lang w:eastAsia="fr-FR"/>
        </w:rPr>
      </w:pPr>
    </w:p>
    <w:p w14:paraId="748261D5" w14:textId="1898745A" w:rsidR="00912EC0" w:rsidRDefault="00912EC0" w:rsidP="00B06070">
      <w:pPr>
        <w:spacing w:after="240" w:line="276" w:lineRule="auto"/>
        <w:rPr>
          <w:rFonts w:ascii="Times New Roman" w:hAnsi="Times New Roman" w:cs="Times New Roman"/>
          <w:bCs/>
          <w:sz w:val="20"/>
          <w:szCs w:val="20"/>
        </w:rPr>
      </w:pPr>
      <w:r w:rsidRPr="00147149">
        <w:rPr>
          <w:rFonts w:ascii="Times New Roman" w:hAnsi="Times New Roman" w:cs="Times New Roman"/>
          <w:sz w:val="20"/>
          <w:szCs w:val="20"/>
          <w:u w:val="single"/>
        </w:rPr>
        <w:t>Source</w:t>
      </w:r>
      <w:r w:rsidRPr="00147149">
        <w:rPr>
          <w:rFonts w:ascii="Times New Roman" w:hAnsi="Times New Roman" w:cs="Times New Roman"/>
          <w:sz w:val="20"/>
          <w:szCs w:val="20"/>
        </w:rPr>
        <w:t xml:space="preserv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1B9D489D" w14:textId="49406DBC" w:rsidR="00D07ADA" w:rsidRPr="003C4DC4" w:rsidRDefault="001A65B2" w:rsidP="003C4DC4">
      <w:pPr>
        <w:spacing w:after="240" w:line="276" w:lineRule="auto"/>
        <w:jc w:val="both"/>
        <w:rPr>
          <w:rFonts w:ascii="Times New Roman" w:hAnsi="Times New Roman" w:cs="Times New Roman"/>
          <w:bCs/>
          <w:sz w:val="24"/>
          <w:szCs w:val="24"/>
        </w:rPr>
      </w:pPr>
      <w:r w:rsidRPr="001A65B2">
        <w:rPr>
          <w:rFonts w:ascii="Times New Roman" w:hAnsi="Times New Roman" w:cs="Times New Roman"/>
          <w:bCs/>
          <w:sz w:val="24"/>
          <w:szCs w:val="24"/>
        </w:rPr>
        <w:t xml:space="preserve">L’analyse de la satisfaction des employeurs des différents secteurs économiques montre que </w:t>
      </w:r>
      <w:r w:rsidR="00EF1EFF" w:rsidRPr="003C4DC4">
        <w:rPr>
          <w:rFonts w:ascii="Times New Roman" w:hAnsi="Times New Roman" w:cs="Times New Roman"/>
          <w:bCs/>
          <w:sz w:val="24"/>
          <w:szCs w:val="24"/>
        </w:rPr>
        <w:t xml:space="preserve">la </w:t>
      </w:r>
      <w:r w:rsidR="0032450E" w:rsidRPr="003C4DC4">
        <w:rPr>
          <w:rFonts w:ascii="Times New Roman" w:hAnsi="Times New Roman" w:cs="Times New Roman"/>
          <w:bCs/>
          <w:sz w:val="24"/>
          <w:szCs w:val="24"/>
        </w:rPr>
        <w:t>majorité</w:t>
      </w:r>
      <w:r w:rsidR="00EF1EFF" w:rsidRPr="003C4DC4">
        <w:rPr>
          <w:rFonts w:ascii="Times New Roman" w:hAnsi="Times New Roman" w:cs="Times New Roman"/>
          <w:bCs/>
          <w:sz w:val="24"/>
          <w:szCs w:val="24"/>
        </w:rPr>
        <w:t xml:space="preserve"> des employeurs sont satisfaits de la capacité des </w:t>
      </w:r>
      <w:r w:rsidR="0032450E" w:rsidRPr="003C4DC4">
        <w:rPr>
          <w:rFonts w:ascii="Times New Roman" w:hAnsi="Times New Roman" w:cs="Times New Roman"/>
          <w:bCs/>
          <w:sz w:val="24"/>
          <w:szCs w:val="24"/>
        </w:rPr>
        <w:t>employés</w:t>
      </w:r>
      <w:r w:rsidR="00EF1EFF" w:rsidRPr="003C4DC4">
        <w:rPr>
          <w:rFonts w:ascii="Times New Roman" w:hAnsi="Times New Roman" w:cs="Times New Roman"/>
          <w:bCs/>
          <w:sz w:val="24"/>
          <w:szCs w:val="24"/>
        </w:rPr>
        <w:t xml:space="preserve"> à </w:t>
      </w:r>
      <w:r w:rsidR="0032450E" w:rsidRPr="003C4DC4">
        <w:rPr>
          <w:rFonts w:ascii="Times New Roman" w:hAnsi="Times New Roman" w:cs="Times New Roman"/>
          <w:bCs/>
          <w:sz w:val="24"/>
          <w:szCs w:val="24"/>
        </w:rPr>
        <w:t>exécuter</w:t>
      </w:r>
      <w:r w:rsidR="00EF1EFF" w:rsidRPr="003C4DC4">
        <w:rPr>
          <w:rFonts w:ascii="Times New Roman" w:hAnsi="Times New Roman" w:cs="Times New Roman"/>
          <w:bCs/>
          <w:sz w:val="24"/>
          <w:szCs w:val="24"/>
        </w:rPr>
        <w:t xml:space="preserve"> les tâches. On y retrouve </w:t>
      </w:r>
      <w:r w:rsidRPr="003C4DC4">
        <w:rPr>
          <w:rFonts w:ascii="Times New Roman" w:hAnsi="Times New Roman" w:cs="Times New Roman"/>
          <w:bCs/>
          <w:sz w:val="24"/>
          <w:szCs w:val="24"/>
        </w:rPr>
        <w:t>85,7</w:t>
      </w:r>
      <w:r w:rsidRPr="001A65B2">
        <w:rPr>
          <w:rFonts w:ascii="Times New Roman" w:hAnsi="Times New Roman" w:cs="Times New Roman"/>
          <w:bCs/>
          <w:sz w:val="24"/>
          <w:szCs w:val="24"/>
        </w:rPr>
        <w:t xml:space="preserve">% des employeurs du secteur de </w:t>
      </w:r>
      <w:r w:rsidRPr="003C4DC4">
        <w:rPr>
          <w:rFonts w:ascii="Times New Roman" w:hAnsi="Times New Roman" w:cs="Times New Roman"/>
          <w:bCs/>
          <w:sz w:val="24"/>
          <w:szCs w:val="24"/>
        </w:rPr>
        <w:t>l’artisanat</w:t>
      </w:r>
      <w:r w:rsidR="00EF1EFF" w:rsidRPr="003C4DC4">
        <w:rPr>
          <w:rFonts w:ascii="Times New Roman" w:hAnsi="Times New Roman" w:cs="Times New Roman"/>
          <w:bCs/>
          <w:sz w:val="24"/>
          <w:szCs w:val="24"/>
        </w:rPr>
        <w:t>, 83,3%</w:t>
      </w:r>
      <w:r w:rsidR="0032450E" w:rsidRPr="003C4DC4">
        <w:rPr>
          <w:rFonts w:ascii="Times New Roman" w:hAnsi="Times New Roman" w:cs="Times New Roman"/>
          <w:bCs/>
          <w:sz w:val="24"/>
          <w:szCs w:val="24"/>
        </w:rPr>
        <w:t xml:space="preserve"> de « l’autre secteur » et </w:t>
      </w:r>
      <w:r w:rsidR="00EF1EFF" w:rsidRPr="003C4DC4">
        <w:rPr>
          <w:rFonts w:ascii="Times New Roman" w:hAnsi="Times New Roman" w:cs="Times New Roman"/>
          <w:bCs/>
          <w:sz w:val="24"/>
          <w:szCs w:val="24"/>
        </w:rPr>
        <w:t>81,9%</w:t>
      </w:r>
      <w:r w:rsidR="0032450E" w:rsidRPr="003C4DC4">
        <w:rPr>
          <w:rFonts w:ascii="Times New Roman" w:hAnsi="Times New Roman" w:cs="Times New Roman"/>
          <w:bCs/>
          <w:sz w:val="24"/>
          <w:szCs w:val="24"/>
        </w:rPr>
        <w:t xml:space="preserve"> du bâtiment. Quant à l’application des normes techniques du </w:t>
      </w:r>
      <w:r w:rsidR="00D07ADA" w:rsidRPr="003C4DC4">
        <w:rPr>
          <w:rFonts w:ascii="Times New Roman" w:hAnsi="Times New Roman" w:cs="Times New Roman"/>
          <w:bCs/>
          <w:sz w:val="24"/>
          <w:szCs w:val="24"/>
        </w:rPr>
        <w:t>métier</w:t>
      </w:r>
      <w:r w:rsidR="0032450E" w:rsidRPr="003C4DC4">
        <w:rPr>
          <w:rFonts w:ascii="Times New Roman" w:hAnsi="Times New Roman" w:cs="Times New Roman"/>
          <w:bCs/>
          <w:sz w:val="24"/>
          <w:szCs w:val="24"/>
        </w:rPr>
        <w:t xml:space="preserve"> par les employés, </w:t>
      </w:r>
      <w:r w:rsidR="00D07ADA" w:rsidRPr="003C4DC4">
        <w:rPr>
          <w:rFonts w:ascii="Times New Roman" w:hAnsi="Times New Roman" w:cs="Times New Roman"/>
          <w:bCs/>
          <w:sz w:val="24"/>
          <w:szCs w:val="24"/>
        </w:rPr>
        <w:t>on a enregistré les taux de satisfaction les plus importants dans les secteurs de l’</w:t>
      </w:r>
      <w:r w:rsidR="00977702">
        <w:rPr>
          <w:rFonts w:ascii="Times New Roman" w:hAnsi="Times New Roman" w:cs="Times New Roman"/>
          <w:bCs/>
          <w:sz w:val="24"/>
          <w:szCs w:val="24"/>
        </w:rPr>
        <w:t>é</w:t>
      </w:r>
      <w:r w:rsidR="00D07ADA" w:rsidRPr="003C4DC4">
        <w:rPr>
          <w:rFonts w:ascii="Times New Roman" w:hAnsi="Times New Roman" w:cs="Times New Roman"/>
          <w:bCs/>
          <w:sz w:val="24"/>
          <w:szCs w:val="24"/>
        </w:rPr>
        <w:t xml:space="preserve">nergie renouvelable, du bâtiment et de l’artisanat, avec respectivement 77,8%, 77,4% et 76,8%. </w:t>
      </w:r>
    </w:p>
    <w:p w14:paraId="739390CA" w14:textId="1087936E" w:rsidR="00650F8A" w:rsidRDefault="00D07ADA" w:rsidP="003C4DC4">
      <w:pPr>
        <w:spacing w:after="240" w:line="276" w:lineRule="auto"/>
        <w:jc w:val="both"/>
        <w:rPr>
          <w:rFonts w:ascii="Times New Roman" w:hAnsi="Times New Roman" w:cs="Times New Roman"/>
          <w:bCs/>
          <w:sz w:val="24"/>
          <w:szCs w:val="24"/>
        </w:rPr>
      </w:pPr>
      <w:r w:rsidRPr="003C4DC4">
        <w:rPr>
          <w:rFonts w:ascii="Times New Roman" w:hAnsi="Times New Roman" w:cs="Times New Roman"/>
          <w:bCs/>
          <w:sz w:val="24"/>
          <w:szCs w:val="24"/>
        </w:rPr>
        <w:t xml:space="preserve"> </w:t>
      </w:r>
      <w:r w:rsidR="00771A37" w:rsidRPr="003C4DC4">
        <w:rPr>
          <w:rFonts w:ascii="Times New Roman" w:hAnsi="Times New Roman" w:cs="Times New Roman"/>
          <w:bCs/>
          <w:sz w:val="24"/>
          <w:szCs w:val="24"/>
        </w:rPr>
        <w:t xml:space="preserve">A l’exception de l’autre secteur, le taux relatif à la maitrise de la planification est plus élevé dans le secteur de l’artisanat que tous </w:t>
      </w:r>
      <w:r w:rsidR="00977702" w:rsidRPr="003C4DC4">
        <w:rPr>
          <w:rFonts w:ascii="Times New Roman" w:hAnsi="Times New Roman" w:cs="Times New Roman"/>
          <w:bCs/>
          <w:sz w:val="24"/>
          <w:szCs w:val="24"/>
        </w:rPr>
        <w:t xml:space="preserve">les </w:t>
      </w:r>
      <w:r w:rsidR="00771A37" w:rsidRPr="003C4DC4">
        <w:rPr>
          <w:rFonts w:ascii="Times New Roman" w:hAnsi="Times New Roman" w:cs="Times New Roman"/>
          <w:bCs/>
          <w:sz w:val="24"/>
          <w:szCs w:val="24"/>
        </w:rPr>
        <w:t>autres secteurs</w:t>
      </w:r>
      <w:r w:rsidR="003C4DC4" w:rsidRPr="003C4DC4">
        <w:rPr>
          <w:rFonts w:ascii="Times New Roman" w:hAnsi="Times New Roman" w:cs="Times New Roman"/>
          <w:bCs/>
          <w:sz w:val="24"/>
          <w:szCs w:val="24"/>
        </w:rPr>
        <w:t>, avec 80,4%</w:t>
      </w:r>
      <w:r w:rsidR="00771A37" w:rsidRPr="003C4DC4">
        <w:rPr>
          <w:rFonts w:ascii="Times New Roman" w:hAnsi="Times New Roman" w:cs="Times New Roman"/>
          <w:bCs/>
          <w:sz w:val="24"/>
          <w:szCs w:val="24"/>
        </w:rPr>
        <w:t xml:space="preserve">. </w:t>
      </w:r>
      <w:r w:rsidR="00977702">
        <w:rPr>
          <w:rFonts w:ascii="Times New Roman" w:hAnsi="Times New Roman" w:cs="Times New Roman"/>
          <w:bCs/>
          <w:sz w:val="24"/>
          <w:szCs w:val="24"/>
        </w:rPr>
        <w:t>C</w:t>
      </w:r>
      <w:r w:rsidR="001A65B2" w:rsidRPr="001A65B2">
        <w:rPr>
          <w:rFonts w:ascii="Times New Roman" w:hAnsi="Times New Roman" w:cs="Times New Roman"/>
          <w:bCs/>
          <w:sz w:val="24"/>
          <w:szCs w:val="24"/>
        </w:rPr>
        <w:t xml:space="preserve">e secteur affiche également un bon niveau de satisfaction pour </w:t>
      </w:r>
      <w:r w:rsidR="00EF1EFF" w:rsidRPr="003C4DC4">
        <w:rPr>
          <w:rFonts w:ascii="Times New Roman" w:hAnsi="Times New Roman" w:cs="Times New Roman"/>
          <w:bCs/>
          <w:sz w:val="24"/>
          <w:szCs w:val="24"/>
        </w:rPr>
        <w:t xml:space="preserve">la maitrise de l’utilisation des outils et des équipements </w:t>
      </w:r>
      <w:r w:rsidR="001A65B2" w:rsidRPr="001A65B2">
        <w:rPr>
          <w:rFonts w:ascii="Times New Roman" w:hAnsi="Times New Roman" w:cs="Times New Roman"/>
          <w:bCs/>
          <w:sz w:val="24"/>
          <w:szCs w:val="24"/>
        </w:rPr>
        <w:t xml:space="preserve">et </w:t>
      </w:r>
      <w:r w:rsidR="00EF1EFF" w:rsidRPr="001A65B2">
        <w:rPr>
          <w:rFonts w:ascii="Times New Roman" w:hAnsi="Times New Roman" w:cs="Times New Roman"/>
          <w:bCs/>
          <w:sz w:val="24"/>
          <w:szCs w:val="24"/>
        </w:rPr>
        <w:t>l</w:t>
      </w:r>
      <w:r w:rsidR="003C4DC4">
        <w:rPr>
          <w:rFonts w:ascii="Times New Roman" w:hAnsi="Times New Roman" w:cs="Times New Roman"/>
          <w:bCs/>
          <w:sz w:val="24"/>
          <w:szCs w:val="24"/>
        </w:rPr>
        <w:t xml:space="preserve">es travaux de finition des </w:t>
      </w:r>
      <w:r w:rsidR="00EF1EFF" w:rsidRPr="001A65B2">
        <w:rPr>
          <w:rFonts w:ascii="Times New Roman" w:hAnsi="Times New Roman" w:cs="Times New Roman"/>
          <w:bCs/>
          <w:sz w:val="24"/>
          <w:szCs w:val="24"/>
        </w:rPr>
        <w:t>employés</w:t>
      </w:r>
      <w:r w:rsidR="001A65B2" w:rsidRPr="001A65B2">
        <w:rPr>
          <w:rFonts w:ascii="Times New Roman" w:hAnsi="Times New Roman" w:cs="Times New Roman"/>
          <w:bCs/>
          <w:sz w:val="24"/>
          <w:szCs w:val="24"/>
        </w:rPr>
        <w:t>.</w:t>
      </w:r>
    </w:p>
    <w:p w14:paraId="66AB6D88" w14:textId="77777777" w:rsidR="00E2245F" w:rsidRPr="003C4DC4" w:rsidRDefault="00E2245F" w:rsidP="003C4DC4">
      <w:pPr>
        <w:spacing w:after="240" w:line="276" w:lineRule="auto"/>
        <w:jc w:val="both"/>
        <w:rPr>
          <w:rFonts w:ascii="Times New Roman" w:hAnsi="Times New Roman" w:cs="Times New Roman"/>
          <w:bCs/>
          <w:sz w:val="24"/>
          <w:szCs w:val="24"/>
        </w:rPr>
      </w:pPr>
    </w:p>
    <w:p w14:paraId="7334DE43" w14:textId="4E3FB304" w:rsidR="001A65B2" w:rsidRPr="00147149" w:rsidRDefault="00701335" w:rsidP="00701335">
      <w:pPr>
        <w:spacing w:before="100" w:after="200" w:line="276" w:lineRule="auto"/>
        <w:rPr>
          <w:rFonts w:ascii="Times New Roman" w:hAnsi="Times New Roman" w:cs="Times New Roman"/>
          <w:bCs/>
          <w:sz w:val="20"/>
          <w:szCs w:val="20"/>
        </w:rPr>
      </w:pPr>
      <w:r>
        <w:rPr>
          <w:rFonts w:ascii="Times New Roman" w:hAnsi="Times New Roman" w:cs="Times New Roman"/>
          <w:bCs/>
          <w:sz w:val="20"/>
          <w:szCs w:val="20"/>
        </w:rPr>
        <w:br w:type="page"/>
      </w:r>
    </w:p>
    <w:p w14:paraId="793F8530" w14:textId="004C4BB5" w:rsidR="000F79F4" w:rsidRDefault="000F79F4" w:rsidP="00FC038B">
      <w:pPr>
        <w:pStyle w:val="Titre1"/>
      </w:pPr>
      <w:bookmarkStart w:id="112" w:name="_Toc52873224"/>
      <w:r>
        <w:lastRenderedPageBreak/>
        <w:t>CONCLUSION</w:t>
      </w:r>
      <w:bookmarkEnd w:id="112"/>
    </w:p>
    <w:p w14:paraId="2FC3AA38" w14:textId="495BC232" w:rsidR="00A65DAD" w:rsidRDefault="00A65DAD" w:rsidP="00060BC1">
      <w:pPr>
        <w:spacing w:line="276" w:lineRule="auto"/>
        <w:jc w:val="both"/>
        <w:rPr>
          <w:rFonts w:ascii="Times New Roman" w:hAnsi="Times New Roman" w:cs="Times New Roman"/>
          <w:bCs/>
          <w:sz w:val="24"/>
          <w:szCs w:val="20"/>
        </w:rPr>
      </w:pPr>
      <w:r>
        <w:rPr>
          <w:rFonts w:ascii="Times New Roman" w:hAnsi="Times New Roman" w:cs="Times New Roman"/>
          <w:bCs/>
          <w:sz w:val="24"/>
          <w:szCs w:val="20"/>
        </w:rPr>
        <w:t>Comme l’année dernière, l’</w:t>
      </w:r>
      <w:r w:rsidRPr="00A65DAD">
        <w:rPr>
          <w:rFonts w:ascii="Times New Roman" w:hAnsi="Times New Roman" w:cs="Times New Roman"/>
          <w:bCs/>
          <w:sz w:val="24"/>
          <w:szCs w:val="20"/>
        </w:rPr>
        <w:t xml:space="preserve">objectif général </w:t>
      </w:r>
      <w:r>
        <w:rPr>
          <w:rFonts w:ascii="Times New Roman" w:hAnsi="Times New Roman" w:cs="Times New Roman"/>
          <w:bCs/>
          <w:sz w:val="24"/>
          <w:szCs w:val="20"/>
        </w:rPr>
        <w:t>de cette étude</w:t>
      </w:r>
      <w:r w:rsidR="00060BC1">
        <w:rPr>
          <w:rFonts w:ascii="Times New Roman" w:hAnsi="Times New Roman" w:cs="Times New Roman"/>
          <w:bCs/>
          <w:sz w:val="24"/>
          <w:szCs w:val="20"/>
        </w:rPr>
        <w:t xml:space="preserve"> </w:t>
      </w:r>
      <w:r>
        <w:rPr>
          <w:rFonts w:ascii="Times New Roman" w:hAnsi="Times New Roman" w:cs="Times New Roman"/>
          <w:bCs/>
          <w:sz w:val="24"/>
          <w:szCs w:val="20"/>
        </w:rPr>
        <w:t xml:space="preserve">était </w:t>
      </w:r>
      <w:r w:rsidRPr="00A65DAD">
        <w:rPr>
          <w:rFonts w:ascii="Times New Roman" w:hAnsi="Times New Roman" w:cs="Times New Roman"/>
          <w:bCs/>
          <w:sz w:val="24"/>
          <w:szCs w:val="20"/>
        </w:rPr>
        <w:t>de déterminer le niveau de satisfaction des employeurs des sortants des centres de formation appuyés par le</w:t>
      </w:r>
      <w:r w:rsidR="00060BC1" w:rsidRPr="00060BC1">
        <w:rPr>
          <w:rFonts w:ascii="Times New Roman" w:hAnsi="Times New Roman" w:cs="Times New Roman"/>
          <w:bCs/>
          <w:sz w:val="24"/>
          <w:szCs w:val="20"/>
        </w:rPr>
        <w:t xml:space="preserve"> programme ML/022 dans sa zone d’interventio</w:t>
      </w:r>
      <w:r w:rsidR="00060BC1">
        <w:rPr>
          <w:rFonts w:ascii="Times New Roman" w:hAnsi="Times New Roman" w:cs="Times New Roman"/>
          <w:bCs/>
          <w:sz w:val="24"/>
          <w:szCs w:val="20"/>
        </w:rPr>
        <w:t>n</w:t>
      </w:r>
      <w:r w:rsidRPr="00A65DAD">
        <w:rPr>
          <w:rFonts w:ascii="Times New Roman" w:hAnsi="Times New Roman" w:cs="Times New Roman"/>
          <w:bCs/>
          <w:sz w:val="24"/>
          <w:szCs w:val="20"/>
        </w:rPr>
        <w:t>. De façon spécifique, elle visait à (i) recenser les entreprises des sortants insérés et en décrivant leurs principales caractéristiques, (ii) déterminer les attentes des employeurs et mesurer le niveau de leur satisfaction par rapport aux compétences des recrues</w:t>
      </w:r>
      <w:r w:rsidR="00867BCC">
        <w:rPr>
          <w:rFonts w:ascii="Times New Roman" w:hAnsi="Times New Roman" w:cs="Times New Roman"/>
          <w:bCs/>
          <w:sz w:val="24"/>
          <w:szCs w:val="20"/>
        </w:rPr>
        <w:t xml:space="preserve"> </w:t>
      </w:r>
      <w:r w:rsidRPr="00A65DAD">
        <w:rPr>
          <w:rFonts w:ascii="Times New Roman" w:hAnsi="Times New Roman" w:cs="Times New Roman"/>
          <w:bCs/>
          <w:sz w:val="24"/>
          <w:szCs w:val="20"/>
        </w:rPr>
        <w:t>et enfin</w:t>
      </w:r>
      <w:r w:rsidR="00B75CF7">
        <w:rPr>
          <w:rFonts w:ascii="Times New Roman" w:hAnsi="Times New Roman" w:cs="Times New Roman"/>
          <w:bCs/>
          <w:sz w:val="24"/>
          <w:szCs w:val="20"/>
        </w:rPr>
        <w:t>,</w:t>
      </w:r>
      <w:r w:rsidRPr="00A65DAD">
        <w:rPr>
          <w:rFonts w:ascii="Times New Roman" w:hAnsi="Times New Roman" w:cs="Times New Roman"/>
          <w:bCs/>
          <w:sz w:val="24"/>
          <w:szCs w:val="20"/>
        </w:rPr>
        <w:t xml:space="preserve"> formuler des recommandations pour juguler les faiblesses et renforcer les résultats positifs. </w:t>
      </w:r>
    </w:p>
    <w:p w14:paraId="0721BD69" w14:textId="5CE7C28E" w:rsidR="00ED4367" w:rsidRPr="00ED4367" w:rsidRDefault="00ED4367" w:rsidP="00ED4367">
      <w:pPr>
        <w:spacing w:line="276" w:lineRule="auto"/>
        <w:jc w:val="both"/>
        <w:rPr>
          <w:rFonts w:ascii="Times New Roman" w:hAnsi="Times New Roman" w:cs="Times New Roman"/>
          <w:bCs/>
          <w:sz w:val="24"/>
          <w:szCs w:val="20"/>
        </w:rPr>
      </w:pPr>
      <w:r w:rsidRPr="00ED4367">
        <w:rPr>
          <w:rFonts w:ascii="Times New Roman" w:hAnsi="Times New Roman" w:cs="Times New Roman"/>
          <w:bCs/>
          <w:sz w:val="24"/>
          <w:szCs w:val="20"/>
        </w:rPr>
        <w:t xml:space="preserve">Cette étude a permis de </w:t>
      </w:r>
      <w:r w:rsidR="00B75CF7">
        <w:rPr>
          <w:rFonts w:ascii="Times New Roman" w:hAnsi="Times New Roman" w:cs="Times New Roman"/>
          <w:bCs/>
          <w:sz w:val="24"/>
          <w:szCs w:val="20"/>
        </w:rPr>
        <w:t xml:space="preserve">répertorier </w:t>
      </w:r>
      <w:r w:rsidRPr="00ED4367">
        <w:rPr>
          <w:rFonts w:ascii="Times New Roman" w:hAnsi="Times New Roman" w:cs="Times New Roman"/>
          <w:bCs/>
          <w:sz w:val="24"/>
          <w:szCs w:val="20"/>
        </w:rPr>
        <w:t>les entreprises qui attirent ou recrutent plus les sortants, il s’agit des microentreprises et petites entreprises. Il est important de signaler qu’une portion non négligeable des sortants est en auto-emploi dont les femmes sont majoritaires. On a pu recenser sept secteurs économiques dans lesquelles les 319 entreprises enquêtées travaillent.</w:t>
      </w:r>
    </w:p>
    <w:p w14:paraId="346C1F97" w14:textId="1DCB80CD" w:rsidR="00ED4367" w:rsidRPr="00ED4367" w:rsidRDefault="00ED4367" w:rsidP="00ED4367">
      <w:pPr>
        <w:spacing w:line="276" w:lineRule="auto"/>
        <w:jc w:val="both"/>
        <w:rPr>
          <w:rFonts w:ascii="Times New Roman" w:hAnsi="Times New Roman" w:cs="Times New Roman"/>
          <w:bCs/>
          <w:sz w:val="24"/>
          <w:szCs w:val="20"/>
        </w:rPr>
      </w:pPr>
      <w:r w:rsidRPr="00ED4367">
        <w:rPr>
          <w:rFonts w:ascii="Times New Roman" w:hAnsi="Times New Roman" w:cs="Times New Roman"/>
          <w:bCs/>
          <w:sz w:val="24"/>
          <w:szCs w:val="20"/>
        </w:rPr>
        <w:t>Les résultats de l’étude démontrent que les secteurs économiques de l’agriculture/élevage semblent être le domaine de prédilection de l’auto-emploi comparativement aux autres secteurs économiques. Par contre, on retrouve l’artisanat et le bâtiment dans toutes les tailles d’entreprise. L’étude révèle que la plupart des grandes entreprises</w:t>
      </w:r>
      <w:r w:rsidR="00FE00DE">
        <w:rPr>
          <w:rFonts w:ascii="Times New Roman" w:hAnsi="Times New Roman" w:cs="Times New Roman"/>
          <w:bCs/>
          <w:sz w:val="24"/>
          <w:szCs w:val="20"/>
        </w:rPr>
        <w:t xml:space="preserve"> enquêtées </w:t>
      </w:r>
      <w:r w:rsidRPr="00ED4367">
        <w:rPr>
          <w:rFonts w:ascii="Times New Roman" w:hAnsi="Times New Roman" w:cs="Times New Roman"/>
          <w:bCs/>
          <w:sz w:val="24"/>
          <w:szCs w:val="20"/>
        </w:rPr>
        <w:t>évolue dans le bâtiment. On note également dans la présente étude, toutes les cinq catégories d’entreprises dans les villes de Ségou, de San et de Bamako, mais avec</w:t>
      </w:r>
      <w:r w:rsidR="00FE00DE">
        <w:rPr>
          <w:rFonts w:ascii="Times New Roman" w:hAnsi="Times New Roman" w:cs="Times New Roman"/>
          <w:bCs/>
          <w:sz w:val="24"/>
          <w:szCs w:val="20"/>
        </w:rPr>
        <w:t xml:space="preserve"> </w:t>
      </w:r>
      <w:r w:rsidRPr="00ED4367">
        <w:rPr>
          <w:rFonts w:ascii="Times New Roman" w:hAnsi="Times New Roman" w:cs="Times New Roman"/>
          <w:bCs/>
          <w:sz w:val="24"/>
          <w:szCs w:val="20"/>
        </w:rPr>
        <w:t>différents</w:t>
      </w:r>
      <w:r w:rsidR="00FE00DE">
        <w:rPr>
          <w:rFonts w:ascii="Times New Roman" w:hAnsi="Times New Roman" w:cs="Times New Roman"/>
          <w:bCs/>
          <w:sz w:val="24"/>
          <w:szCs w:val="20"/>
        </w:rPr>
        <w:t xml:space="preserve"> effectifs</w:t>
      </w:r>
      <w:r w:rsidRPr="00ED4367">
        <w:rPr>
          <w:rFonts w:ascii="Times New Roman" w:hAnsi="Times New Roman" w:cs="Times New Roman"/>
          <w:bCs/>
          <w:sz w:val="24"/>
          <w:szCs w:val="20"/>
        </w:rPr>
        <w:t>. Par contre, l’auto-emploi occupe une place importante dans la ville de Bla et de Ségou.</w:t>
      </w:r>
      <w:r w:rsidR="00FE00DE">
        <w:rPr>
          <w:rFonts w:ascii="Times New Roman" w:hAnsi="Times New Roman" w:cs="Times New Roman"/>
          <w:bCs/>
          <w:sz w:val="24"/>
          <w:szCs w:val="20"/>
        </w:rPr>
        <w:t xml:space="preserve"> L</w:t>
      </w:r>
      <w:r w:rsidRPr="00ED4367">
        <w:rPr>
          <w:rFonts w:ascii="Times New Roman" w:hAnsi="Times New Roman" w:cs="Times New Roman"/>
          <w:bCs/>
          <w:sz w:val="24"/>
          <w:szCs w:val="20"/>
        </w:rPr>
        <w:t>es entreprises, qui ont recruté des sortants dans les localités hors de la zone d’intervention du projet (Bamako,</w:t>
      </w:r>
      <w:r w:rsidR="00FE00DE">
        <w:rPr>
          <w:rFonts w:ascii="Times New Roman" w:hAnsi="Times New Roman" w:cs="Times New Roman"/>
          <w:bCs/>
          <w:sz w:val="24"/>
          <w:szCs w:val="20"/>
        </w:rPr>
        <w:t xml:space="preserve"> </w:t>
      </w:r>
      <w:r w:rsidRPr="00ED4367">
        <w:rPr>
          <w:rFonts w:ascii="Times New Roman" w:hAnsi="Times New Roman" w:cs="Times New Roman"/>
          <w:bCs/>
          <w:sz w:val="24"/>
          <w:szCs w:val="20"/>
        </w:rPr>
        <w:t xml:space="preserve">Nioro du sahel et Sikasso ville) sont essentiellement des entreprises travaillant dans le bâtiment et la restauration. Cependant, on rencontre une plus grande diversité des secteurs économiques dans les entreprises établies dans les villes de Ségou et Bla. Cette étude a révélé que la moitié des entreprises </w:t>
      </w:r>
      <w:r w:rsidR="00FE00DE">
        <w:rPr>
          <w:rFonts w:ascii="Times New Roman" w:hAnsi="Times New Roman" w:cs="Times New Roman"/>
          <w:bCs/>
          <w:sz w:val="24"/>
          <w:szCs w:val="20"/>
        </w:rPr>
        <w:t xml:space="preserve">enquêtées </w:t>
      </w:r>
      <w:r w:rsidRPr="00ED4367">
        <w:rPr>
          <w:rFonts w:ascii="Times New Roman" w:hAnsi="Times New Roman" w:cs="Times New Roman"/>
          <w:bCs/>
          <w:sz w:val="24"/>
          <w:szCs w:val="20"/>
        </w:rPr>
        <w:t>établies à San sont dans l’artisanat.</w:t>
      </w:r>
    </w:p>
    <w:p w14:paraId="3304B168" w14:textId="0B4D4637" w:rsidR="00ED4367" w:rsidRPr="00ED4367" w:rsidRDefault="00ED4367" w:rsidP="00ED4367">
      <w:pPr>
        <w:spacing w:line="276" w:lineRule="auto"/>
        <w:jc w:val="both"/>
        <w:rPr>
          <w:rFonts w:ascii="Times New Roman" w:hAnsi="Times New Roman" w:cs="Times New Roman"/>
          <w:bCs/>
          <w:sz w:val="24"/>
          <w:szCs w:val="20"/>
        </w:rPr>
      </w:pPr>
      <w:r w:rsidRPr="00ED4367">
        <w:rPr>
          <w:rFonts w:ascii="Times New Roman" w:hAnsi="Times New Roman" w:cs="Times New Roman"/>
          <w:bCs/>
          <w:sz w:val="24"/>
          <w:szCs w:val="20"/>
        </w:rPr>
        <w:t>De plus, les résultats de l'étude, relativement aux critères de recrutement des sortants par les entreprises, démontrent l’importance du savoir-être dans le processus de recrutement des employeurs et quelle que soit la taille de l’entreprise. Aussi, l’enquête a révélé que de 2017 à 201</w:t>
      </w:r>
      <w:r w:rsidR="00FE00DE">
        <w:rPr>
          <w:rFonts w:ascii="Times New Roman" w:hAnsi="Times New Roman" w:cs="Times New Roman"/>
          <w:bCs/>
          <w:sz w:val="24"/>
          <w:szCs w:val="20"/>
        </w:rPr>
        <w:t>9</w:t>
      </w:r>
      <w:r w:rsidRPr="00ED4367">
        <w:rPr>
          <w:rFonts w:ascii="Times New Roman" w:hAnsi="Times New Roman" w:cs="Times New Roman"/>
          <w:bCs/>
          <w:sz w:val="24"/>
          <w:szCs w:val="20"/>
        </w:rPr>
        <w:t xml:space="preserve">, le nombre de sortants du dispositif de la formation professionnelle (DFP) </w:t>
      </w:r>
      <w:r w:rsidR="00FE00DE">
        <w:rPr>
          <w:rFonts w:ascii="Times New Roman" w:hAnsi="Times New Roman" w:cs="Times New Roman"/>
          <w:bCs/>
          <w:sz w:val="24"/>
          <w:szCs w:val="20"/>
        </w:rPr>
        <w:t xml:space="preserve">recrutés </w:t>
      </w:r>
      <w:r w:rsidRPr="00ED4367">
        <w:rPr>
          <w:rFonts w:ascii="Times New Roman" w:hAnsi="Times New Roman" w:cs="Times New Roman"/>
          <w:bCs/>
          <w:sz w:val="24"/>
          <w:szCs w:val="20"/>
        </w:rPr>
        <w:t>est faible, il représente qu’un tiers des individus recrutés.</w:t>
      </w:r>
    </w:p>
    <w:p w14:paraId="3FF399F6" w14:textId="1667553D" w:rsidR="00ED4367" w:rsidRPr="008C2D39" w:rsidRDefault="008C2D39" w:rsidP="00ED4367">
      <w:pPr>
        <w:spacing w:line="276" w:lineRule="auto"/>
        <w:jc w:val="both"/>
        <w:rPr>
          <w:rFonts w:ascii="Times New Roman" w:hAnsi="Times New Roman" w:cs="Times New Roman"/>
          <w:bCs/>
          <w:sz w:val="24"/>
          <w:szCs w:val="20"/>
        </w:rPr>
      </w:pPr>
      <w:r>
        <w:rPr>
          <w:rFonts w:ascii="Times New Roman" w:hAnsi="Times New Roman" w:cs="Times New Roman"/>
          <w:bCs/>
          <w:sz w:val="24"/>
          <w:szCs w:val="20"/>
        </w:rPr>
        <w:t>L</w:t>
      </w:r>
      <w:r w:rsidR="00ED4367" w:rsidRPr="00ED4367">
        <w:rPr>
          <w:rFonts w:ascii="Times New Roman" w:hAnsi="Times New Roman" w:cs="Times New Roman"/>
          <w:bCs/>
          <w:sz w:val="24"/>
          <w:szCs w:val="20"/>
        </w:rPr>
        <w:t>es résultats de l’étude concernant les attentes exprimées par les employeurs par rapport aux compétences (savoirs, savoir-être et savoir-faire) des employés, montrent que de façon générale, les employeurs accordent une grande importance aux trois domaines de compétence.</w:t>
      </w:r>
    </w:p>
    <w:p w14:paraId="2FBBD281" w14:textId="3E3B3EA1" w:rsidR="00ED4367" w:rsidRDefault="00ED4367" w:rsidP="00ED4367">
      <w:pPr>
        <w:spacing w:line="276" w:lineRule="auto"/>
        <w:jc w:val="both"/>
        <w:rPr>
          <w:rFonts w:ascii="Times New Roman" w:hAnsi="Times New Roman" w:cs="Times New Roman"/>
          <w:bCs/>
          <w:sz w:val="24"/>
          <w:szCs w:val="20"/>
        </w:rPr>
      </w:pPr>
      <w:r w:rsidRPr="00ED4367">
        <w:rPr>
          <w:rFonts w:ascii="Times New Roman" w:hAnsi="Times New Roman" w:cs="Times New Roman"/>
          <w:bCs/>
          <w:sz w:val="24"/>
          <w:szCs w:val="20"/>
        </w:rPr>
        <w:t>L’analyse de la satisfaction des employeurs par rapport à la connaissance où savoir montre que les employeurs sont satisfaits du niveau de connaissances des techniques de diagnostiques, du métier, des normes techniques du métier et du rôle et des fonctions des outils /des équipements de leur employé. Les employeurs sont essentiellement satisfaits pour le savoir-être par rapport au respect mutuel, au respect des règles d’hygiène et de sécurité, à l’amour du travail, à la disponibilité, à la ponctualité, à la communication et au respect du règlement intérieur de l’entreprise de l’employé. Quant à la satisfaction des employeurs par rapport au savoir-faire, les compétences « mettre en place l’activité » dans la phase de préparation, « réaliser les tâches » dans la phase de réalisation de l’activité et « Assembler/Rassembler » dans la phase de finition, sortent du lot.</w:t>
      </w:r>
      <w:r w:rsidR="008C2D39">
        <w:rPr>
          <w:rFonts w:ascii="Times New Roman" w:hAnsi="Times New Roman" w:cs="Times New Roman"/>
          <w:bCs/>
          <w:sz w:val="24"/>
          <w:szCs w:val="20"/>
        </w:rPr>
        <w:t xml:space="preserve"> L’étude montre que </w:t>
      </w:r>
      <w:r w:rsidRPr="00ED4367">
        <w:rPr>
          <w:rFonts w:ascii="Times New Roman" w:hAnsi="Times New Roman" w:cs="Times New Roman"/>
          <w:bCs/>
          <w:sz w:val="24"/>
          <w:szCs w:val="20"/>
        </w:rPr>
        <w:t>la satisfaction des employeurs dans les secteurs économiques de l’artisanat et de l’ébénisterie est la plus importante pour les</w:t>
      </w:r>
      <w:r w:rsidR="008C2D39">
        <w:rPr>
          <w:rFonts w:ascii="Times New Roman" w:hAnsi="Times New Roman" w:cs="Times New Roman"/>
          <w:bCs/>
          <w:sz w:val="24"/>
          <w:szCs w:val="20"/>
        </w:rPr>
        <w:t xml:space="preserve"> </w:t>
      </w:r>
      <w:r w:rsidRPr="00ED4367">
        <w:rPr>
          <w:rFonts w:ascii="Times New Roman" w:hAnsi="Times New Roman" w:cs="Times New Roman"/>
          <w:bCs/>
          <w:sz w:val="24"/>
          <w:szCs w:val="20"/>
        </w:rPr>
        <w:t xml:space="preserve">compétences du savoir ou connaissance et du savoir-faire. </w:t>
      </w:r>
    </w:p>
    <w:p w14:paraId="6641D87B" w14:textId="67A4D2B7" w:rsidR="008C2D39" w:rsidRPr="00ED4367" w:rsidRDefault="008C2D39" w:rsidP="00ED4367">
      <w:pPr>
        <w:spacing w:line="276" w:lineRule="auto"/>
        <w:jc w:val="both"/>
        <w:rPr>
          <w:rFonts w:ascii="Times New Roman" w:hAnsi="Times New Roman" w:cs="Times New Roman"/>
          <w:bCs/>
          <w:sz w:val="24"/>
          <w:szCs w:val="20"/>
        </w:rPr>
      </w:pPr>
      <w:r>
        <w:rPr>
          <w:rFonts w:ascii="Times New Roman" w:hAnsi="Times New Roman" w:cs="Times New Roman"/>
          <w:bCs/>
          <w:sz w:val="24"/>
          <w:szCs w:val="20"/>
        </w:rPr>
        <w:t>Par ailleurs,</w:t>
      </w:r>
      <w:r w:rsidRPr="00ED4367">
        <w:rPr>
          <w:rFonts w:ascii="Times New Roman" w:hAnsi="Times New Roman" w:cs="Times New Roman"/>
          <w:bCs/>
          <w:sz w:val="24"/>
          <w:szCs w:val="20"/>
        </w:rPr>
        <w:t xml:space="preserve"> les résultats de l'étude relativement à la satisfaction des employeurs des sortants démontrent que globalement les employeurs sont satisfaits de leurs employés mais spécifiquement de leur comportement. Ce résultat semble être fiable car plus d’un quart des employeurs ne sont pas satisfaits du rendement de leur </w:t>
      </w:r>
      <w:r w:rsidRPr="00ED4367">
        <w:rPr>
          <w:rFonts w:ascii="Times New Roman" w:hAnsi="Times New Roman" w:cs="Times New Roman"/>
          <w:bCs/>
          <w:sz w:val="24"/>
          <w:szCs w:val="20"/>
        </w:rPr>
        <w:lastRenderedPageBreak/>
        <w:t>employés après une année de travail or le rendement de l’employé est lié à la productivité, à savoir son savoir-faire. En plus, huit employeurs sur dix supervisent régulièrement le travail de leurs employés.</w:t>
      </w:r>
    </w:p>
    <w:p w14:paraId="04E12EEC" w14:textId="63824D02" w:rsidR="000F79F4" w:rsidRDefault="008C2D39" w:rsidP="00712BB2">
      <w:pPr>
        <w:spacing w:line="276" w:lineRule="auto"/>
        <w:jc w:val="both"/>
        <w:rPr>
          <w:rFonts w:ascii="Times New Roman" w:hAnsi="Times New Roman" w:cs="Times New Roman"/>
          <w:bCs/>
          <w:sz w:val="24"/>
          <w:szCs w:val="20"/>
        </w:rPr>
      </w:pPr>
      <w:r>
        <w:rPr>
          <w:rFonts w:ascii="Times New Roman" w:hAnsi="Times New Roman" w:cs="Times New Roman"/>
          <w:bCs/>
          <w:sz w:val="24"/>
          <w:szCs w:val="20"/>
        </w:rPr>
        <w:t>Enfin, m</w:t>
      </w:r>
      <w:r w:rsidR="00ED4367" w:rsidRPr="00ED4367">
        <w:rPr>
          <w:rFonts w:ascii="Times New Roman" w:hAnsi="Times New Roman" w:cs="Times New Roman"/>
          <w:bCs/>
          <w:sz w:val="24"/>
          <w:szCs w:val="20"/>
        </w:rPr>
        <w:t>algré que la taille de la population enquêtée soit faible, elle est plus élevée que celle de l’année dernière. Les résultats obtenus avec cette population de 319 entreprises sont très semblables aux résultats de l’année dernière avec les 160 entreprises donc l’objectif fut en partie atteint. Les résultats des analyses ont infirmé ou confirmé les objectifs évoqués ci-dessus.</w:t>
      </w:r>
    </w:p>
    <w:p w14:paraId="45B84D5D" w14:textId="279D7212" w:rsidR="00712BB2" w:rsidRDefault="00712BB2" w:rsidP="00712BB2">
      <w:pPr>
        <w:spacing w:before="100" w:after="200" w:line="276" w:lineRule="auto"/>
        <w:rPr>
          <w:rFonts w:ascii="Times New Roman" w:hAnsi="Times New Roman" w:cs="Times New Roman"/>
          <w:bCs/>
          <w:sz w:val="24"/>
          <w:szCs w:val="20"/>
        </w:rPr>
      </w:pPr>
      <w:r>
        <w:rPr>
          <w:rFonts w:ascii="Times New Roman" w:hAnsi="Times New Roman" w:cs="Times New Roman"/>
          <w:bCs/>
          <w:sz w:val="24"/>
          <w:szCs w:val="20"/>
        </w:rPr>
        <w:br w:type="page"/>
      </w:r>
    </w:p>
    <w:p w14:paraId="553E2A6B" w14:textId="7E42AE96" w:rsidR="000F79F4" w:rsidRDefault="000F79F4" w:rsidP="00FC038B">
      <w:pPr>
        <w:pStyle w:val="Titre1"/>
      </w:pPr>
      <w:bookmarkStart w:id="113" w:name="_Toc52873225"/>
      <w:r w:rsidRPr="000F79F4">
        <w:lastRenderedPageBreak/>
        <w:t>RECOMMANDATIONS</w:t>
      </w:r>
      <w:bookmarkEnd w:id="113"/>
      <w:r w:rsidRPr="000F79F4">
        <w:t xml:space="preserve"> </w:t>
      </w:r>
    </w:p>
    <w:p w14:paraId="69FB4179" w14:textId="77777777" w:rsidR="00DD204E" w:rsidRDefault="00DD204E" w:rsidP="00DD204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Chaque étude étant une photographie d’une situation sur une période donnée, il serait plus logique de formuler des recommandations après plusieurs photographies d’une même situation. Néanmoins, un certain nombre </w:t>
      </w:r>
      <w:r w:rsidRPr="00DC0BD9">
        <w:rPr>
          <w:rFonts w:ascii="Times New Roman" w:hAnsi="Times New Roman" w:cs="Times New Roman"/>
          <w:sz w:val="24"/>
          <w:szCs w:val="24"/>
        </w:rPr>
        <w:t xml:space="preserve">de recommandations </w:t>
      </w:r>
      <w:r>
        <w:rPr>
          <w:rFonts w:ascii="Times New Roman" w:hAnsi="Times New Roman" w:cs="Times New Roman"/>
          <w:sz w:val="24"/>
          <w:szCs w:val="24"/>
        </w:rPr>
        <w:t xml:space="preserve">a été formulé </w:t>
      </w:r>
      <w:r w:rsidRPr="00DC0BD9">
        <w:rPr>
          <w:rFonts w:ascii="Times New Roman" w:hAnsi="Times New Roman" w:cs="Times New Roman"/>
          <w:sz w:val="24"/>
          <w:szCs w:val="24"/>
        </w:rPr>
        <w:t>pour juguler les faiblesses et renforcer les résultats positifs</w:t>
      </w:r>
      <w:r>
        <w:rPr>
          <w:rFonts w:ascii="Times New Roman" w:hAnsi="Times New Roman" w:cs="Times New Roman"/>
          <w:sz w:val="24"/>
          <w:szCs w:val="24"/>
        </w:rPr>
        <w:t xml:space="preserve">. Cependant, considérant les résultats de cette étude comme un outil d’aide à la décision, nous formulons quelques recommandons aux différents partenaires de la formation professionnelle : </w:t>
      </w:r>
    </w:p>
    <w:p w14:paraId="670BB26B" w14:textId="77777777" w:rsidR="00DD204E" w:rsidRPr="00701335" w:rsidRDefault="00DD204E" w:rsidP="00DD204E">
      <w:pPr>
        <w:pStyle w:val="Paragraphedeliste"/>
        <w:numPr>
          <w:ilvl w:val="0"/>
          <w:numId w:val="36"/>
        </w:numPr>
        <w:spacing w:line="276" w:lineRule="auto"/>
        <w:ind w:left="0" w:firstLine="0"/>
        <w:jc w:val="both"/>
        <w:rPr>
          <w:rFonts w:ascii="Times New Roman" w:hAnsi="Times New Roman" w:cs="Times New Roman"/>
          <w:b/>
          <w:bCs/>
          <w:i/>
          <w:iCs/>
          <w:sz w:val="32"/>
          <w:szCs w:val="20"/>
        </w:rPr>
      </w:pPr>
      <w:r w:rsidRPr="00701335">
        <w:rPr>
          <w:rFonts w:ascii="Times New Roman" w:hAnsi="Times New Roman" w:cs="Times New Roman"/>
          <w:b/>
          <w:i/>
          <w:iCs/>
          <w:sz w:val="24"/>
          <w:szCs w:val="24"/>
        </w:rPr>
        <w:t>Etat et le projet Lux-Developpment</w:t>
      </w:r>
    </w:p>
    <w:p w14:paraId="46C8AF8D" w14:textId="4DD3DFA5" w:rsidR="00DD204E" w:rsidRDefault="00DD204E" w:rsidP="00DD204E">
      <w:pPr>
        <w:spacing w:line="276" w:lineRule="auto"/>
        <w:jc w:val="both"/>
        <w:rPr>
          <w:rFonts w:ascii="Times New Roman" w:hAnsi="Times New Roman" w:cs="Times New Roman"/>
          <w:bCs/>
          <w:sz w:val="24"/>
          <w:szCs w:val="20"/>
        </w:rPr>
      </w:pPr>
      <w:r w:rsidRPr="007723C8">
        <w:rPr>
          <w:rFonts w:ascii="Times New Roman" w:hAnsi="Times New Roman" w:cs="Times New Roman"/>
          <w:bCs/>
          <w:sz w:val="24"/>
          <w:szCs w:val="20"/>
        </w:rPr>
        <w:t>Accompagner</w:t>
      </w:r>
      <w:r>
        <w:rPr>
          <w:rFonts w:ascii="Times New Roman" w:hAnsi="Times New Roman" w:cs="Times New Roman"/>
          <w:bCs/>
          <w:sz w:val="24"/>
          <w:szCs w:val="20"/>
        </w:rPr>
        <w:t xml:space="preserve"> et appuyer les s</w:t>
      </w:r>
      <w:r w:rsidRPr="007723C8">
        <w:rPr>
          <w:rFonts w:ascii="Times New Roman" w:hAnsi="Times New Roman" w:cs="Times New Roman"/>
          <w:bCs/>
          <w:sz w:val="24"/>
          <w:szCs w:val="20"/>
        </w:rPr>
        <w:t>ortants essentiellement en auto-emploi o</w:t>
      </w:r>
      <w:r>
        <w:rPr>
          <w:rFonts w:ascii="Times New Roman" w:hAnsi="Times New Roman" w:cs="Times New Roman"/>
          <w:bCs/>
          <w:sz w:val="24"/>
          <w:szCs w:val="20"/>
        </w:rPr>
        <w:t xml:space="preserve">u recrutés par les micros et </w:t>
      </w:r>
      <w:r w:rsidRPr="007723C8">
        <w:rPr>
          <w:rFonts w:ascii="Times New Roman" w:hAnsi="Times New Roman" w:cs="Times New Roman"/>
          <w:bCs/>
          <w:sz w:val="24"/>
          <w:szCs w:val="20"/>
        </w:rPr>
        <w:t>petites entrepr</w:t>
      </w:r>
      <w:r>
        <w:rPr>
          <w:rFonts w:ascii="Times New Roman" w:hAnsi="Times New Roman" w:cs="Times New Roman"/>
          <w:bCs/>
          <w:sz w:val="24"/>
          <w:szCs w:val="20"/>
        </w:rPr>
        <w:t xml:space="preserve">ises </w:t>
      </w:r>
      <w:r w:rsidRPr="007723C8">
        <w:rPr>
          <w:rFonts w:ascii="Times New Roman" w:hAnsi="Times New Roman" w:cs="Times New Roman"/>
          <w:bCs/>
          <w:sz w:val="24"/>
          <w:szCs w:val="20"/>
        </w:rPr>
        <w:t>pour favoriser l’insertion</w:t>
      </w:r>
      <w:r w:rsidR="00AC7513">
        <w:rPr>
          <w:rFonts w:ascii="Times New Roman" w:hAnsi="Times New Roman" w:cs="Times New Roman"/>
          <w:bCs/>
          <w:sz w:val="24"/>
          <w:szCs w:val="20"/>
        </w:rPr>
        <w:t>, surtout les sortants des filières de l’agriculture et de l’élevage</w:t>
      </w:r>
      <w:r>
        <w:rPr>
          <w:rFonts w:ascii="Times New Roman" w:hAnsi="Times New Roman" w:cs="Times New Roman"/>
          <w:bCs/>
          <w:sz w:val="24"/>
          <w:szCs w:val="20"/>
        </w:rPr>
        <w:t>.</w:t>
      </w:r>
    </w:p>
    <w:p w14:paraId="3DA2450B" w14:textId="6138F392" w:rsidR="00644318" w:rsidRPr="00801E57" w:rsidRDefault="00644318" w:rsidP="00644318">
      <w:pPr>
        <w:spacing w:line="276" w:lineRule="auto"/>
        <w:jc w:val="both"/>
        <w:rPr>
          <w:rFonts w:ascii="Times New Roman" w:hAnsi="Times New Roman" w:cs="Times New Roman"/>
          <w:bCs/>
          <w:sz w:val="24"/>
          <w:szCs w:val="20"/>
        </w:rPr>
      </w:pPr>
      <w:r>
        <w:rPr>
          <w:rFonts w:ascii="Times New Roman" w:hAnsi="Times New Roman" w:cs="Times New Roman"/>
          <w:bCs/>
          <w:sz w:val="24"/>
          <w:szCs w:val="20"/>
        </w:rPr>
        <w:t xml:space="preserve">Identifier les attentes des employeurs pour chaque filière de formation, pour permettre la mise en jour des </w:t>
      </w:r>
      <w:r w:rsidRPr="00527A50">
        <w:rPr>
          <w:rFonts w:ascii="Times New Roman" w:hAnsi="Times New Roman" w:cs="Times New Roman"/>
          <w:bCs/>
          <w:sz w:val="24"/>
          <w:szCs w:val="20"/>
        </w:rPr>
        <w:t>référentiels de formation</w:t>
      </w:r>
      <w:r w:rsidR="004031FD">
        <w:rPr>
          <w:rFonts w:ascii="Times New Roman" w:hAnsi="Times New Roman" w:cs="Times New Roman"/>
          <w:bCs/>
          <w:sz w:val="24"/>
          <w:szCs w:val="20"/>
        </w:rPr>
        <w:t>.</w:t>
      </w:r>
    </w:p>
    <w:p w14:paraId="438A2911" w14:textId="1B258AC1" w:rsidR="00644318" w:rsidRDefault="00644318" w:rsidP="00DD204E">
      <w:pPr>
        <w:spacing w:line="276" w:lineRule="auto"/>
        <w:jc w:val="both"/>
        <w:rPr>
          <w:rFonts w:ascii="Times New Roman" w:hAnsi="Times New Roman" w:cs="Times New Roman"/>
          <w:bCs/>
          <w:sz w:val="24"/>
          <w:szCs w:val="20"/>
        </w:rPr>
      </w:pPr>
      <w:r>
        <w:rPr>
          <w:rFonts w:ascii="Times New Roman" w:hAnsi="Times New Roman" w:cs="Times New Roman"/>
          <w:bCs/>
          <w:sz w:val="24"/>
          <w:szCs w:val="20"/>
        </w:rPr>
        <w:t xml:space="preserve">Renforcer les BLEE, pour </w:t>
      </w:r>
      <w:r w:rsidR="00970A28">
        <w:rPr>
          <w:rFonts w:ascii="Times New Roman" w:hAnsi="Times New Roman" w:cs="Times New Roman"/>
          <w:bCs/>
          <w:sz w:val="24"/>
          <w:szCs w:val="20"/>
        </w:rPr>
        <w:t>garantir</w:t>
      </w:r>
      <w:r>
        <w:rPr>
          <w:rFonts w:ascii="Times New Roman" w:hAnsi="Times New Roman" w:cs="Times New Roman"/>
          <w:bCs/>
          <w:sz w:val="24"/>
          <w:szCs w:val="20"/>
        </w:rPr>
        <w:t xml:space="preserve"> </w:t>
      </w:r>
      <w:r w:rsidR="00970A28">
        <w:rPr>
          <w:rFonts w:ascii="Times New Roman" w:hAnsi="Times New Roman" w:cs="Times New Roman"/>
          <w:bCs/>
          <w:sz w:val="24"/>
          <w:szCs w:val="20"/>
        </w:rPr>
        <w:t>l’</w:t>
      </w:r>
      <w:r>
        <w:rPr>
          <w:rFonts w:ascii="Times New Roman" w:hAnsi="Times New Roman" w:cs="Times New Roman"/>
          <w:bCs/>
          <w:sz w:val="24"/>
          <w:szCs w:val="20"/>
        </w:rPr>
        <w:t xml:space="preserve">insertion </w:t>
      </w:r>
      <w:r w:rsidR="004031FD">
        <w:rPr>
          <w:rFonts w:ascii="Times New Roman" w:hAnsi="Times New Roman" w:cs="Times New Roman"/>
          <w:bCs/>
          <w:sz w:val="24"/>
          <w:szCs w:val="20"/>
        </w:rPr>
        <w:t>aux</w:t>
      </w:r>
      <w:r w:rsidR="00970A28">
        <w:rPr>
          <w:rFonts w:ascii="Times New Roman" w:hAnsi="Times New Roman" w:cs="Times New Roman"/>
          <w:bCs/>
          <w:sz w:val="24"/>
          <w:szCs w:val="20"/>
        </w:rPr>
        <w:t xml:space="preserve"> sortants des centres de formation professionnel</w:t>
      </w:r>
      <w:ins w:id="114" w:author="USER" w:date="2021-01-06T10:53:00Z">
        <w:r w:rsidR="00EC3615">
          <w:rPr>
            <w:rFonts w:ascii="Times New Roman" w:hAnsi="Times New Roman" w:cs="Times New Roman"/>
            <w:bCs/>
            <w:sz w:val="24"/>
            <w:szCs w:val="20"/>
          </w:rPr>
          <w:t>le</w:t>
        </w:r>
      </w:ins>
      <w:bookmarkStart w:id="115" w:name="_GoBack"/>
      <w:bookmarkEnd w:id="115"/>
      <w:r w:rsidR="00970A28">
        <w:rPr>
          <w:rFonts w:ascii="Times New Roman" w:hAnsi="Times New Roman" w:cs="Times New Roman"/>
          <w:bCs/>
          <w:sz w:val="24"/>
          <w:szCs w:val="20"/>
        </w:rPr>
        <w:t xml:space="preserve"> </w:t>
      </w:r>
      <w:r>
        <w:rPr>
          <w:rFonts w:ascii="Times New Roman" w:hAnsi="Times New Roman" w:cs="Times New Roman"/>
          <w:bCs/>
          <w:sz w:val="24"/>
          <w:szCs w:val="20"/>
        </w:rPr>
        <w:t xml:space="preserve">et une </w:t>
      </w:r>
      <w:r w:rsidR="00970A28">
        <w:rPr>
          <w:rFonts w:ascii="Times New Roman" w:hAnsi="Times New Roman" w:cs="Times New Roman"/>
          <w:bCs/>
          <w:sz w:val="24"/>
          <w:szCs w:val="20"/>
        </w:rPr>
        <w:t>meilleure</w:t>
      </w:r>
      <w:r>
        <w:rPr>
          <w:rFonts w:ascii="Times New Roman" w:hAnsi="Times New Roman" w:cs="Times New Roman"/>
          <w:bCs/>
          <w:sz w:val="24"/>
          <w:szCs w:val="20"/>
        </w:rPr>
        <w:t xml:space="preserve"> productivité des entreprises</w:t>
      </w:r>
      <w:r w:rsidR="00970A28">
        <w:rPr>
          <w:rFonts w:ascii="Times New Roman" w:hAnsi="Times New Roman" w:cs="Times New Roman"/>
          <w:bCs/>
          <w:sz w:val="24"/>
          <w:szCs w:val="20"/>
        </w:rPr>
        <w:t>.</w:t>
      </w:r>
    </w:p>
    <w:p w14:paraId="6D336EDF" w14:textId="3F661441" w:rsidR="00B55DC6" w:rsidRDefault="00B55DC6" w:rsidP="00DD204E">
      <w:pPr>
        <w:spacing w:line="276" w:lineRule="auto"/>
        <w:jc w:val="both"/>
        <w:rPr>
          <w:rFonts w:ascii="Times New Roman" w:hAnsi="Times New Roman" w:cs="Times New Roman"/>
          <w:bCs/>
          <w:sz w:val="24"/>
          <w:szCs w:val="20"/>
        </w:rPr>
      </w:pPr>
      <w:r>
        <w:rPr>
          <w:rFonts w:ascii="Times New Roman" w:hAnsi="Times New Roman" w:cs="Times New Roman"/>
          <w:bCs/>
          <w:sz w:val="24"/>
          <w:szCs w:val="20"/>
        </w:rPr>
        <w:t>Appuyer les centres de formation professionnel</w:t>
      </w:r>
      <w:r w:rsidR="001E5BB2">
        <w:rPr>
          <w:rFonts w:ascii="Times New Roman" w:hAnsi="Times New Roman" w:cs="Times New Roman"/>
          <w:bCs/>
          <w:sz w:val="24"/>
          <w:szCs w:val="20"/>
        </w:rPr>
        <w:t xml:space="preserve">, </w:t>
      </w:r>
      <w:r>
        <w:rPr>
          <w:rFonts w:ascii="Times New Roman" w:hAnsi="Times New Roman" w:cs="Times New Roman"/>
          <w:bCs/>
          <w:sz w:val="24"/>
          <w:szCs w:val="20"/>
        </w:rPr>
        <w:t xml:space="preserve">pour </w:t>
      </w:r>
      <w:r w:rsidR="001E5BB2">
        <w:rPr>
          <w:rFonts w:ascii="Times New Roman" w:hAnsi="Times New Roman" w:cs="Times New Roman"/>
          <w:bCs/>
          <w:sz w:val="24"/>
          <w:szCs w:val="20"/>
        </w:rPr>
        <w:t xml:space="preserve">les </w:t>
      </w:r>
      <w:r>
        <w:rPr>
          <w:rFonts w:ascii="Times New Roman" w:hAnsi="Times New Roman" w:cs="Times New Roman"/>
          <w:bCs/>
          <w:sz w:val="24"/>
          <w:szCs w:val="20"/>
        </w:rPr>
        <w:t xml:space="preserve">permettre le développement </w:t>
      </w:r>
      <w:r w:rsidR="001E5BB2">
        <w:rPr>
          <w:rFonts w:ascii="Times New Roman" w:hAnsi="Times New Roman" w:cs="Times New Roman"/>
          <w:bCs/>
          <w:sz w:val="24"/>
          <w:szCs w:val="20"/>
        </w:rPr>
        <w:t xml:space="preserve">du savoir-faire </w:t>
      </w:r>
      <w:r>
        <w:rPr>
          <w:rFonts w:ascii="Times New Roman" w:hAnsi="Times New Roman" w:cs="Times New Roman"/>
          <w:bCs/>
          <w:sz w:val="24"/>
          <w:szCs w:val="20"/>
        </w:rPr>
        <w:t>d</w:t>
      </w:r>
      <w:r w:rsidR="001E5BB2">
        <w:rPr>
          <w:rFonts w:ascii="Times New Roman" w:hAnsi="Times New Roman" w:cs="Times New Roman"/>
          <w:bCs/>
          <w:sz w:val="24"/>
          <w:szCs w:val="20"/>
        </w:rPr>
        <w:t>es</w:t>
      </w:r>
      <w:r>
        <w:rPr>
          <w:rFonts w:ascii="Times New Roman" w:hAnsi="Times New Roman" w:cs="Times New Roman"/>
          <w:bCs/>
          <w:sz w:val="24"/>
          <w:szCs w:val="20"/>
        </w:rPr>
        <w:t xml:space="preserve"> </w:t>
      </w:r>
      <w:r w:rsidRPr="00B55DC6">
        <w:rPr>
          <w:rFonts w:ascii="Times New Roman" w:hAnsi="Times New Roman" w:cs="Times New Roman"/>
          <w:bCs/>
          <w:sz w:val="24"/>
          <w:szCs w:val="20"/>
        </w:rPr>
        <w:t>apprenant</w:t>
      </w:r>
      <w:r w:rsidR="001E5BB2">
        <w:rPr>
          <w:rFonts w:ascii="Times New Roman" w:hAnsi="Times New Roman" w:cs="Times New Roman"/>
          <w:bCs/>
          <w:sz w:val="24"/>
          <w:szCs w:val="20"/>
        </w:rPr>
        <w:t>s.</w:t>
      </w:r>
    </w:p>
    <w:p w14:paraId="65A5D970" w14:textId="77777777" w:rsidR="00DD204E" w:rsidRPr="00701335" w:rsidRDefault="00DD204E" w:rsidP="00DD204E">
      <w:pPr>
        <w:pStyle w:val="Paragraphedeliste"/>
        <w:numPr>
          <w:ilvl w:val="0"/>
          <w:numId w:val="36"/>
        </w:numPr>
        <w:spacing w:line="276" w:lineRule="auto"/>
        <w:ind w:left="0" w:firstLine="0"/>
        <w:jc w:val="both"/>
        <w:rPr>
          <w:rFonts w:ascii="Times New Roman" w:hAnsi="Times New Roman" w:cs="Times New Roman"/>
          <w:b/>
          <w:i/>
          <w:iCs/>
          <w:sz w:val="24"/>
          <w:szCs w:val="24"/>
        </w:rPr>
      </w:pPr>
      <w:r w:rsidRPr="00701335">
        <w:rPr>
          <w:rFonts w:ascii="Times New Roman" w:hAnsi="Times New Roman" w:cs="Times New Roman"/>
          <w:b/>
          <w:i/>
          <w:iCs/>
          <w:sz w:val="24"/>
          <w:szCs w:val="24"/>
        </w:rPr>
        <w:t>Les centres de formation</w:t>
      </w:r>
    </w:p>
    <w:p w14:paraId="26939BDE" w14:textId="1F2B0914" w:rsidR="00DD204E" w:rsidRDefault="00DD204E" w:rsidP="00DD204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Consigner dans les programmes de formation </w:t>
      </w:r>
      <w:r w:rsidR="00AD17E2">
        <w:rPr>
          <w:rFonts w:ascii="Times New Roman" w:hAnsi="Times New Roman" w:cs="Times New Roman"/>
          <w:sz w:val="24"/>
          <w:szCs w:val="24"/>
        </w:rPr>
        <w:t xml:space="preserve">plus de pratique pour </w:t>
      </w:r>
      <w:r>
        <w:rPr>
          <w:rFonts w:ascii="Times New Roman" w:hAnsi="Times New Roman" w:cs="Times New Roman"/>
          <w:sz w:val="24"/>
          <w:szCs w:val="24"/>
        </w:rPr>
        <w:t>développ</w:t>
      </w:r>
      <w:r w:rsidR="00AD17E2">
        <w:rPr>
          <w:rFonts w:ascii="Times New Roman" w:hAnsi="Times New Roman" w:cs="Times New Roman"/>
          <w:sz w:val="24"/>
          <w:szCs w:val="24"/>
        </w:rPr>
        <w:t xml:space="preserve">er le savoir-faire des </w:t>
      </w:r>
      <w:r w:rsidR="00B55DC6">
        <w:rPr>
          <w:rFonts w:ascii="Times New Roman" w:hAnsi="Times New Roman" w:cs="Times New Roman"/>
          <w:sz w:val="24"/>
          <w:szCs w:val="24"/>
        </w:rPr>
        <w:t>apprenants</w:t>
      </w:r>
      <w:r w:rsidR="00AD17E2">
        <w:rPr>
          <w:rFonts w:ascii="Times New Roman" w:hAnsi="Times New Roman" w:cs="Times New Roman"/>
          <w:sz w:val="24"/>
          <w:szCs w:val="24"/>
        </w:rPr>
        <w:t xml:space="preserve"> surtout dans les filières de la restauration</w:t>
      </w:r>
      <w:r>
        <w:rPr>
          <w:rFonts w:ascii="Times New Roman" w:hAnsi="Times New Roman" w:cs="Times New Roman"/>
          <w:sz w:val="24"/>
          <w:szCs w:val="24"/>
        </w:rPr>
        <w:t>.</w:t>
      </w:r>
    </w:p>
    <w:p w14:paraId="789813E1" w14:textId="01BA1B73" w:rsidR="00AD17E2" w:rsidRDefault="007411EE" w:rsidP="00DD204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Consigner dans les programmes de formation les règles et textes qui </w:t>
      </w:r>
      <w:r w:rsidR="0006609E">
        <w:rPr>
          <w:rFonts w:ascii="Times New Roman" w:hAnsi="Times New Roman" w:cs="Times New Roman"/>
          <w:sz w:val="24"/>
          <w:szCs w:val="24"/>
        </w:rPr>
        <w:t>régissent</w:t>
      </w:r>
      <w:r>
        <w:rPr>
          <w:rFonts w:ascii="Times New Roman" w:hAnsi="Times New Roman" w:cs="Times New Roman"/>
          <w:sz w:val="24"/>
          <w:szCs w:val="24"/>
        </w:rPr>
        <w:t xml:space="preserve"> chaque </w:t>
      </w:r>
      <w:r w:rsidR="0006609E">
        <w:rPr>
          <w:rFonts w:ascii="Times New Roman" w:hAnsi="Times New Roman" w:cs="Times New Roman"/>
          <w:sz w:val="24"/>
          <w:szCs w:val="24"/>
        </w:rPr>
        <w:t>filière de formation.</w:t>
      </w:r>
    </w:p>
    <w:p w14:paraId="3AFBADD8" w14:textId="793D12EB" w:rsidR="00DD204E" w:rsidRPr="00801E57" w:rsidRDefault="00DD204E" w:rsidP="00DD204E">
      <w:pPr>
        <w:spacing w:line="276" w:lineRule="auto"/>
        <w:jc w:val="both"/>
        <w:rPr>
          <w:rFonts w:ascii="Times New Roman" w:hAnsi="Times New Roman" w:cs="Times New Roman"/>
          <w:bCs/>
          <w:sz w:val="24"/>
          <w:szCs w:val="20"/>
        </w:rPr>
      </w:pPr>
      <w:r>
        <w:rPr>
          <w:rFonts w:ascii="Times New Roman" w:hAnsi="Times New Roman" w:cs="Times New Roman"/>
          <w:sz w:val="24"/>
          <w:szCs w:val="24"/>
        </w:rPr>
        <w:t xml:space="preserve">Pérenniser les bonnes pratiques qui ont provoqué la satisfaction des employeurs </w:t>
      </w:r>
      <w:r w:rsidR="00AD17E2">
        <w:rPr>
          <w:rFonts w:ascii="Times New Roman" w:hAnsi="Times New Roman" w:cs="Times New Roman"/>
          <w:sz w:val="24"/>
          <w:szCs w:val="24"/>
        </w:rPr>
        <w:t>tels la ponctualité, le respect mutuel, le respect des règles d’</w:t>
      </w:r>
      <w:r w:rsidR="00AC7513">
        <w:rPr>
          <w:rFonts w:ascii="Times New Roman" w:hAnsi="Times New Roman" w:cs="Times New Roman"/>
          <w:sz w:val="24"/>
          <w:szCs w:val="24"/>
        </w:rPr>
        <w:t>hygiènes</w:t>
      </w:r>
      <w:r w:rsidR="00AD17E2">
        <w:rPr>
          <w:rFonts w:ascii="Times New Roman" w:hAnsi="Times New Roman" w:cs="Times New Roman"/>
          <w:sz w:val="24"/>
          <w:szCs w:val="24"/>
        </w:rPr>
        <w:t xml:space="preserve"> et de </w:t>
      </w:r>
      <w:r w:rsidR="00AC7513">
        <w:rPr>
          <w:rFonts w:ascii="Times New Roman" w:hAnsi="Times New Roman" w:cs="Times New Roman"/>
          <w:sz w:val="24"/>
          <w:szCs w:val="24"/>
        </w:rPr>
        <w:t>sécurité etc…</w:t>
      </w:r>
      <w:r>
        <w:rPr>
          <w:rFonts w:ascii="Times New Roman" w:hAnsi="Times New Roman" w:cs="Times New Roman"/>
          <w:bCs/>
          <w:sz w:val="24"/>
          <w:szCs w:val="20"/>
        </w:rPr>
        <w:t>.</w:t>
      </w:r>
    </w:p>
    <w:p w14:paraId="6448FB94" w14:textId="77777777" w:rsidR="00DD204E" w:rsidRPr="00701335" w:rsidRDefault="00DD204E" w:rsidP="00DD204E">
      <w:pPr>
        <w:pStyle w:val="Paragraphedeliste"/>
        <w:numPr>
          <w:ilvl w:val="0"/>
          <w:numId w:val="36"/>
        </w:numPr>
        <w:spacing w:line="276" w:lineRule="auto"/>
        <w:ind w:left="0" w:firstLine="0"/>
        <w:jc w:val="both"/>
        <w:rPr>
          <w:rFonts w:ascii="Times New Roman" w:hAnsi="Times New Roman" w:cs="Times New Roman"/>
          <w:b/>
          <w:bCs/>
          <w:i/>
          <w:iCs/>
          <w:sz w:val="32"/>
          <w:szCs w:val="20"/>
        </w:rPr>
      </w:pPr>
      <w:r w:rsidRPr="00701335">
        <w:rPr>
          <w:rFonts w:ascii="Times New Roman" w:hAnsi="Times New Roman" w:cs="Times New Roman"/>
          <w:b/>
          <w:i/>
          <w:iCs/>
          <w:sz w:val="24"/>
          <w:szCs w:val="24"/>
        </w:rPr>
        <w:t>Les employeurs</w:t>
      </w:r>
    </w:p>
    <w:p w14:paraId="5EE83AE0" w14:textId="77777777" w:rsidR="00DD204E" w:rsidRPr="00727128" w:rsidRDefault="00DD204E" w:rsidP="00DD204E">
      <w:pPr>
        <w:spacing w:line="276" w:lineRule="auto"/>
        <w:jc w:val="both"/>
        <w:rPr>
          <w:rFonts w:ascii="Times New Roman" w:hAnsi="Times New Roman" w:cs="Times New Roman"/>
          <w:sz w:val="24"/>
          <w:szCs w:val="24"/>
        </w:rPr>
      </w:pPr>
      <w:r>
        <w:rPr>
          <w:rFonts w:ascii="Times New Roman" w:hAnsi="Times New Roman" w:cs="Times New Roman"/>
          <w:sz w:val="24"/>
          <w:szCs w:val="24"/>
        </w:rPr>
        <w:t>Donner la possibilité aux apprenants de se familiariser avec le milieu professionnel à travers les stages d’entreprise, les conférences des professionnels dans les centres de formation etc...</w:t>
      </w:r>
    </w:p>
    <w:p w14:paraId="4FCA9385" w14:textId="298A3899" w:rsidR="00ED4367" w:rsidRPr="00ED4367" w:rsidRDefault="002E492B" w:rsidP="002E492B">
      <w:pPr>
        <w:spacing w:before="100" w:after="200" w:line="276" w:lineRule="auto"/>
      </w:pPr>
      <w:r>
        <w:br w:type="page"/>
      </w:r>
    </w:p>
    <w:p w14:paraId="0343775D" w14:textId="5759694C" w:rsidR="00761261" w:rsidRPr="002A278C" w:rsidRDefault="00761261" w:rsidP="00FC038B">
      <w:pPr>
        <w:pStyle w:val="Titre1"/>
      </w:pPr>
      <w:bookmarkStart w:id="116" w:name="_Toc52873226"/>
      <w:r w:rsidRPr="002A278C">
        <w:lastRenderedPageBreak/>
        <w:t>ANNEXES</w:t>
      </w:r>
      <w:bookmarkEnd w:id="116"/>
    </w:p>
    <w:p w14:paraId="4E46D5B8" w14:textId="6ADF5F84" w:rsidR="00761261" w:rsidRPr="00B36202" w:rsidRDefault="00761261" w:rsidP="00761261">
      <w:pPr>
        <w:pStyle w:val="Lgende"/>
        <w:spacing w:line="276" w:lineRule="auto"/>
        <w:jc w:val="both"/>
        <w:rPr>
          <w:rFonts w:ascii="Times New Roman" w:hAnsi="Times New Roman" w:cs="Times New Roman"/>
          <w:b w:val="0"/>
          <w:i/>
          <w:iCs/>
          <w:color w:val="auto"/>
          <w:sz w:val="22"/>
          <w:szCs w:val="14"/>
        </w:rPr>
      </w:pPr>
      <w:bookmarkStart w:id="117" w:name="_Toc52875041"/>
      <w:r w:rsidRPr="00B36202">
        <w:rPr>
          <w:rFonts w:ascii="Times New Roman" w:hAnsi="Times New Roman" w:cs="Times New Roman"/>
          <w:b w:val="0"/>
          <w:i/>
          <w:iCs/>
          <w:color w:val="auto"/>
          <w:sz w:val="22"/>
          <w:szCs w:val="14"/>
        </w:rPr>
        <w:t xml:space="preserve">Annexe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Annexe \* ARABIC </w:instrText>
      </w:r>
      <w:r w:rsidRPr="00B36202">
        <w:rPr>
          <w:rFonts w:ascii="Times New Roman" w:hAnsi="Times New Roman" w:cs="Times New Roman"/>
          <w:b w:val="0"/>
          <w:i/>
          <w:iCs/>
          <w:color w:val="auto"/>
          <w:sz w:val="22"/>
          <w:szCs w:val="14"/>
        </w:rPr>
        <w:fldChar w:fldCharType="separate"/>
      </w:r>
      <w:r w:rsidR="009B2AC0">
        <w:rPr>
          <w:rFonts w:ascii="Times New Roman" w:hAnsi="Times New Roman" w:cs="Times New Roman"/>
          <w:b w:val="0"/>
          <w:i/>
          <w:iCs/>
          <w:noProof/>
          <w:color w:val="auto"/>
          <w:sz w:val="22"/>
          <w:szCs w:val="14"/>
        </w:rPr>
        <w:t>1</w:t>
      </w:r>
      <w:r w:rsidRPr="00B36202">
        <w:rPr>
          <w:rFonts w:ascii="Times New Roman" w:hAnsi="Times New Roman" w:cs="Times New Roman"/>
          <w:b w:val="0"/>
          <w:i/>
          <w:iCs/>
          <w:color w:val="auto"/>
          <w:sz w:val="22"/>
          <w:szCs w:val="14"/>
        </w:rPr>
        <w:fldChar w:fldCharType="end"/>
      </w:r>
      <w:r w:rsidR="00B0643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 Attentes des employeurs par rapport aux compétences du savoir</w:t>
      </w:r>
      <w:r w:rsidR="006B2DFD"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des sortants</w:t>
      </w:r>
      <w:r w:rsidR="006B2DFD" w:rsidRPr="00B36202">
        <w:rPr>
          <w:rFonts w:ascii="Times New Roman" w:hAnsi="Times New Roman" w:cs="Times New Roman"/>
          <w:b w:val="0"/>
          <w:i/>
          <w:iCs/>
          <w:color w:val="auto"/>
          <w:sz w:val="22"/>
          <w:szCs w:val="14"/>
        </w:rPr>
        <w:t xml:space="preserve"> (%)</w:t>
      </w:r>
      <w:bookmarkEnd w:id="117"/>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7424"/>
        <w:gridCol w:w="1121"/>
        <w:gridCol w:w="1830"/>
      </w:tblGrid>
      <w:tr w:rsidR="002E492B" w:rsidRPr="002E492B" w14:paraId="09D4DE8A" w14:textId="77777777" w:rsidTr="002E492B">
        <w:trPr>
          <w:trHeight w:val="57"/>
        </w:trPr>
        <w:tc>
          <w:tcPr>
            <w:tcW w:w="3578" w:type="pct"/>
            <w:vMerge w:val="restart"/>
            <w:tcBorders>
              <w:top w:val="single" w:sz="12" w:space="0" w:color="385623" w:themeColor="accent6" w:themeShade="80"/>
              <w:bottom w:val="nil"/>
            </w:tcBorders>
            <w:shd w:val="clear" w:color="auto" w:fill="auto"/>
            <w:noWrap/>
            <w:vAlign w:val="center"/>
            <w:hideMark/>
          </w:tcPr>
          <w:p w14:paraId="608991A2" w14:textId="77777777" w:rsidR="002E492B" w:rsidRPr="002E492B" w:rsidRDefault="002E492B" w:rsidP="002E492B">
            <w:pPr>
              <w:spacing w:after="0" w:line="240" w:lineRule="auto"/>
              <w:rPr>
                <w:rFonts w:ascii="Times New Roman" w:eastAsia="Times New Roman" w:hAnsi="Times New Roman" w:cs="Times New Roman"/>
                <w:b/>
                <w:bCs/>
                <w:color w:val="000000"/>
                <w:sz w:val="24"/>
                <w:szCs w:val="24"/>
                <w:lang w:eastAsia="fr-FR"/>
              </w:rPr>
            </w:pPr>
            <w:r w:rsidRPr="002E492B">
              <w:rPr>
                <w:rFonts w:ascii="Times New Roman" w:eastAsia="Times New Roman" w:hAnsi="Times New Roman" w:cs="Times New Roman"/>
                <w:b/>
                <w:bCs/>
                <w:color w:val="000000"/>
                <w:sz w:val="24"/>
                <w:szCs w:val="24"/>
                <w:lang w:eastAsia="fr-FR"/>
              </w:rPr>
              <w:t>Savoir ou connaissances</w:t>
            </w:r>
          </w:p>
        </w:tc>
        <w:tc>
          <w:tcPr>
            <w:tcW w:w="1422" w:type="pct"/>
            <w:gridSpan w:val="2"/>
            <w:tcBorders>
              <w:top w:val="single" w:sz="12" w:space="0" w:color="385623" w:themeColor="accent6" w:themeShade="80"/>
              <w:bottom w:val="single" w:sz="12" w:space="0" w:color="385623" w:themeColor="accent6" w:themeShade="80"/>
            </w:tcBorders>
            <w:shd w:val="clear" w:color="auto" w:fill="auto"/>
            <w:noWrap/>
            <w:vAlign w:val="bottom"/>
            <w:hideMark/>
          </w:tcPr>
          <w:p w14:paraId="18A4EAEA" w14:textId="77777777" w:rsidR="002E492B" w:rsidRPr="002E492B" w:rsidRDefault="002E492B" w:rsidP="002E492B">
            <w:pPr>
              <w:spacing w:after="0" w:line="240" w:lineRule="auto"/>
              <w:jc w:val="center"/>
              <w:rPr>
                <w:rFonts w:ascii="Times New Roman" w:eastAsia="Times New Roman" w:hAnsi="Times New Roman" w:cs="Times New Roman"/>
                <w:b/>
                <w:bCs/>
                <w:color w:val="000000"/>
                <w:sz w:val="24"/>
                <w:szCs w:val="24"/>
                <w:lang w:eastAsia="fr-FR"/>
              </w:rPr>
            </w:pPr>
            <w:r w:rsidRPr="002E492B">
              <w:rPr>
                <w:rFonts w:ascii="Times New Roman" w:eastAsia="Times New Roman" w:hAnsi="Times New Roman" w:cs="Times New Roman"/>
                <w:b/>
                <w:bCs/>
                <w:color w:val="000000"/>
                <w:sz w:val="24"/>
                <w:szCs w:val="24"/>
                <w:lang w:eastAsia="fr-FR"/>
              </w:rPr>
              <w:t>Attentes</w:t>
            </w:r>
          </w:p>
        </w:tc>
      </w:tr>
      <w:tr w:rsidR="002E492B" w:rsidRPr="002E492B" w14:paraId="40144B74" w14:textId="77777777" w:rsidTr="002E492B">
        <w:trPr>
          <w:trHeight w:val="57"/>
        </w:trPr>
        <w:tc>
          <w:tcPr>
            <w:tcW w:w="3578" w:type="pct"/>
            <w:vMerge/>
            <w:tcBorders>
              <w:top w:val="nil"/>
              <w:bottom w:val="single" w:sz="12" w:space="0" w:color="385623" w:themeColor="accent6" w:themeShade="80"/>
            </w:tcBorders>
            <w:shd w:val="clear" w:color="auto" w:fill="auto"/>
            <w:vAlign w:val="center"/>
            <w:hideMark/>
          </w:tcPr>
          <w:p w14:paraId="466A0B34" w14:textId="77777777" w:rsidR="002E492B" w:rsidRPr="002E492B" w:rsidRDefault="002E492B" w:rsidP="002E492B">
            <w:pPr>
              <w:spacing w:after="0" w:line="240" w:lineRule="auto"/>
              <w:rPr>
                <w:rFonts w:ascii="Times New Roman" w:eastAsia="Times New Roman" w:hAnsi="Times New Roman" w:cs="Times New Roman"/>
                <w:b/>
                <w:bCs/>
                <w:color w:val="000000"/>
                <w:sz w:val="24"/>
                <w:szCs w:val="24"/>
                <w:lang w:eastAsia="fr-FR"/>
              </w:rPr>
            </w:pPr>
          </w:p>
        </w:tc>
        <w:tc>
          <w:tcPr>
            <w:tcW w:w="540" w:type="pct"/>
            <w:tcBorders>
              <w:top w:val="single" w:sz="12" w:space="0" w:color="385623" w:themeColor="accent6" w:themeShade="80"/>
              <w:bottom w:val="single" w:sz="12" w:space="0" w:color="385623" w:themeColor="accent6" w:themeShade="80"/>
            </w:tcBorders>
            <w:shd w:val="clear" w:color="auto" w:fill="auto"/>
            <w:noWrap/>
            <w:vAlign w:val="bottom"/>
            <w:hideMark/>
          </w:tcPr>
          <w:p w14:paraId="6D3CB722" w14:textId="77777777" w:rsidR="002E492B" w:rsidRPr="002E492B" w:rsidRDefault="002E492B" w:rsidP="002E492B">
            <w:pPr>
              <w:spacing w:after="0" w:line="240" w:lineRule="auto"/>
              <w:jc w:val="center"/>
              <w:rPr>
                <w:rFonts w:ascii="Times New Roman" w:eastAsia="Times New Roman" w:hAnsi="Times New Roman" w:cs="Times New Roman"/>
                <w:b/>
                <w:bCs/>
                <w:color w:val="000000"/>
                <w:sz w:val="24"/>
                <w:szCs w:val="24"/>
                <w:lang w:eastAsia="fr-FR"/>
              </w:rPr>
            </w:pPr>
            <w:r w:rsidRPr="002E492B">
              <w:rPr>
                <w:rFonts w:ascii="Times New Roman" w:eastAsia="Times New Roman" w:hAnsi="Times New Roman" w:cs="Times New Roman"/>
                <w:b/>
                <w:bCs/>
                <w:color w:val="000000"/>
                <w:sz w:val="24"/>
                <w:szCs w:val="24"/>
                <w:lang w:eastAsia="fr-FR"/>
              </w:rPr>
              <w:t>Fortes</w:t>
            </w:r>
          </w:p>
        </w:tc>
        <w:tc>
          <w:tcPr>
            <w:tcW w:w="882" w:type="pct"/>
            <w:tcBorders>
              <w:top w:val="single" w:sz="12" w:space="0" w:color="385623" w:themeColor="accent6" w:themeShade="80"/>
              <w:bottom w:val="single" w:sz="12" w:space="0" w:color="385623" w:themeColor="accent6" w:themeShade="80"/>
            </w:tcBorders>
            <w:shd w:val="clear" w:color="auto" w:fill="auto"/>
            <w:noWrap/>
            <w:vAlign w:val="bottom"/>
            <w:hideMark/>
          </w:tcPr>
          <w:p w14:paraId="4D4A8D1C" w14:textId="77777777" w:rsidR="002E492B" w:rsidRPr="002E492B" w:rsidRDefault="002E492B" w:rsidP="002E492B">
            <w:pPr>
              <w:spacing w:after="0" w:line="240" w:lineRule="auto"/>
              <w:jc w:val="center"/>
              <w:rPr>
                <w:rFonts w:ascii="Times New Roman" w:eastAsia="Times New Roman" w:hAnsi="Times New Roman" w:cs="Times New Roman"/>
                <w:b/>
                <w:bCs/>
                <w:color w:val="000000"/>
                <w:sz w:val="24"/>
                <w:szCs w:val="24"/>
                <w:lang w:eastAsia="fr-FR"/>
              </w:rPr>
            </w:pPr>
            <w:r w:rsidRPr="002E492B">
              <w:rPr>
                <w:rFonts w:ascii="Times New Roman" w:eastAsia="Times New Roman" w:hAnsi="Times New Roman" w:cs="Times New Roman"/>
                <w:b/>
                <w:bCs/>
                <w:color w:val="000000"/>
                <w:sz w:val="24"/>
                <w:szCs w:val="24"/>
                <w:lang w:eastAsia="fr-FR"/>
              </w:rPr>
              <w:t>Moyennes</w:t>
            </w:r>
          </w:p>
        </w:tc>
      </w:tr>
      <w:tr w:rsidR="002E492B" w:rsidRPr="002E492B" w14:paraId="3C8D34E2" w14:textId="77777777" w:rsidTr="002E492B">
        <w:trPr>
          <w:trHeight w:val="57"/>
        </w:trPr>
        <w:tc>
          <w:tcPr>
            <w:tcW w:w="3578" w:type="pct"/>
            <w:tcBorders>
              <w:top w:val="single" w:sz="12" w:space="0" w:color="385623" w:themeColor="accent6" w:themeShade="80"/>
            </w:tcBorders>
            <w:shd w:val="clear" w:color="auto" w:fill="auto"/>
            <w:noWrap/>
            <w:hideMark/>
          </w:tcPr>
          <w:p w14:paraId="659F8AA3" w14:textId="77777777" w:rsidR="002E492B" w:rsidRPr="002E492B" w:rsidRDefault="002E492B" w:rsidP="002E492B">
            <w:pPr>
              <w:spacing w:after="0" w:line="240" w:lineRule="auto"/>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Savoir lire et écrire</w:t>
            </w:r>
          </w:p>
        </w:tc>
        <w:tc>
          <w:tcPr>
            <w:tcW w:w="540" w:type="pct"/>
            <w:tcBorders>
              <w:top w:val="single" w:sz="12" w:space="0" w:color="385623" w:themeColor="accent6" w:themeShade="80"/>
            </w:tcBorders>
            <w:shd w:val="clear" w:color="auto" w:fill="auto"/>
            <w:noWrap/>
            <w:vAlign w:val="center"/>
            <w:hideMark/>
          </w:tcPr>
          <w:p w14:paraId="349685D4" w14:textId="4C1DFBBB"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48,3</w:t>
            </w:r>
          </w:p>
        </w:tc>
        <w:tc>
          <w:tcPr>
            <w:tcW w:w="882" w:type="pct"/>
            <w:tcBorders>
              <w:top w:val="single" w:sz="12" w:space="0" w:color="385623" w:themeColor="accent6" w:themeShade="80"/>
            </w:tcBorders>
            <w:shd w:val="clear" w:color="auto" w:fill="auto"/>
            <w:noWrap/>
            <w:vAlign w:val="center"/>
            <w:hideMark/>
          </w:tcPr>
          <w:p w14:paraId="0D98DE1A" w14:textId="354F11B2"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42,3</w:t>
            </w:r>
          </w:p>
        </w:tc>
      </w:tr>
      <w:tr w:rsidR="002E492B" w:rsidRPr="002E492B" w14:paraId="5F44E613" w14:textId="77777777" w:rsidTr="002E492B">
        <w:trPr>
          <w:trHeight w:val="57"/>
        </w:trPr>
        <w:tc>
          <w:tcPr>
            <w:tcW w:w="3578" w:type="pct"/>
            <w:shd w:val="clear" w:color="auto" w:fill="auto"/>
            <w:noWrap/>
            <w:hideMark/>
          </w:tcPr>
          <w:p w14:paraId="103286BD" w14:textId="77777777" w:rsidR="002E492B" w:rsidRPr="002E492B" w:rsidRDefault="002E492B" w:rsidP="002E492B">
            <w:pPr>
              <w:spacing w:after="0" w:line="240" w:lineRule="auto"/>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Connaitre le métier</w:t>
            </w:r>
          </w:p>
        </w:tc>
        <w:tc>
          <w:tcPr>
            <w:tcW w:w="540" w:type="pct"/>
            <w:shd w:val="clear" w:color="auto" w:fill="auto"/>
            <w:noWrap/>
            <w:vAlign w:val="center"/>
            <w:hideMark/>
          </w:tcPr>
          <w:p w14:paraId="7D67C2D2" w14:textId="3566AE8F"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77,1</w:t>
            </w:r>
          </w:p>
        </w:tc>
        <w:tc>
          <w:tcPr>
            <w:tcW w:w="882" w:type="pct"/>
            <w:shd w:val="clear" w:color="auto" w:fill="auto"/>
            <w:noWrap/>
            <w:vAlign w:val="center"/>
            <w:hideMark/>
          </w:tcPr>
          <w:p w14:paraId="10A9DB0B" w14:textId="3F437612"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18,8</w:t>
            </w:r>
          </w:p>
        </w:tc>
      </w:tr>
      <w:tr w:rsidR="002E492B" w:rsidRPr="002E492B" w14:paraId="70A6BC8B" w14:textId="77777777" w:rsidTr="002E492B">
        <w:trPr>
          <w:trHeight w:val="57"/>
        </w:trPr>
        <w:tc>
          <w:tcPr>
            <w:tcW w:w="3578" w:type="pct"/>
            <w:shd w:val="clear" w:color="auto" w:fill="auto"/>
            <w:noWrap/>
            <w:hideMark/>
          </w:tcPr>
          <w:p w14:paraId="713B3FC4" w14:textId="77777777" w:rsidR="002E492B" w:rsidRPr="002E492B" w:rsidRDefault="002E492B" w:rsidP="002E492B">
            <w:pPr>
              <w:spacing w:after="0" w:line="240" w:lineRule="auto"/>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Connaitre les matières premières/ matériaux</w:t>
            </w:r>
          </w:p>
        </w:tc>
        <w:tc>
          <w:tcPr>
            <w:tcW w:w="540" w:type="pct"/>
            <w:shd w:val="clear" w:color="auto" w:fill="auto"/>
            <w:noWrap/>
            <w:vAlign w:val="center"/>
            <w:hideMark/>
          </w:tcPr>
          <w:p w14:paraId="090A2C61" w14:textId="1A156D61"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77,1</w:t>
            </w:r>
          </w:p>
        </w:tc>
        <w:tc>
          <w:tcPr>
            <w:tcW w:w="882" w:type="pct"/>
            <w:shd w:val="clear" w:color="auto" w:fill="auto"/>
            <w:noWrap/>
            <w:vAlign w:val="center"/>
            <w:hideMark/>
          </w:tcPr>
          <w:p w14:paraId="6655478C" w14:textId="4311D7BD"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18,2</w:t>
            </w:r>
          </w:p>
        </w:tc>
      </w:tr>
      <w:tr w:rsidR="002E492B" w:rsidRPr="002E492B" w14:paraId="20A803CA" w14:textId="77777777" w:rsidTr="002E492B">
        <w:trPr>
          <w:trHeight w:val="57"/>
        </w:trPr>
        <w:tc>
          <w:tcPr>
            <w:tcW w:w="3578" w:type="pct"/>
            <w:shd w:val="clear" w:color="auto" w:fill="auto"/>
            <w:noWrap/>
            <w:hideMark/>
          </w:tcPr>
          <w:p w14:paraId="479C15E9" w14:textId="77777777" w:rsidR="002E492B" w:rsidRPr="002E492B" w:rsidRDefault="002E492B" w:rsidP="002E492B">
            <w:pPr>
              <w:spacing w:after="0" w:line="240" w:lineRule="auto"/>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Connaitre le rôle et les fonctions des outils/des équipements de travail</w:t>
            </w:r>
          </w:p>
        </w:tc>
        <w:tc>
          <w:tcPr>
            <w:tcW w:w="540" w:type="pct"/>
            <w:shd w:val="clear" w:color="auto" w:fill="auto"/>
            <w:noWrap/>
            <w:vAlign w:val="center"/>
            <w:hideMark/>
          </w:tcPr>
          <w:p w14:paraId="4A015766" w14:textId="1E8E3BAA"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78,1</w:t>
            </w:r>
          </w:p>
        </w:tc>
        <w:tc>
          <w:tcPr>
            <w:tcW w:w="882" w:type="pct"/>
            <w:shd w:val="clear" w:color="auto" w:fill="auto"/>
            <w:noWrap/>
            <w:vAlign w:val="center"/>
            <w:hideMark/>
          </w:tcPr>
          <w:p w14:paraId="3082B009" w14:textId="51939F9B"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16,9</w:t>
            </w:r>
          </w:p>
        </w:tc>
      </w:tr>
      <w:tr w:rsidR="002E492B" w:rsidRPr="002E492B" w14:paraId="2E999452" w14:textId="77777777" w:rsidTr="002E492B">
        <w:trPr>
          <w:trHeight w:val="57"/>
        </w:trPr>
        <w:tc>
          <w:tcPr>
            <w:tcW w:w="3578" w:type="pct"/>
            <w:shd w:val="clear" w:color="auto" w:fill="auto"/>
            <w:noWrap/>
            <w:hideMark/>
          </w:tcPr>
          <w:p w14:paraId="68A630E6" w14:textId="77777777" w:rsidR="002E492B" w:rsidRPr="002E492B" w:rsidRDefault="002E492B" w:rsidP="002E492B">
            <w:pPr>
              <w:spacing w:after="0" w:line="240" w:lineRule="auto"/>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Connaitre les règles et textes des différents domaines</w:t>
            </w:r>
          </w:p>
        </w:tc>
        <w:tc>
          <w:tcPr>
            <w:tcW w:w="540" w:type="pct"/>
            <w:shd w:val="clear" w:color="auto" w:fill="auto"/>
            <w:noWrap/>
            <w:vAlign w:val="center"/>
            <w:hideMark/>
          </w:tcPr>
          <w:p w14:paraId="4AAEE390" w14:textId="275ED5A7"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67,1</w:t>
            </w:r>
          </w:p>
        </w:tc>
        <w:tc>
          <w:tcPr>
            <w:tcW w:w="882" w:type="pct"/>
            <w:shd w:val="clear" w:color="auto" w:fill="auto"/>
            <w:noWrap/>
            <w:vAlign w:val="center"/>
            <w:hideMark/>
          </w:tcPr>
          <w:p w14:paraId="325CD664" w14:textId="7C37210F"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27,9</w:t>
            </w:r>
          </w:p>
        </w:tc>
      </w:tr>
      <w:tr w:rsidR="002E492B" w:rsidRPr="002E492B" w14:paraId="2675418B" w14:textId="77777777" w:rsidTr="002E492B">
        <w:trPr>
          <w:trHeight w:val="57"/>
        </w:trPr>
        <w:tc>
          <w:tcPr>
            <w:tcW w:w="3578" w:type="pct"/>
            <w:shd w:val="clear" w:color="auto" w:fill="auto"/>
            <w:noWrap/>
            <w:hideMark/>
          </w:tcPr>
          <w:p w14:paraId="54DBC709" w14:textId="77777777" w:rsidR="002E492B" w:rsidRPr="002E492B" w:rsidRDefault="002E492B" w:rsidP="002E492B">
            <w:pPr>
              <w:spacing w:after="0" w:line="240" w:lineRule="auto"/>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Connaitre les normes techniques du métier</w:t>
            </w:r>
          </w:p>
        </w:tc>
        <w:tc>
          <w:tcPr>
            <w:tcW w:w="540" w:type="pct"/>
            <w:shd w:val="clear" w:color="auto" w:fill="auto"/>
            <w:noWrap/>
            <w:vAlign w:val="center"/>
            <w:hideMark/>
          </w:tcPr>
          <w:p w14:paraId="0E6F756C" w14:textId="69FC41E5"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75,5</w:t>
            </w:r>
          </w:p>
        </w:tc>
        <w:tc>
          <w:tcPr>
            <w:tcW w:w="882" w:type="pct"/>
            <w:shd w:val="clear" w:color="auto" w:fill="auto"/>
            <w:noWrap/>
            <w:vAlign w:val="center"/>
            <w:hideMark/>
          </w:tcPr>
          <w:p w14:paraId="64F858D8" w14:textId="0D78DB5E"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21,0</w:t>
            </w:r>
          </w:p>
        </w:tc>
      </w:tr>
      <w:tr w:rsidR="002E492B" w:rsidRPr="002E492B" w14:paraId="3A54E6EF" w14:textId="77777777" w:rsidTr="002E492B">
        <w:trPr>
          <w:trHeight w:val="57"/>
        </w:trPr>
        <w:tc>
          <w:tcPr>
            <w:tcW w:w="3578" w:type="pct"/>
            <w:shd w:val="clear" w:color="auto" w:fill="auto"/>
            <w:noWrap/>
            <w:hideMark/>
          </w:tcPr>
          <w:p w14:paraId="7B603A9F" w14:textId="77777777" w:rsidR="002E492B" w:rsidRPr="002E492B" w:rsidRDefault="002E492B" w:rsidP="002E492B">
            <w:pPr>
              <w:spacing w:after="0" w:line="240" w:lineRule="auto"/>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Connaitre le vocabulaire du métier</w:t>
            </w:r>
          </w:p>
        </w:tc>
        <w:tc>
          <w:tcPr>
            <w:tcW w:w="540" w:type="pct"/>
            <w:shd w:val="clear" w:color="auto" w:fill="auto"/>
            <w:noWrap/>
            <w:vAlign w:val="center"/>
            <w:hideMark/>
          </w:tcPr>
          <w:p w14:paraId="35B5F0C1" w14:textId="70844B36"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47,3</w:t>
            </w:r>
          </w:p>
        </w:tc>
        <w:tc>
          <w:tcPr>
            <w:tcW w:w="882" w:type="pct"/>
            <w:shd w:val="clear" w:color="auto" w:fill="auto"/>
            <w:noWrap/>
            <w:vAlign w:val="center"/>
            <w:hideMark/>
          </w:tcPr>
          <w:p w14:paraId="1FE1F3DB" w14:textId="1E463AF3"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29,8</w:t>
            </w:r>
          </w:p>
        </w:tc>
      </w:tr>
      <w:tr w:rsidR="002E492B" w:rsidRPr="002E492B" w14:paraId="06D48685" w14:textId="77777777" w:rsidTr="002E492B">
        <w:trPr>
          <w:trHeight w:val="57"/>
        </w:trPr>
        <w:tc>
          <w:tcPr>
            <w:tcW w:w="3578" w:type="pct"/>
            <w:shd w:val="clear" w:color="auto" w:fill="auto"/>
            <w:noWrap/>
            <w:hideMark/>
          </w:tcPr>
          <w:p w14:paraId="662C3883" w14:textId="77777777" w:rsidR="002E492B" w:rsidRPr="002E492B" w:rsidRDefault="002E492B" w:rsidP="002E492B">
            <w:pPr>
              <w:spacing w:after="0" w:line="240" w:lineRule="auto"/>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Connaitre un devis</w:t>
            </w:r>
          </w:p>
        </w:tc>
        <w:tc>
          <w:tcPr>
            <w:tcW w:w="540" w:type="pct"/>
            <w:shd w:val="clear" w:color="auto" w:fill="auto"/>
            <w:noWrap/>
            <w:vAlign w:val="center"/>
            <w:hideMark/>
          </w:tcPr>
          <w:p w14:paraId="4980E3B0" w14:textId="07503826"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69,9</w:t>
            </w:r>
          </w:p>
        </w:tc>
        <w:tc>
          <w:tcPr>
            <w:tcW w:w="882" w:type="pct"/>
            <w:shd w:val="clear" w:color="auto" w:fill="auto"/>
            <w:noWrap/>
            <w:vAlign w:val="center"/>
            <w:hideMark/>
          </w:tcPr>
          <w:p w14:paraId="70ABB891" w14:textId="2B86C24D"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21,3</w:t>
            </w:r>
          </w:p>
        </w:tc>
      </w:tr>
      <w:tr w:rsidR="002E492B" w:rsidRPr="002E492B" w14:paraId="60868FE9" w14:textId="77777777" w:rsidTr="002E492B">
        <w:trPr>
          <w:trHeight w:val="57"/>
        </w:trPr>
        <w:tc>
          <w:tcPr>
            <w:tcW w:w="3578" w:type="pct"/>
            <w:shd w:val="clear" w:color="auto" w:fill="auto"/>
            <w:noWrap/>
            <w:hideMark/>
          </w:tcPr>
          <w:p w14:paraId="223948E7" w14:textId="77777777" w:rsidR="002E492B" w:rsidRPr="002E492B" w:rsidRDefault="002E492B" w:rsidP="002E492B">
            <w:pPr>
              <w:spacing w:after="0" w:line="240" w:lineRule="auto"/>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Connaitre les techniques de diagnostiques</w:t>
            </w:r>
          </w:p>
        </w:tc>
        <w:tc>
          <w:tcPr>
            <w:tcW w:w="540" w:type="pct"/>
            <w:shd w:val="clear" w:color="auto" w:fill="auto"/>
            <w:noWrap/>
            <w:vAlign w:val="center"/>
            <w:hideMark/>
          </w:tcPr>
          <w:p w14:paraId="0AAE7C52" w14:textId="6BD8DC29"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74,9</w:t>
            </w:r>
          </w:p>
        </w:tc>
        <w:tc>
          <w:tcPr>
            <w:tcW w:w="882" w:type="pct"/>
            <w:shd w:val="clear" w:color="auto" w:fill="auto"/>
            <w:noWrap/>
            <w:vAlign w:val="center"/>
            <w:hideMark/>
          </w:tcPr>
          <w:p w14:paraId="62E40451" w14:textId="79830914"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20,7</w:t>
            </w:r>
          </w:p>
        </w:tc>
      </w:tr>
      <w:tr w:rsidR="002E492B" w:rsidRPr="002E492B" w14:paraId="47213922" w14:textId="77777777" w:rsidTr="002E492B">
        <w:trPr>
          <w:trHeight w:val="57"/>
        </w:trPr>
        <w:tc>
          <w:tcPr>
            <w:tcW w:w="3578" w:type="pct"/>
            <w:shd w:val="clear" w:color="auto" w:fill="auto"/>
            <w:noWrap/>
            <w:hideMark/>
          </w:tcPr>
          <w:p w14:paraId="254BBA7C" w14:textId="77777777" w:rsidR="002E492B" w:rsidRPr="002E492B" w:rsidRDefault="002E492B" w:rsidP="002E492B">
            <w:pPr>
              <w:spacing w:after="0" w:line="240" w:lineRule="auto"/>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Savoir planifier le travail</w:t>
            </w:r>
          </w:p>
        </w:tc>
        <w:tc>
          <w:tcPr>
            <w:tcW w:w="540" w:type="pct"/>
            <w:shd w:val="clear" w:color="auto" w:fill="auto"/>
            <w:noWrap/>
            <w:vAlign w:val="center"/>
            <w:hideMark/>
          </w:tcPr>
          <w:p w14:paraId="653DDC8B" w14:textId="33002B98"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72,4</w:t>
            </w:r>
          </w:p>
        </w:tc>
        <w:tc>
          <w:tcPr>
            <w:tcW w:w="882" w:type="pct"/>
            <w:shd w:val="clear" w:color="auto" w:fill="auto"/>
            <w:noWrap/>
            <w:vAlign w:val="center"/>
            <w:hideMark/>
          </w:tcPr>
          <w:p w14:paraId="1142B4DD" w14:textId="28952C47" w:rsidR="002E492B" w:rsidRPr="002E492B" w:rsidRDefault="002E492B" w:rsidP="002E492B">
            <w:pPr>
              <w:spacing w:after="0" w:line="240" w:lineRule="auto"/>
              <w:jc w:val="center"/>
              <w:rPr>
                <w:rFonts w:ascii="Times New Roman" w:eastAsia="Times New Roman" w:hAnsi="Times New Roman" w:cs="Times New Roman"/>
                <w:color w:val="000000"/>
                <w:sz w:val="24"/>
                <w:szCs w:val="24"/>
                <w:lang w:eastAsia="fr-FR"/>
              </w:rPr>
            </w:pPr>
            <w:r w:rsidRPr="002E492B">
              <w:rPr>
                <w:rFonts w:ascii="Times New Roman" w:eastAsia="Times New Roman" w:hAnsi="Times New Roman" w:cs="Times New Roman"/>
                <w:color w:val="000000"/>
                <w:sz w:val="24"/>
                <w:szCs w:val="24"/>
                <w:lang w:eastAsia="fr-FR"/>
              </w:rPr>
              <w:t>23,5</w:t>
            </w:r>
          </w:p>
        </w:tc>
      </w:tr>
    </w:tbl>
    <w:p w14:paraId="5B5FEF61" w14:textId="5ABA8506" w:rsidR="0013427F" w:rsidRPr="00B5276E" w:rsidRDefault="00761261" w:rsidP="00B5276E">
      <w:pPr>
        <w:spacing w:after="240" w:line="276" w:lineRule="auto"/>
        <w:rPr>
          <w:rFonts w:ascii="Times New Roman" w:hAnsi="Times New Roman" w:cs="Times New Roman"/>
          <w:bCs/>
          <w:sz w:val="20"/>
          <w:szCs w:val="20"/>
        </w:rPr>
      </w:pPr>
      <w:r w:rsidRPr="00465178">
        <w:rPr>
          <w:rFonts w:ascii="Times New Roman" w:hAnsi="Times New Roman" w:cs="Times New Roman"/>
          <w:sz w:val="20"/>
          <w:szCs w:val="20"/>
        </w:rPr>
        <w:t xml:space="preserve">Source : </w:t>
      </w:r>
      <w:r w:rsidRPr="00465178">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0A6F31E3" w14:textId="30DA00BB" w:rsidR="0013427F" w:rsidRPr="00B36202" w:rsidRDefault="007B1363" w:rsidP="00B36202">
      <w:pPr>
        <w:pStyle w:val="Lgende"/>
        <w:spacing w:line="276" w:lineRule="auto"/>
        <w:jc w:val="both"/>
        <w:rPr>
          <w:rFonts w:ascii="Times New Roman" w:hAnsi="Times New Roman" w:cs="Times New Roman"/>
          <w:b w:val="0"/>
          <w:i/>
          <w:iCs/>
          <w:color w:val="auto"/>
          <w:sz w:val="22"/>
          <w:szCs w:val="14"/>
        </w:rPr>
      </w:pPr>
      <w:bookmarkStart w:id="118" w:name="_Toc52875042"/>
      <w:r w:rsidRPr="00B36202">
        <w:rPr>
          <w:rFonts w:ascii="Times New Roman" w:hAnsi="Times New Roman" w:cs="Times New Roman"/>
          <w:b w:val="0"/>
          <w:i/>
          <w:iCs/>
          <w:color w:val="auto"/>
          <w:sz w:val="22"/>
          <w:szCs w:val="14"/>
        </w:rPr>
        <w:t xml:space="preserve">Annexe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Annexe \* ARABIC </w:instrText>
      </w:r>
      <w:r w:rsidRPr="00B36202">
        <w:rPr>
          <w:rFonts w:ascii="Times New Roman" w:hAnsi="Times New Roman" w:cs="Times New Roman"/>
          <w:b w:val="0"/>
          <w:i/>
          <w:iCs/>
          <w:color w:val="auto"/>
          <w:sz w:val="22"/>
          <w:szCs w:val="14"/>
        </w:rPr>
        <w:fldChar w:fldCharType="separate"/>
      </w:r>
      <w:r w:rsidR="009B2AC0">
        <w:rPr>
          <w:rFonts w:ascii="Times New Roman" w:hAnsi="Times New Roman" w:cs="Times New Roman"/>
          <w:b w:val="0"/>
          <w:i/>
          <w:iCs/>
          <w:noProof/>
          <w:color w:val="auto"/>
          <w:sz w:val="22"/>
          <w:szCs w:val="14"/>
        </w:rPr>
        <w:t>2</w:t>
      </w:r>
      <w:r w:rsidRPr="00B36202">
        <w:rPr>
          <w:rFonts w:ascii="Times New Roman" w:hAnsi="Times New Roman" w:cs="Times New Roman"/>
          <w:b w:val="0"/>
          <w:i/>
          <w:iCs/>
          <w:color w:val="auto"/>
          <w:sz w:val="22"/>
          <w:szCs w:val="14"/>
        </w:rPr>
        <w:fldChar w:fldCharType="end"/>
      </w:r>
      <w:r w:rsidR="00B0643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 xml:space="preserve">: Attentes </w:t>
      </w:r>
      <w:r w:rsidR="0013427F" w:rsidRPr="00B36202">
        <w:rPr>
          <w:rFonts w:ascii="Times New Roman" w:hAnsi="Times New Roman" w:cs="Times New Roman"/>
          <w:b w:val="0"/>
          <w:i/>
          <w:iCs/>
          <w:color w:val="auto"/>
          <w:sz w:val="22"/>
          <w:szCs w:val="14"/>
        </w:rPr>
        <w:t>des employeurs par rapport aux compétences du savoir-être des sortants</w:t>
      </w:r>
      <w:r w:rsidR="006B2DFD" w:rsidRPr="00B36202">
        <w:rPr>
          <w:rFonts w:ascii="Times New Roman" w:hAnsi="Times New Roman" w:cs="Times New Roman"/>
          <w:b w:val="0"/>
          <w:i/>
          <w:iCs/>
          <w:color w:val="auto"/>
          <w:sz w:val="22"/>
          <w:szCs w:val="14"/>
        </w:rPr>
        <w:t xml:space="preserve"> (%)</w:t>
      </w:r>
      <w:bookmarkEnd w:id="118"/>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6271"/>
        <w:gridCol w:w="1558"/>
        <w:gridCol w:w="2546"/>
      </w:tblGrid>
      <w:tr w:rsidR="006B2DFD" w:rsidRPr="006B2DFD" w14:paraId="1C508B8B" w14:textId="77777777" w:rsidTr="006B2DFD">
        <w:trPr>
          <w:trHeight w:val="57"/>
        </w:trPr>
        <w:tc>
          <w:tcPr>
            <w:tcW w:w="3022" w:type="pct"/>
            <w:vMerge w:val="restart"/>
            <w:tcBorders>
              <w:top w:val="single" w:sz="12" w:space="0" w:color="385623" w:themeColor="accent6" w:themeShade="80"/>
              <w:bottom w:val="nil"/>
            </w:tcBorders>
            <w:shd w:val="clear" w:color="auto" w:fill="auto"/>
            <w:noWrap/>
            <w:vAlign w:val="center"/>
            <w:hideMark/>
          </w:tcPr>
          <w:p w14:paraId="44599E03" w14:textId="16675A65" w:rsidR="006B2DFD" w:rsidRPr="006B2DFD" w:rsidRDefault="006B2DFD" w:rsidP="006B2DFD">
            <w:pPr>
              <w:spacing w:after="0" w:line="240" w:lineRule="auto"/>
              <w:rPr>
                <w:rFonts w:ascii="Times New Roman" w:eastAsia="Times New Roman" w:hAnsi="Times New Roman" w:cs="Times New Roman"/>
                <w:b/>
                <w:bCs/>
                <w:color w:val="000000"/>
                <w:sz w:val="24"/>
                <w:szCs w:val="24"/>
                <w:lang w:eastAsia="fr-FR"/>
              </w:rPr>
            </w:pPr>
            <w:r w:rsidRPr="006B2DFD">
              <w:rPr>
                <w:rFonts w:ascii="Times New Roman" w:eastAsia="Times New Roman" w:hAnsi="Times New Roman" w:cs="Times New Roman"/>
                <w:b/>
                <w:bCs/>
                <w:color w:val="000000"/>
                <w:sz w:val="24"/>
                <w:szCs w:val="24"/>
                <w:lang w:eastAsia="fr-FR"/>
              </w:rPr>
              <w:t>Savoir-être</w:t>
            </w:r>
          </w:p>
        </w:tc>
        <w:tc>
          <w:tcPr>
            <w:tcW w:w="1978" w:type="pct"/>
            <w:gridSpan w:val="2"/>
            <w:tcBorders>
              <w:top w:val="single" w:sz="12" w:space="0" w:color="385623" w:themeColor="accent6" w:themeShade="80"/>
              <w:bottom w:val="single" w:sz="12" w:space="0" w:color="385623" w:themeColor="accent6" w:themeShade="80"/>
            </w:tcBorders>
            <w:shd w:val="clear" w:color="auto" w:fill="auto"/>
            <w:noWrap/>
            <w:vAlign w:val="bottom"/>
            <w:hideMark/>
          </w:tcPr>
          <w:p w14:paraId="3D0FA598" w14:textId="77777777" w:rsidR="006B2DFD" w:rsidRPr="006B2DFD" w:rsidRDefault="006B2DFD" w:rsidP="006B2DFD">
            <w:pPr>
              <w:spacing w:after="0" w:line="240" w:lineRule="auto"/>
              <w:jc w:val="center"/>
              <w:rPr>
                <w:rFonts w:ascii="Times New Roman" w:eastAsia="Times New Roman" w:hAnsi="Times New Roman" w:cs="Times New Roman"/>
                <w:b/>
                <w:bCs/>
                <w:color w:val="000000"/>
                <w:sz w:val="24"/>
                <w:szCs w:val="24"/>
                <w:lang w:eastAsia="fr-FR"/>
              </w:rPr>
            </w:pPr>
            <w:r w:rsidRPr="006B2DFD">
              <w:rPr>
                <w:rFonts w:ascii="Times New Roman" w:eastAsia="Times New Roman" w:hAnsi="Times New Roman" w:cs="Times New Roman"/>
                <w:b/>
                <w:bCs/>
                <w:color w:val="000000"/>
                <w:sz w:val="24"/>
                <w:szCs w:val="24"/>
                <w:lang w:eastAsia="fr-FR"/>
              </w:rPr>
              <w:t>Attentes</w:t>
            </w:r>
          </w:p>
        </w:tc>
      </w:tr>
      <w:tr w:rsidR="006B2DFD" w:rsidRPr="006B2DFD" w14:paraId="199664D8" w14:textId="77777777" w:rsidTr="006B2DFD">
        <w:trPr>
          <w:trHeight w:val="57"/>
        </w:trPr>
        <w:tc>
          <w:tcPr>
            <w:tcW w:w="3022" w:type="pct"/>
            <w:vMerge/>
            <w:tcBorders>
              <w:top w:val="nil"/>
              <w:bottom w:val="single" w:sz="12" w:space="0" w:color="385623" w:themeColor="accent6" w:themeShade="80"/>
            </w:tcBorders>
            <w:vAlign w:val="center"/>
            <w:hideMark/>
          </w:tcPr>
          <w:p w14:paraId="5906065F" w14:textId="77777777" w:rsidR="006B2DFD" w:rsidRPr="006B2DFD" w:rsidRDefault="006B2DFD" w:rsidP="006B2DFD">
            <w:pPr>
              <w:spacing w:after="0" w:line="240" w:lineRule="auto"/>
              <w:rPr>
                <w:rFonts w:ascii="Times New Roman" w:eastAsia="Times New Roman" w:hAnsi="Times New Roman" w:cs="Times New Roman"/>
                <w:b/>
                <w:bCs/>
                <w:color w:val="000000"/>
                <w:sz w:val="24"/>
                <w:szCs w:val="24"/>
                <w:lang w:eastAsia="fr-FR"/>
              </w:rPr>
            </w:pPr>
          </w:p>
        </w:tc>
        <w:tc>
          <w:tcPr>
            <w:tcW w:w="751" w:type="pct"/>
            <w:tcBorders>
              <w:top w:val="single" w:sz="12" w:space="0" w:color="385623" w:themeColor="accent6" w:themeShade="80"/>
              <w:bottom w:val="single" w:sz="12" w:space="0" w:color="385623" w:themeColor="accent6" w:themeShade="80"/>
            </w:tcBorders>
            <w:shd w:val="clear" w:color="auto" w:fill="auto"/>
            <w:noWrap/>
            <w:vAlign w:val="bottom"/>
            <w:hideMark/>
          </w:tcPr>
          <w:p w14:paraId="572F512A" w14:textId="77777777" w:rsidR="006B2DFD" w:rsidRPr="006B2DFD" w:rsidRDefault="006B2DFD" w:rsidP="006B2DFD">
            <w:pPr>
              <w:spacing w:after="0" w:line="240" w:lineRule="auto"/>
              <w:jc w:val="center"/>
              <w:rPr>
                <w:rFonts w:ascii="Times New Roman" w:eastAsia="Times New Roman" w:hAnsi="Times New Roman" w:cs="Times New Roman"/>
                <w:b/>
                <w:bCs/>
                <w:color w:val="000000"/>
                <w:sz w:val="24"/>
                <w:szCs w:val="24"/>
                <w:lang w:eastAsia="fr-FR"/>
              </w:rPr>
            </w:pPr>
            <w:r w:rsidRPr="006B2DFD">
              <w:rPr>
                <w:rFonts w:ascii="Times New Roman" w:eastAsia="Times New Roman" w:hAnsi="Times New Roman" w:cs="Times New Roman"/>
                <w:b/>
                <w:bCs/>
                <w:color w:val="000000"/>
                <w:sz w:val="24"/>
                <w:szCs w:val="24"/>
                <w:lang w:eastAsia="fr-FR"/>
              </w:rPr>
              <w:t>Fortes</w:t>
            </w:r>
          </w:p>
        </w:tc>
        <w:tc>
          <w:tcPr>
            <w:tcW w:w="1227" w:type="pct"/>
            <w:tcBorders>
              <w:top w:val="single" w:sz="12" w:space="0" w:color="385623" w:themeColor="accent6" w:themeShade="80"/>
              <w:bottom w:val="single" w:sz="12" w:space="0" w:color="385623" w:themeColor="accent6" w:themeShade="80"/>
            </w:tcBorders>
            <w:shd w:val="clear" w:color="auto" w:fill="auto"/>
            <w:noWrap/>
            <w:vAlign w:val="bottom"/>
            <w:hideMark/>
          </w:tcPr>
          <w:p w14:paraId="4D498C40" w14:textId="77777777" w:rsidR="006B2DFD" w:rsidRPr="006B2DFD" w:rsidRDefault="006B2DFD" w:rsidP="006B2DFD">
            <w:pPr>
              <w:spacing w:after="0" w:line="240" w:lineRule="auto"/>
              <w:jc w:val="center"/>
              <w:rPr>
                <w:rFonts w:ascii="Times New Roman" w:eastAsia="Times New Roman" w:hAnsi="Times New Roman" w:cs="Times New Roman"/>
                <w:b/>
                <w:bCs/>
                <w:color w:val="000000"/>
                <w:sz w:val="24"/>
                <w:szCs w:val="24"/>
                <w:lang w:eastAsia="fr-FR"/>
              </w:rPr>
            </w:pPr>
            <w:r w:rsidRPr="006B2DFD">
              <w:rPr>
                <w:rFonts w:ascii="Times New Roman" w:eastAsia="Times New Roman" w:hAnsi="Times New Roman" w:cs="Times New Roman"/>
                <w:b/>
                <w:bCs/>
                <w:color w:val="000000"/>
                <w:sz w:val="24"/>
                <w:szCs w:val="24"/>
                <w:lang w:eastAsia="fr-FR"/>
              </w:rPr>
              <w:t>Moyennes</w:t>
            </w:r>
          </w:p>
        </w:tc>
      </w:tr>
      <w:tr w:rsidR="006B2DFD" w:rsidRPr="006B2DFD" w14:paraId="08982F73" w14:textId="77777777" w:rsidTr="006B2DFD">
        <w:trPr>
          <w:trHeight w:val="57"/>
        </w:trPr>
        <w:tc>
          <w:tcPr>
            <w:tcW w:w="3022" w:type="pct"/>
            <w:tcBorders>
              <w:top w:val="single" w:sz="12" w:space="0" w:color="385623" w:themeColor="accent6" w:themeShade="80"/>
            </w:tcBorders>
            <w:shd w:val="clear" w:color="auto" w:fill="auto"/>
            <w:noWrap/>
            <w:hideMark/>
          </w:tcPr>
          <w:p w14:paraId="39A77408" w14:textId="77777777" w:rsidR="006B2DFD" w:rsidRPr="006B2DFD" w:rsidRDefault="006B2DFD" w:rsidP="006B2DFD">
            <w:pPr>
              <w:spacing w:after="0" w:line="240" w:lineRule="auto"/>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Amour du métier</w:t>
            </w:r>
          </w:p>
        </w:tc>
        <w:tc>
          <w:tcPr>
            <w:tcW w:w="751" w:type="pct"/>
            <w:tcBorders>
              <w:top w:val="single" w:sz="12" w:space="0" w:color="385623" w:themeColor="accent6" w:themeShade="80"/>
            </w:tcBorders>
            <w:shd w:val="clear" w:color="auto" w:fill="auto"/>
            <w:noWrap/>
            <w:vAlign w:val="center"/>
            <w:hideMark/>
          </w:tcPr>
          <w:p w14:paraId="681B2E45" w14:textId="5E185818"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92,8</w:t>
            </w:r>
          </w:p>
        </w:tc>
        <w:tc>
          <w:tcPr>
            <w:tcW w:w="1227" w:type="pct"/>
            <w:tcBorders>
              <w:top w:val="single" w:sz="12" w:space="0" w:color="385623" w:themeColor="accent6" w:themeShade="80"/>
            </w:tcBorders>
            <w:shd w:val="clear" w:color="auto" w:fill="auto"/>
            <w:noWrap/>
            <w:vAlign w:val="center"/>
            <w:hideMark/>
          </w:tcPr>
          <w:p w14:paraId="75CB0553" w14:textId="66F86EE7"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7,2</w:t>
            </w:r>
          </w:p>
        </w:tc>
      </w:tr>
      <w:tr w:rsidR="006B2DFD" w:rsidRPr="006B2DFD" w14:paraId="17A435CE" w14:textId="77777777" w:rsidTr="006B2DFD">
        <w:trPr>
          <w:trHeight w:val="57"/>
        </w:trPr>
        <w:tc>
          <w:tcPr>
            <w:tcW w:w="3022" w:type="pct"/>
            <w:shd w:val="clear" w:color="auto" w:fill="auto"/>
            <w:noWrap/>
            <w:hideMark/>
          </w:tcPr>
          <w:p w14:paraId="516110A3" w14:textId="77777777" w:rsidR="006B2DFD" w:rsidRPr="006B2DFD" w:rsidRDefault="006B2DFD" w:rsidP="006B2DFD">
            <w:pPr>
              <w:spacing w:after="0" w:line="240" w:lineRule="auto"/>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Ponctualité</w:t>
            </w:r>
          </w:p>
        </w:tc>
        <w:tc>
          <w:tcPr>
            <w:tcW w:w="751" w:type="pct"/>
            <w:shd w:val="clear" w:color="auto" w:fill="auto"/>
            <w:noWrap/>
            <w:vAlign w:val="center"/>
            <w:hideMark/>
          </w:tcPr>
          <w:p w14:paraId="13C83075" w14:textId="63C37A1E"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90,6</w:t>
            </w:r>
          </w:p>
        </w:tc>
        <w:tc>
          <w:tcPr>
            <w:tcW w:w="1227" w:type="pct"/>
            <w:shd w:val="clear" w:color="auto" w:fill="auto"/>
            <w:noWrap/>
            <w:vAlign w:val="center"/>
            <w:hideMark/>
          </w:tcPr>
          <w:p w14:paraId="01F7B9EC" w14:textId="5D30C7CF"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8,8</w:t>
            </w:r>
          </w:p>
        </w:tc>
      </w:tr>
      <w:tr w:rsidR="006B2DFD" w:rsidRPr="006B2DFD" w14:paraId="0A4A1969" w14:textId="77777777" w:rsidTr="006B2DFD">
        <w:trPr>
          <w:trHeight w:val="57"/>
        </w:trPr>
        <w:tc>
          <w:tcPr>
            <w:tcW w:w="3022" w:type="pct"/>
            <w:shd w:val="clear" w:color="auto" w:fill="auto"/>
            <w:noWrap/>
            <w:hideMark/>
          </w:tcPr>
          <w:p w14:paraId="11B0D39E" w14:textId="77777777" w:rsidR="006B2DFD" w:rsidRPr="006B2DFD" w:rsidRDefault="006B2DFD" w:rsidP="006B2DFD">
            <w:pPr>
              <w:spacing w:after="0" w:line="240" w:lineRule="auto"/>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Confiance en soi</w:t>
            </w:r>
          </w:p>
        </w:tc>
        <w:tc>
          <w:tcPr>
            <w:tcW w:w="751" w:type="pct"/>
            <w:shd w:val="clear" w:color="auto" w:fill="auto"/>
            <w:noWrap/>
            <w:vAlign w:val="center"/>
            <w:hideMark/>
          </w:tcPr>
          <w:p w14:paraId="47B30C38" w14:textId="336E3428"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81,8</w:t>
            </w:r>
          </w:p>
        </w:tc>
        <w:tc>
          <w:tcPr>
            <w:tcW w:w="1227" w:type="pct"/>
            <w:shd w:val="clear" w:color="auto" w:fill="auto"/>
            <w:noWrap/>
            <w:vAlign w:val="center"/>
            <w:hideMark/>
          </w:tcPr>
          <w:p w14:paraId="3AE8A68C" w14:textId="25D3A1D9"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17,3</w:t>
            </w:r>
          </w:p>
        </w:tc>
      </w:tr>
      <w:tr w:rsidR="006B2DFD" w:rsidRPr="006B2DFD" w14:paraId="1CC85615" w14:textId="77777777" w:rsidTr="006B2DFD">
        <w:trPr>
          <w:trHeight w:val="57"/>
        </w:trPr>
        <w:tc>
          <w:tcPr>
            <w:tcW w:w="3022" w:type="pct"/>
            <w:shd w:val="clear" w:color="auto" w:fill="auto"/>
            <w:noWrap/>
            <w:hideMark/>
          </w:tcPr>
          <w:p w14:paraId="57BD8EBC" w14:textId="2B491E0C" w:rsidR="006B2DFD" w:rsidRPr="006B2DFD" w:rsidRDefault="006B2DFD" w:rsidP="006B2DFD">
            <w:pPr>
              <w:spacing w:after="0" w:line="240" w:lineRule="auto"/>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Être disponible</w:t>
            </w:r>
          </w:p>
        </w:tc>
        <w:tc>
          <w:tcPr>
            <w:tcW w:w="751" w:type="pct"/>
            <w:shd w:val="clear" w:color="auto" w:fill="auto"/>
            <w:noWrap/>
            <w:vAlign w:val="center"/>
            <w:hideMark/>
          </w:tcPr>
          <w:p w14:paraId="1E19A7FA" w14:textId="42F4C7F7"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90,9</w:t>
            </w:r>
          </w:p>
        </w:tc>
        <w:tc>
          <w:tcPr>
            <w:tcW w:w="1227" w:type="pct"/>
            <w:shd w:val="clear" w:color="auto" w:fill="auto"/>
            <w:noWrap/>
            <w:vAlign w:val="center"/>
            <w:hideMark/>
          </w:tcPr>
          <w:p w14:paraId="594DE7F4" w14:textId="43A8292B"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8,5</w:t>
            </w:r>
          </w:p>
        </w:tc>
      </w:tr>
      <w:tr w:rsidR="006B2DFD" w:rsidRPr="006B2DFD" w14:paraId="642D5011" w14:textId="77777777" w:rsidTr="006B2DFD">
        <w:trPr>
          <w:trHeight w:val="57"/>
        </w:trPr>
        <w:tc>
          <w:tcPr>
            <w:tcW w:w="3022" w:type="pct"/>
            <w:shd w:val="clear" w:color="auto" w:fill="auto"/>
            <w:noWrap/>
            <w:hideMark/>
          </w:tcPr>
          <w:p w14:paraId="4C9B2052" w14:textId="77777777" w:rsidR="006B2DFD" w:rsidRPr="006B2DFD" w:rsidRDefault="006B2DFD" w:rsidP="006B2DFD">
            <w:pPr>
              <w:spacing w:after="0" w:line="240" w:lineRule="auto"/>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Respect mutuel</w:t>
            </w:r>
          </w:p>
        </w:tc>
        <w:tc>
          <w:tcPr>
            <w:tcW w:w="751" w:type="pct"/>
            <w:shd w:val="clear" w:color="auto" w:fill="auto"/>
            <w:noWrap/>
            <w:vAlign w:val="center"/>
            <w:hideMark/>
          </w:tcPr>
          <w:p w14:paraId="7633C892" w14:textId="254039AE"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86,5</w:t>
            </w:r>
          </w:p>
        </w:tc>
        <w:tc>
          <w:tcPr>
            <w:tcW w:w="1227" w:type="pct"/>
            <w:shd w:val="clear" w:color="auto" w:fill="auto"/>
            <w:noWrap/>
            <w:vAlign w:val="center"/>
            <w:hideMark/>
          </w:tcPr>
          <w:p w14:paraId="3BA280A0" w14:textId="2BF180A2"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13,2</w:t>
            </w:r>
          </w:p>
        </w:tc>
      </w:tr>
      <w:tr w:rsidR="006B2DFD" w:rsidRPr="006B2DFD" w14:paraId="6FD27D29" w14:textId="77777777" w:rsidTr="006B2DFD">
        <w:trPr>
          <w:trHeight w:val="57"/>
        </w:trPr>
        <w:tc>
          <w:tcPr>
            <w:tcW w:w="3022" w:type="pct"/>
            <w:shd w:val="clear" w:color="auto" w:fill="auto"/>
            <w:noWrap/>
            <w:hideMark/>
          </w:tcPr>
          <w:p w14:paraId="39658321" w14:textId="77777777" w:rsidR="006B2DFD" w:rsidRPr="006B2DFD" w:rsidRDefault="006B2DFD" w:rsidP="006B2DFD">
            <w:pPr>
              <w:spacing w:after="0" w:line="240" w:lineRule="auto"/>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Respect du règlement intérieur de l'entreprise</w:t>
            </w:r>
          </w:p>
        </w:tc>
        <w:tc>
          <w:tcPr>
            <w:tcW w:w="751" w:type="pct"/>
            <w:shd w:val="clear" w:color="auto" w:fill="auto"/>
            <w:noWrap/>
            <w:vAlign w:val="center"/>
            <w:hideMark/>
          </w:tcPr>
          <w:p w14:paraId="0664527F" w14:textId="6AE09812"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88,1</w:t>
            </w:r>
          </w:p>
        </w:tc>
        <w:tc>
          <w:tcPr>
            <w:tcW w:w="1227" w:type="pct"/>
            <w:shd w:val="clear" w:color="auto" w:fill="auto"/>
            <w:noWrap/>
            <w:vAlign w:val="center"/>
            <w:hideMark/>
          </w:tcPr>
          <w:p w14:paraId="51BD8CE1" w14:textId="4536E6D8"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11,6</w:t>
            </w:r>
          </w:p>
        </w:tc>
      </w:tr>
      <w:tr w:rsidR="006B2DFD" w:rsidRPr="006B2DFD" w14:paraId="30F500EE" w14:textId="77777777" w:rsidTr="006B2DFD">
        <w:trPr>
          <w:trHeight w:val="57"/>
        </w:trPr>
        <w:tc>
          <w:tcPr>
            <w:tcW w:w="3022" w:type="pct"/>
            <w:shd w:val="clear" w:color="auto" w:fill="auto"/>
            <w:noWrap/>
            <w:hideMark/>
          </w:tcPr>
          <w:p w14:paraId="79187D89" w14:textId="70E20883" w:rsidR="006B2DFD" w:rsidRPr="006B2DFD" w:rsidRDefault="006B2DFD" w:rsidP="006B2DFD">
            <w:pPr>
              <w:spacing w:after="0" w:line="240" w:lineRule="auto"/>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Être communicatif</w:t>
            </w:r>
          </w:p>
        </w:tc>
        <w:tc>
          <w:tcPr>
            <w:tcW w:w="751" w:type="pct"/>
            <w:shd w:val="clear" w:color="auto" w:fill="auto"/>
            <w:noWrap/>
            <w:vAlign w:val="center"/>
            <w:hideMark/>
          </w:tcPr>
          <w:p w14:paraId="3B94E37C" w14:textId="6642D37E"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87,4</w:t>
            </w:r>
          </w:p>
        </w:tc>
        <w:tc>
          <w:tcPr>
            <w:tcW w:w="1227" w:type="pct"/>
            <w:shd w:val="clear" w:color="auto" w:fill="auto"/>
            <w:noWrap/>
            <w:vAlign w:val="center"/>
            <w:hideMark/>
          </w:tcPr>
          <w:p w14:paraId="59E7E97B" w14:textId="2CB87F9C"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12,6</w:t>
            </w:r>
          </w:p>
        </w:tc>
      </w:tr>
      <w:tr w:rsidR="006B2DFD" w:rsidRPr="006B2DFD" w14:paraId="5C5507BD" w14:textId="77777777" w:rsidTr="006B2DFD">
        <w:trPr>
          <w:trHeight w:val="57"/>
        </w:trPr>
        <w:tc>
          <w:tcPr>
            <w:tcW w:w="3022" w:type="pct"/>
            <w:shd w:val="clear" w:color="auto" w:fill="auto"/>
            <w:noWrap/>
            <w:hideMark/>
          </w:tcPr>
          <w:p w14:paraId="42317DDB" w14:textId="77777777" w:rsidR="006B2DFD" w:rsidRPr="006B2DFD" w:rsidRDefault="006B2DFD" w:rsidP="006B2DFD">
            <w:pPr>
              <w:spacing w:after="0" w:line="240" w:lineRule="auto"/>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Esprit créatif</w:t>
            </w:r>
          </w:p>
        </w:tc>
        <w:tc>
          <w:tcPr>
            <w:tcW w:w="751" w:type="pct"/>
            <w:shd w:val="clear" w:color="auto" w:fill="auto"/>
            <w:noWrap/>
            <w:vAlign w:val="center"/>
            <w:hideMark/>
          </w:tcPr>
          <w:p w14:paraId="7FB61AC3" w14:textId="3D0460A9"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73,9</w:t>
            </w:r>
          </w:p>
        </w:tc>
        <w:tc>
          <w:tcPr>
            <w:tcW w:w="1227" w:type="pct"/>
            <w:shd w:val="clear" w:color="auto" w:fill="auto"/>
            <w:noWrap/>
            <w:vAlign w:val="center"/>
            <w:hideMark/>
          </w:tcPr>
          <w:p w14:paraId="082DB3BD" w14:textId="6BFCF6D4"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23,0</w:t>
            </w:r>
          </w:p>
        </w:tc>
      </w:tr>
      <w:tr w:rsidR="006B2DFD" w:rsidRPr="006B2DFD" w14:paraId="5AB08AB4" w14:textId="77777777" w:rsidTr="006B2DFD">
        <w:trPr>
          <w:trHeight w:val="57"/>
        </w:trPr>
        <w:tc>
          <w:tcPr>
            <w:tcW w:w="3022" w:type="pct"/>
            <w:shd w:val="clear" w:color="auto" w:fill="auto"/>
            <w:noWrap/>
            <w:hideMark/>
          </w:tcPr>
          <w:p w14:paraId="4516D2B3" w14:textId="77777777" w:rsidR="006B2DFD" w:rsidRPr="006B2DFD" w:rsidRDefault="006B2DFD" w:rsidP="006B2DFD">
            <w:pPr>
              <w:spacing w:after="0" w:line="240" w:lineRule="auto"/>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Respect des règles d'hygiène et de sécurité</w:t>
            </w:r>
          </w:p>
        </w:tc>
        <w:tc>
          <w:tcPr>
            <w:tcW w:w="751" w:type="pct"/>
            <w:shd w:val="clear" w:color="auto" w:fill="auto"/>
            <w:noWrap/>
            <w:vAlign w:val="center"/>
            <w:hideMark/>
          </w:tcPr>
          <w:p w14:paraId="179DEC3B" w14:textId="62960F23"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93,1</w:t>
            </w:r>
          </w:p>
        </w:tc>
        <w:tc>
          <w:tcPr>
            <w:tcW w:w="1227" w:type="pct"/>
            <w:shd w:val="clear" w:color="auto" w:fill="auto"/>
            <w:noWrap/>
            <w:vAlign w:val="center"/>
            <w:hideMark/>
          </w:tcPr>
          <w:p w14:paraId="207C46B0" w14:textId="31CF8FC0" w:rsidR="006B2DFD" w:rsidRPr="006B2DFD" w:rsidRDefault="006B2DFD" w:rsidP="006B2DFD">
            <w:pPr>
              <w:spacing w:after="0" w:line="240" w:lineRule="auto"/>
              <w:jc w:val="center"/>
              <w:rPr>
                <w:rFonts w:ascii="Times New Roman" w:eastAsia="Times New Roman" w:hAnsi="Times New Roman" w:cs="Times New Roman"/>
                <w:color w:val="000000"/>
                <w:sz w:val="24"/>
                <w:szCs w:val="24"/>
                <w:lang w:eastAsia="fr-FR"/>
              </w:rPr>
            </w:pPr>
            <w:r w:rsidRPr="006B2DFD">
              <w:rPr>
                <w:rFonts w:ascii="Times New Roman" w:eastAsia="Times New Roman" w:hAnsi="Times New Roman" w:cs="Times New Roman"/>
                <w:color w:val="000000"/>
                <w:sz w:val="24"/>
                <w:szCs w:val="24"/>
                <w:lang w:eastAsia="fr-FR"/>
              </w:rPr>
              <w:t>6,3</w:t>
            </w:r>
          </w:p>
        </w:tc>
      </w:tr>
    </w:tbl>
    <w:p w14:paraId="198FAF2B" w14:textId="4DF58895" w:rsidR="00B06070" w:rsidRPr="00B11462" w:rsidRDefault="0013427F" w:rsidP="00FC546D">
      <w:pPr>
        <w:spacing w:line="276" w:lineRule="auto"/>
        <w:rPr>
          <w:rFonts w:ascii="Times New Roman" w:hAnsi="Times New Roman" w:cs="Times New Roman"/>
          <w:bCs/>
          <w:sz w:val="20"/>
          <w:szCs w:val="20"/>
        </w:rPr>
      </w:pPr>
      <w:r w:rsidRPr="00147149">
        <w:rPr>
          <w:rFonts w:ascii="Times New Roman" w:hAnsi="Times New Roman" w:cs="Times New Roman"/>
          <w:sz w:val="20"/>
          <w:szCs w:val="20"/>
        </w:rPr>
        <w:t xml:space="preserve">Source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115A6BB8" w14:textId="2E457326" w:rsidR="0013427F" w:rsidRPr="00B36202" w:rsidRDefault="007B1363" w:rsidP="00B36202">
      <w:pPr>
        <w:pStyle w:val="Lgende"/>
        <w:spacing w:line="276" w:lineRule="auto"/>
        <w:jc w:val="both"/>
        <w:rPr>
          <w:rFonts w:ascii="Times New Roman" w:hAnsi="Times New Roman" w:cs="Times New Roman"/>
          <w:b w:val="0"/>
          <w:i/>
          <w:iCs/>
          <w:color w:val="auto"/>
          <w:sz w:val="22"/>
          <w:szCs w:val="14"/>
        </w:rPr>
      </w:pPr>
      <w:bookmarkStart w:id="119" w:name="_Toc52875043"/>
      <w:r w:rsidRPr="00B36202">
        <w:rPr>
          <w:rFonts w:ascii="Times New Roman" w:hAnsi="Times New Roman" w:cs="Times New Roman"/>
          <w:b w:val="0"/>
          <w:i/>
          <w:iCs/>
          <w:color w:val="auto"/>
          <w:sz w:val="22"/>
          <w:szCs w:val="14"/>
        </w:rPr>
        <w:t xml:space="preserve">Annexe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Annexe \* ARABIC </w:instrText>
      </w:r>
      <w:r w:rsidRPr="00B36202">
        <w:rPr>
          <w:rFonts w:ascii="Times New Roman" w:hAnsi="Times New Roman" w:cs="Times New Roman"/>
          <w:b w:val="0"/>
          <w:i/>
          <w:iCs/>
          <w:color w:val="auto"/>
          <w:sz w:val="22"/>
          <w:szCs w:val="14"/>
        </w:rPr>
        <w:fldChar w:fldCharType="separate"/>
      </w:r>
      <w:r w:rsidR="009B2AC0">
        <w:rPr>
          <w:rFonts w:ascii="Times New Roman" w:hAnsi="Times New Roman" w:cs="Times New Roman"/>
          <w:b w:val="0"/>
          <w:i/>
          <w:iCs/>
          <w:noProof/>
          <w:color w:val="auto"/>
          <w:sz w:val="22"/>
          <w:szCs w:val="14"/>
        </w:rPr>
        <w:t>3</w:t>
      </w:r>
      <w:r w:rsidRPr="00B36202">
        <w:rPr>
          <w:rFonts w:ascii="Times New Roman" w:hAnsi="Times New Roman" w:cs="Times New Roman"/>
          <w:b w:val="0"/>
          <w:i/>
          <w:iCs/>
          <w:color w:val="auto"/>
          <w:sz w:val="22"/>
          <w:szCs w:val="14"/>
        </w:rPr>
        <w:fldChar w:fldCharType="end"/>
      </w:r>
      <w:r w:rsidR="00B0643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 xml:space="preserve">: </w:t>
      </w:r>
      <w:r w:rsidR="0013427F" w:rsidRPr="00B36202">
        <w:rPr>
          <w:rFonts w:ascii="Times New Roman" w:hAnsi="Times New Roman" w:cs="Times New Roman"/>
          <w:b w:val="0"/>
          <w:i/>
          <w:iCs/>
          <w:color w:val="auto"/>
          <w:sz w:val="22"/>
          <w:szCs w:val="14"/>
        </w:rPr>
        <w:t>Attentes des employeurs par rapport aux compétences du savoir-faire des sortants</w:t>
      </w:r>
      <w:r w:rsidR="00B5276E" w:rsidRPr="00B36202">
        <w:rPr>
          <w:rFonts w:ascii="Times New Roman" w:hAnsi="Times New Roman" w:cs="Times New Roman"/>
          <w:b w:val="0"/>
          <w:i/>
          <w:iCs/>
          <w:color w:val="auto"/>
          <w:sz w:val="22"/>
          <w:szCs w:val="14"/>
        </w:rPr>
        <w:t xml:space="preserve"> (%)</w:t>
      </w:r>
      <w:bookmarkEnd w:id="119"/>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6503"/>
        <w:gridCol w:w="1469"/>
        <w:gridCol w:w="2403"/>
      </w:tblGrid>
      <w:tr w:rsidR="00B5276E" w:rsidRPr="00B5276E" w14:paraId="5A9B16D9" w14:textId="77777777" w:rsidTr="00B11462">
        <w:trPr>
          <w:trHeight w:val="113"/>
        </w:trPr>
        <w:tc>
          <w:tcPr>
            <w:tcW w:w="3134" w:type="pct"/>
            <w:vMerge w:val="restart"/>
            <w:tcBorders>
              <w:top w:val="single" w:sz="12" w:space="0" w:color="385623" w:themeColor="accent6" w:themeShade="80"/>
              <w:bottom w:val="nil"/>
            </w:tcBorders>
            <w:shd w:val="clear" w:color="auto" w:fill="auto"/>
            <w:noWrap/>
            <w:vAlign w:val="center"/>
            <w:hideMark/>
          </w:tcPr>
          <w:p w14:paraId="287BEBDB" w14:textId="319F398B" w:rsidR="00B5276E" w:rsidRPr="00B5276E" w:rsidRDefault="00B5276E" w:rsidP="00B11462">
            <w:pPr>
              <w:spacing w:after="0" w:line="240" w:lineRule="auto"/>
              <w:rPr>
                <w:rFonts w:ascii="Times New Roman" w:eastAsia="Times New Roman" w:hAnsi="Times New Roman" w:cs="Times New Roman"/>
                <w:b/>
                <w:bCs/>
                <w:color w:val="000000"/>
                <w:sz w:val="24"/>
                <w:szCs w:val="24"/>
                <w:lang w:eastAsia="fr-FR"/>
              </w:rPr>
            </w:pPr>
            <w:r w:rsidRPr="00B11462">
              <w:rPr>
                <w:rFonts w:ascii="Times New Roman" w:eastAsia="Times New Roman" w:hAnsi="Times New Roman" w:cs="Times New Roman"/>
                <w:b/>
                <w:bCs/>
                <w:color w:val="000000"/>
                <w:sz w:val="24"/>
                <w:szCs w:val="24"/>
                <w:lang w:eastAsia="fr-FR"/>
              </w:rPr>
              <w:t>Savoir-faire</w:t>
            </w:r>
          </w:p>
        </w:tc>
        <w:tc>
          <w:tcPr>
            <w:tcW w:w="1866" w:type="pct"/>
            <w:gridSpan w:val="2"/>
            <w:tcBorders>
              <w:top w:val="single" w:sz="12" w:space="0" w:color="385623" w:themeColor="accent6" w:themeShade="80"/>
              <w:bottom w:val="single" w:sz="12" w:space="0" w:color="385623" w:themeColor="accent6" w:themeShade="80"/>
            </w:tcBorders>
            <w:shd w:val="clear" w:color="auto" w:fill="auto"/>
            <w:noWrap/>
            <w:vAlign w:val="bottom"/>
            <w:hideMark/>
          </w:tcPr>
          <w:p w14:paraId="3513FB43" w14:textId="77777777" w:rsidR="00B5276E" w:rsidRPr="00B5276E" w:rsidRDefault="00B5276E" w:rsidP="00B11462">
            <w:pPr>
              <w:spacing w:after="0" w:line="240" w:lineRule="auto"/>
              <w:jc w:val="center"/>
              <w:rPr>
                <w:rFonts w:ascii="Times New Roman" w:eastAsia="Times New Roman" w:hAnsi="Times New Roman" w:cs="Times New Roman"/>
                <w:b/>
                <w:bCs/>
                <w:color w:val="000000"/>
                <w:sz w:val="24"/>
                <w:szCs w:val="24"/>
                <w:lang w:eastAsia="fr-FR"/>
              </w:rPr>
            </w:pPr>
            <w:r w:rsidRPr="00B5276E">
              <w:rPr>
                <w:rFonts w:ascii="Times New Roman" w:eastAsia="Times New Roman" w:hAnsi="Times New Roman" w:cs="Times New Roman"/>
                <w:b/>
                <w:bCs/>
                <w:color w:val="000000"/>
                <w:sz w:val="24"/>
                <w:szCs w:val="24"/>
                <w:lang w:eastAsia="fr-FR"/>
              </w:rPr>
              <w:t>Attentes</w:t>
            </w:r>
          </w:p>
        </w:tc>
      </w:tr>
      <w:tr w:rsidR="00B5276E" w:rsidRPr="00B5276E" w14:paraId="0F2FB256" w14:textId="77777777" w:rsidTr="00B11462">
        <w:trPr>
          <w:trHeight w:val="113"/>
        </w:trPr>
        <w:tc>
          <w:tcPr>
            <w:tcW w:w="3134" w:type="pct"/>
            <w:vMerge/>
            <w:tcBorders>
              <w:top w:val="nil"/>
              <w:bottom w:val="single" w:sz="12" w:space="0" w:color="385623" w:themeColor="accent6" w:themeShade="80"/>
            </w:tcBorders>
            <w:vAlign w:val="center"/>
            <w:hideMark/>
          </w:tcPr>
          <w:p w14:paraId="0AC8770D" w14:textId="77777777" w:rsidR="00B5276E" w:rsidRPr="00B5276E" w:rsidRDefault="00B5276E" w:rsidP="00B11462">
            <w:pPr>
              <w:spacing w:after="0" w:line="240" w:lineRule="auto"/>
              <w:rPr>
                <w:rFonts w:ascii="Times New Roman" w:eastAsia="Times New Roman" w:hAnsi="Times New Roman" w:cs="Times New Roman"/>
                <w:b/>
                <w:bCs/>
                <w:color w:val="000000"/>
                <w:sz w:val="24"/>
                <w:szCs w:val="24"/>
                <w:lang w:eastAsia="fr-FR"/>
              </w:rPr>
            </w:pPr>
          </w:p>
        </w:tc>
        <w:tc>
          <w:tcPr>
            <w:tcW w:w="708" w:type="pct"/>
            <w:tcBorders>
              <w:top w:val="single" w:sz="12" w:space="0" w:color="385623" w:themeColor="accent6" w:themeShade="80"/>
              <w:bottom w:val="single" w:sz="12" w:space="0" w:color="385623" w:themeColor="accent6" w:themeShade="80"/>
            </w:tcBorders>
            <w:shd w:val="clear" w:color="auto" w:fill="auto"/>
            <w:noWrap/>
            <w:vAlign w:val="bottom"/>
            <w:hideMark/>
          </w:tcPr>
          <w:p w14:paraId="478BD6A2" w14:textId="77777777" w:rsidR="00B5276E" w:rsidRPr="00B5276E" w:rsidRDefault="00B5276E" w:rsidP="00B11462">
            <w:pPr>
              <w:spacing w:after="0" w:line="240" w:lineRule="auto"/>
              <w:jc w:val="center"/>
              <w:rPr>
                <w:rFonts w:ascii="Times New Roman" w:eastAsia="Times New Roman" w:hAnsi="Times New Roman" w:cs="Times New Roman"/>
                <w:b/>
                <w:bCs/>
                <w:color w:val="000000"/>
                <w:sz w:val="24"/>
                <w:szCs w:val="24"/>
                <w:lang w:eastAsia="fr-FR"/>
              </w:rPr>
            </w:pPr>
            <w:r w:rsidRPr="00B5276E">
              <w:rPr>
                <w:rFonts w:ascii="Times New Roman" w:eastAsia="Times New Roman" w:hAnsi="Times New Roman" w:cs="Times New Roman"/>
                <w:b/>
                <w:bCs/>
                <w:color w:val="000000"/>
                <w:sz w:val="24"/>
                <w:szCs w:val="24"/>
                <w:lang w:eastAsia="fr-FR"/>
              </w:rPr>
              <w:t>Fortes</w:t>
            </w:r>
          </w:p>
        </w:tc>
        <w:tc>
          <w:tcPr>
            <w:tcW w:w="1157" w:type="pct"/>
            <w:tcBorders>
              <w:top w:val="single" w:sz="12" w:space="0" w:color="385623" w:themeColor="accent6" w:themeShade="80"/>
              <w:bottom w:val="single" w:sz="12" w:space="0" w:color="385623" w:themeColor="accent6" w:themeShade="80"/>
            </w:tcBorders>
            <w:shd w:val="clear" w:color="auto" w:fill="auto"/>
            <w:noWrap/>
            <w:vAlign w:val="bottom"/>
            <w:hideMark/>
          </w:tcPr>
          <w:p w14:paraId="5AB5E56F" w14:textId="77777777" w:rsidR="00B5276E" w:rsidRPr="00B5276E" w:rsidRDefault="00B5276E" w:rsidP="00B11462">
            <w:pPr>
              <w:spacing w:after="0" w:line="240" w:lineRule="auto"/>
              <w:jc w:val="center"/>
              <w:rPr>
                <w:rFonts w:ascii="Times New Roman" w:eastAsia="Times New Roman" w:hAnsi="Times New Roman" w:cs="Times New Roman"/>
                <w:b/>
                <w:bCs/>
                <w:color w:val="000000"/>
                <w:sz w:val="24"/>
                <w:szCs w:val="24"/>
                <w:lang w:eastAsia="fr-FR"/>
              </w:rPr>
            </w:pPr>
            <w:r w:rsidRPr="00B5276E">
              <w:rPr>
                <w:rFonts w:ascii="Times New Roman" w:eastAsia="Times New Roman" w:hAnsi="Times New Roman" w:cs="Times New Roman"/>
                <w:b/>
                <w:bCs/>
                <w:color w:val="000000"/>
                <w:sz w:val="24"/>
                <w:szCs w:val="24"/>
                <w:lang w:eastAsia="fr-FR"/>
              </w:rPr>
              <w:t>Moyennes</w:t>
            </w:r>
          </w:p>
        </w:tc>
      </w:tr>
      <w:tr w:rsidR="00B5276E" w:rsidRPr="00B5276E" w14:paraId="2886A073" w14:textId="77777777" w:rsidTr="00B11462">
        <w:trPr>
          <w:trHeight w:val="113"/>
        </w:trPr>
        <w:tc>
          <w:tcPr>
            <w:tcW w:w="3134" w:type="pct"/>
            <w:tcBorders>
              <w:top w:val="single" w:sz="12" w:space="0" w:color="385623" w:themeColor="accent6" w:themeShade="80"/>
            </w:tcBorders>
            <w:shd w:val="clear" w:color="auto" w:fill="auto"/>
            <w:noWrap/>
            <w:hideMark/>
          </w:tcPr>
          <w:p w14:paraId="33D94D02" w14:textId="77777777" w:rsidR="00B5276E" w:rsidRPr="00B5276E" w:rsidRDefault="00B5276E" w:rsidP="00B11462">
            <w:pPr>
              <w:spacing w:after="0" w:line="240" w:lineRule="auto"/>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Diagnostiquer</w:t>
            </w:r>
          </w:p>
        </w:tc>
        <w:tc>
          <w:tcPr>
            <w:tcW w:w="708" w:type="pct"/>
            <w:tcBorders>
              <w:top w:val="single" w:sz="12" w:space="0" w:color="385623" w:themeColor="accent6" w:themeShade="80"/>
            </w:tcBorders>
            <w:shd w:val="clear" w:color="auto" w:fill="auto"/>
            <w:noWrap/>
            <w:vAlign w:val="center"/>
            <w:hideMark/>
          </w:tcPr>
          <w:p w14:paraId="326C0F4F" w14:textId="3C6F03A2"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76,5</w:t>
            </w:r>
          </w:p>
        </w:tc>
        <w:tc>
          <w:tcPr>
            <w:tcW w:w="1157" w:type="pct"/>
            <w:tcBorders>
              <w:top w:val="single" w:sz="12" w:space="0" w:color="385623" w:themeColor="accent6" w:themeShade="80"/>
            </w:tcBorders>
            <w:shd w:val="clear" w:color="auto" w:fill="auto"/>
            <w:noWrap/>
            <w:vAlign w:val="center"/>
            <w:hideMark/>
          </w:tcPr>
          <w:p w14:paraId="76940B69" w14:textId="09EB29D5"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20,1</w:t>
            </w:r>
          </w:p>
        </w:tc>
      </w:tr>
      <w:tr w:rsidR="00B5276E" w:rsidRPr="00B5276E" w14:paraId="0FC60BF7" w14:textId="77777777" w:rsidTr="00B11462">
        <w:trPr>
          <w:trHeight w:val="113"/>
        </w:trPr>
        <w:tc>
          <w:tcPr>
            <w:tcW w:w="3134" w:type="pct"/>
            <w:shd w:val="clear" w:color="auto" w:fill="auto"/>
            <w:noWrap/>
            <w:hideMark/>
          </w:tcPr>
          <w:p w14:paraId="4FC6256E" w14:textId="77777777" w:rsidR="00B5276E" w:rsidRPr="00B5276E" w:rsidRDefault="00B5276E" w:rsidP="00B11462">
            <w:pPr>
              <w:spacing w:after="0" w:line="240" w:lineRule="auto"/>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Maitriser la planification d’un travail</w:t>
            </w:r>
          </w:p>
        </w:tc>
        <w:tc>
          <w:tcPr>
            <w:tcW w:w="708" w:type="pct"/>
            <w:shd w:val="clear" w:color="auto" w:fill="auto"/>
            <w:noWrap/>
            <w:vAlign w:val="center"/>
            <w:hideMark/>
          </w:tcPr>
          <w:p w14:paraId="7F96DC00" w14:textId="1DB08AE6"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74,6</w:t>
            </w:r>
          </w:p>
        </w:tc>
        <w:tc>
          <w:tcPr>
            <w:tcW w:w="1157" w:type="pct"/>
            <w:shd w:val="clear" w:color="auto" w:fill="auto"/>
            <w:noWrap/>
            <w:vAlign w:val="center"/>
            <w:hideMark/>
          </w:tcPr>
          <w:p w14:paraId="5982F38B" w14:textId="18CD6E14"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21,9</w:t>
            </w:r>
          </w:p>
        </w:tc>
      </w:tr>
      <w:tr w:rsidR="00B5276E" w:rsidRPr="00B5276E" w14:paraId="5E254558" w14:textId="77777777" w:rsidTr="00B11462">
        <w:trPr>
          <w:trHeight w:val="113"/>
        </w:trPr>
        <w:tc>
          <w:tcPr>
            <w:tcW w:w="3134" w:type="pct"/>
            <w:shd w:val="clear" w:color="auto" w:fill="auto"/>
            <w:noWrap/>
            <w:hideMark/>
          </w:tcPr>
          <w:p w14:paraId="3BC5CEDC" w14:textId="77777777" w:rsidR="00B5276E" w:rsidRPr="00B5276E" w:rsidRDefault="00B5276E" w:rsidP="00B11462">
            <w:pPr>
              <w:spacing w:after="0" w:line="240" w:lineRule="auto"/>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Mettre en place</w:t>
            </w:r>
          </w:p>
        </w:tc>
        <w:tc>
          <w:tcPr>
            <w:tcW w:w="708" w:type="pct"/>
            <w:shd w:val="clear" w:color="auto" w:fill="auto"/>
            <w:noWrap/>
            <w:vAlign w:val="center"/>
            <w:hideMark/>
          </w:tcPr>
          <w:p w14:paraId="2E9D9661" w14:textId="1C04A48C"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74,0</w:t>
            </w:r>
          </w:p>
        </w:tc>
        <w:tc>
          <w:tcPr>
            <w:tcW w:w="1157" w:type="pct"/>
            <w:shd w:val="clear" w:color="auto" w:fill="auto"/>
            <w:noWrap/>
            <w:vAlign w:val="center"/>
            <w:hideMark/>
          </w:tcPr>
          <w:p w14:paraId="6E9ED383" w14:textId="792959EF"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23,5</w:t>
            </w:r>
          </w:p>
        </w:tc>
      </w:tr>
      <w:tr w:rsidR="00B5276E" w:rsidRPr="00B5276E" w14:paraId="565406A8" w14:textId="77777777" w:rsidTr="00B11462">
        <w:trPr>
          <w:trHeight w:val="113"/>
        </w:trPr>
        <w:tc>
          <w:tcPr>
            <w:tcW w:w="3134" w:type="pct"/>
            <w:shd w:val="clear" w:color="auto" w:fill="auto"/>
            <w:noWrap/>
            <w:hideMark/>
          </w:tcPr>
          <w:p w14:paraId="56E22B71" w14:textId="77777777" w:rsidR="00B5276E" w:rsidRPr="00B5276E" w:rsidRDefault="00B5276E" w:rsidP="00B11462">
            <w:pPr>
              <w:spacing w:after="0" w:line="240" w:lineRule="auto"/>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Réaliser les tâches</w:t>
            </w:r>
          </w:p>
        </w:tc>
        <w:tc>
          <w:tcPr>
            <w:tcW w:w="708" w:type="pct"/>
            <w:shd w:val="clear" w:color="auto" w:fill="auto"/>
            <w:noWrap/>
            <w:vAlign w:val="center"/>
            <w:hideMark/>
          </w:tcPr>
          <w:p w14:paraId="3DA96C29" w14:textId="426C262D"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80,6</w:t>
            </w:r>
          </w:p>
        </w:tc>
        <w:tc>
          <w:tcPr>
            <w:tcW w:w="1157" w:type="pct"/>
            <w:shd w:val="clear" w:color="auto" w:fill="auto"/>
            <w:noWrap/>
            <w:vAlign w:val="center"/>
            <w:hideMark/>
          </w:tcPr>
          <w:p w14:paraId="27A74021" w14:textId="4A016C08"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17,2</w:t>
            </w:r>
          </w:p>
        </w:tc>
      </w:tr>
      <w:tr w:rsidR="00B5276E" w:rsidRPr="00B5276E" w14:paraId="66DA3650" w14:textId="77777777" w:rsidTr="00B11462">
        <w:trPr>
          <w:trHeight w:val="113"/>
        </w:trPr>
        <w:tc>
          <w:tcPr>
            <w:tcW w:w="3134" w:type="pct"/>
            <w:shd w:val="clear" w:color="auto" w:fill="auto"/>
            <w:noWrap/>
            <w:hideMark/>
          </w:tcPr>
          <w:p w14:paraId="70903E9C" w14:textId="77777777" w:rsidR="00B5276E" w:rsidRPr="00B5276E" w:rsidRDefault="00B5276E" w:rsidP="00B11462">
            <w:pPr>
              <w:spacing w:after="0" w:line="240" w:lineRule="auto"/>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Maitriser l’utilisation des outils et des équipements</w:t>
            </w:r>
          </w:p>
        </w:tc>
        <w:tc>
          <w:tcPr>
            <w:tcW w:w="708" w:type="pct"/>
            <w:shd w:val="clear" w:color="auto" w:fill="auto"/>
            <w:noWrap/>
            <w:vAlign w:val="center"/>
            <w:hideMark/>
          </w:tcPr>
          <w:p w14:paraId="68BECFDE" w14:textId="339A4706"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79,0</w:t>
            </w:r>
          </w:p>
        </w:tc>
        <w:tc>
          <w:tcPr>
            <w:tcW w:w="1157" w:type="pct"/>
            <w:shd w:val="clear" w:color="auto" w:fill="auto"/>
            <w:noWrap/>
            <w:vAlign w:val="center"/>
            <w:hideMark/>
          </w:tcPr>
          <w:p w14:paraId="7B3978BF" w14:textId="40A37C09"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18,8</w:t>
            </w:r>
          </w:p>
        </w:tc>
      </w:tr>
      <w:tr w:rsidR="00B5276E" w:rsidRPr="00B5276E" w14:paraId="6123C51B" w14:textId="77777777" w:rsidTr="00B11462">
        <w:trPr>
          <w:trHeight w:val="113"/>
        </w:trPr>
        <w:tc>
          <w:tcPr>
            <w:tcW w:w="3134" w:type="pct"/>
            <w:shd w:val="clear" w:color="auto" w:fill="auto"/>
            <w:noWrap/>
            <w:hideMark/>
          </w:tcPr>
          <w:p w14:paraId="5C628FE0" w14:textId="77777777" w:rsidR="00B5276E" w:rsidRPr="00B5276E" w:rsidRDefault="00B5276E" w:rsidP="00B11462">
            <w:pPr>
              <w:spacing w:after="0" w:line="240" w:lineRule="auto"/>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Appliquer les normes techniques du métier</w:t>
            </w:r>
          </w:p>
        </w:tc>
        <w:tc>
          <w:tcPr>
            <w:tcW w:w="708" w:type="pct"/>
            <w:shd w:val="clear" w:color="auto" w:fill="auto"/>
            <w:noWrap/>
            <w:vAlign w:val="center"/>
            <w:hideMark/>
          </w:tcPr>
          <w:p w14:paraId="4C366508" w14:textId="5ADA2A5A"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77,4</w:t>
            </w:r>
          </w:p>
        </w:tc>
        <w:tc>
          <w:tcPr>
            <w:tcW w:w="1157" w:type="pct"/>
            <w:shd w:val="clear" w:color="auto" w:fill="auto"/>
            <w:noWrap/>
            <w:vAlign w:val="center"/>
            <w:hideMark/>
          </w:tcPr>
          <w:p w14:paraId="5DCEC9E2" w14:textId="7E97AAAA"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20,7</w:t>
            </w:r>
          </w:p>
        </w:tc>
      </w:tr>
      <w:tr w:rsidR="00B5276E" w:rsidRPr="00B5276E" w14:paraId="50A239AC" w14:textId="77777777" w:rsidTr="00B11462">
        <w:trPr>
          <w:trHeight w:val="113"/>
        </w:trPr>
        <w:tc>
          <w:tcPr>
            <w:tcW w:w="3134" w:type="pct"/>
            <w:shd w:val="clear" w:color="auto" w:fill="auto"/>
            <w:noWrap/>
            <w:hideMark/>
          </w:tcPr>
          <w:p w14:paraId="344D8D21" w14:textId="77777777" w:rsidR="00B5276E" w:rsidRPr="00B5276E" w:rsidRDefault="00B5276E" w:rsidP="00B11462">
            <w:pPr>
              <w:spacing w:after="0" w:line="240" w:lineRule="auto"/>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Assembler/ Rassembler</w:t>
            </w:r>
          </w:p>
        </w:tc>
        <w:tc>
          <w:tcPr>
            <w:tcW w:w="708" w:type="pct"/>
            <w:shd w:val="clear" w:color="auto" w:fill="auto"/>
            <w:noWrap/>
            <w:vAlign w:val="center"/>
            <w:hideMark/>
          </w:tcPr>
          <w:p w14:paraId="1E2BE92E" w14:textId="1B7B3226"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77,4</w:t>
            </w:r>
          </w:p>
        </w:tc>
        <w:tc>
          <w:tcPr>
            <w:tcW w:w="1157" w:type="pct"/>
            <w:shd w:val="clear" w:color="auto" w:fill="auto"/>
            <w:noWrap/>
            <w:vAlign w:val="center"/>
            <w:hideMark/>
          </w:tcPr>
          <w:p w14:paraId="159D5A69" w14:textId="603F8EFB"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20,4</w:t>
            </w:r>
          </w:p>
        </w:tc>
      </w:tr>
      <w:tr w:rsidR="00B5276E" w:rsidRPr="00B5276E" w14:paraId="6B4C87B1" w14:textId="77777777" w:rsidTr="00B11462">
        <w:trPr>
          <w:trHeight w:val="113"/>
        </w:trPr>
        <w:tc>
          <w:tcPr>
            <w:tcW w:w="3134" w:type="pct"/>
            <w:shd w:val="clear" w:color="auto" w:fill="auto"/>
            <w:noWrap/>
            <w:hideMark/>
          </w:tcPr>
          <w:p w14:paraId="7A8B58EB" w14:textId="77777777" w:rsidR="00B5276E" w:rsidRPr="00B5276E" w:rsidRDefault="00B5276E" w:rsidP="00B11462">
            <w:pPr>
              <w:spacing w:after="0" w:line="240" w:lineRule="auto"/>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Réaliser les travaux de finition</w:t>
            </w:r>
          </w:p>
        </w:tc>
        <w:tc>
          <w:tcPr>
            <w:tcW w:w="708" w:type="pct"/>
            <w:shd w:val="clear" w:color="auto" w:fill="auto"/>
            <w:noWrap/>
            <w:vAlign w:val="center"/>
            <w:hideMark/>
          </w:tcPr>
          <w:p w14:paraId="4EDF1C9E" w14:textId="015D0F59"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79,0</w:t>
            </w:r>
          </w:p>
        </w:tc>
        <w:tc>
          <w:tcPr>
            <w:tcW w:w="1157" w:type="pct"/>
            <w:shd w:val="clear" w:color="auto" w:fill="auto"/>
            <w:noWrap/>
            <w:vAlign w:val="center"/>
            <w:hideMark/>
          </w:tcPr>
          <w:p w14:paraId="6059ACF1" w14:textId="6A228CD7" w:rsidR="00B5276E" w:rsidRPr="00B5276E" w:rsidRDefault="00B5276E" w:rsidP="00B11462">
            <w:pPr>
              <w:spacing w:after="0" w:line="240" w:lineRule="auto"/>
              <w:jc w:val="center"/>
              <w:rPr>
                <w:rFonts w:ascii="Times New Roman" w:eastAsia="Times New Roman" w:hAnsi="Times New Roman" w:cs="Times New Roman"/>
                <w:color w:val="000000"/>
                <w:sz w:val="24"/>
                <w:szCs w:val="24"/>
                <w:lang w:eastAsia="fr-FR"/>
              </w:rPr>
            </w:pPr>
            <w:r w:rsidRPr="00B5276E">
              <w:rPr>
                <w:rFonts w:ascii="Times New Roman" w:eastAsia="Times New Roman" w:hAnsi="Times New Roman" w:cs="Times New Roman"/>
                <w:color w:val="000000"/>
                <w:sz w:val="24"/>
                <w:szCs w:val="24"/>
                <w:lang w:eastAsia="fr-FR"/>
              </w:rPr>
              <w:t>18,5</w:t>
            </w:r>
          </w:p>
        </w:tc>
      </w:tr>
    </w:tbl>
    <w:p w14:paraId="5BE756EB" w14:textId="7EFDF6E5" w:rsidR="00B11462" w:rsidRDefault="0013427F" w:rsidP="009817B9">
      <w:pPr>
        <w:spacing w:line="276" w:lineRule="auto"/>
        <w:rPr>
          <w:rFonts w:ascii="Times New Roman" w:hAnsi="Times New Roman" w:cs="Times New Roman"/>
          <w:bCs/>
          <w:sz w:val="20"/>
          <w:szCs w:val="20"/>
        </w:rPr>
      </w:pPr>
      <w:r w:rsidRPr="00147149">
        <w:rPr>
          <w:rFonts w:ascii="Times New Roman" w:hAnsi="Times New Roman" w:cs="Times New Roman"/>
          <w:sz w:val="20"/>
          <w:szCs w:val="20"/>
        </w:rPr>
        <w:t xml:space="preserve">Source : </w:t>
      </w:r>
      <w:r w:rsidRPr="00147149">
        <w:rPr>
          <w:rFonts w:ascii="Times New Roman" w:hAnsi="Times New Roman" w:cs="Times New Roman"/>
          <w:bCs/>
          <w:sz w:val="20"/>
          <w:szCs w:val="20"/>
        </w:rPr>
        <w:t xml:space="preserve">Enquête sur la satisfaction des employeurs des sortants des centres appuyés par Lux-dev, </w:t>
      </w:r>
      <w:r w:rsidR="00CD2C2E">
        <w:rPr>
          <w:rFonts w:ascii="Times New Roman" w:hAnsi="Times New Roman" w:cs="Times New Roman"/>
          <w:bCs/>
          <w:sz w:val="20"/>
          <w:szCs w:val="20"/>
        </w:rPr>
        <w:t>ONEF 2020</w:t>
      </w:r>
    </w:p>
    <w:p w14:paraId="575BFCCC" w14:textId="40BDD733" w:rsidR="00B11462" w:rsidRPr="009817B9" w:rsidRDefault="00B11462" w:rsidP="00B11462">
      <w:pPr>
        <w:spacing w:before="100" w:after="200" w:line="276" w:lineRule="auto"/>
        <w:rPr>
          <w:rFonts w:ascii="Times New Roman" w:hAnsi="Times New Roman" w:cs="Times New Roman"/>
          <w:bCs/>
          <w:sz w:val="20"/>
          <w:szCs w:val="20"/>
        </w:rPr>
      </w:pPr>
      <w:r>
        <w:rPr>
          <w:rFonts w:ascii="Times New Roman" w:hAnsi="Times New Roman" w:cs="Times New Roman"/>
          <w:bCs/>
          <w:sz w:val="20"/>
          <w:szCs w:val="20"/>
        </w:rPr>
        <w:br w:type="page"/>
      </w:r>
    </w:p>
    <w:p w14:paraId="3CBA63C5" w14:textId="569F00B5" w:rsidR="00065E46" w:rsidRPr="00B36202" w:rsidRDefault="007B1363" w:rsidP="00B36202">
      <w:pPr>
        <w:pStyle w:val="Lgende"/>
        <w:spacing w:line="276" w:lineRule="auto"/>
        <w:jc w:val="both"/>
        <w:rPr>
          <w:rFonts w:ascii="Times New Roman" w:hAnsi="Times New Roman" w:cs="Times New Roman"/>
          <w:b w:val="0"/>
          <w:i/>
          <w:iCs/>
          <w:color w:val="auto"/>
          <w:sz w:val="22"/>
          <w:szCs w:val="14"/>
        </w:rPr>
      </w:pPr>
      <w:bookmarkStart w:id="120" w:name="_Toc52875044"/>
      <w:r w:rsidRPr="00B36202">
        <w:rPr>
          <w:rFonts w:ascii="Times New Roman" w:hAnsi="Times New Roman" w:cs="Times New Roman"/>
          <w:b w:val="0"/>
          <w:i/>
          <w:iCs/>
          <w:color w:val="auto"/>
          <w:sz w:val="22"/>
          <w:szCs w:val="14"/>
        </w:rPr>
        <w:lastRenderedPageBreak/>
        <w:t xml:space="preserve">Annexe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Annexe \* ARABIC </w:instrText>
      </w:r>
      <w:r w:rsidRPr="00B36202">
        <w:rPr>
          <w:rFonts w:ascii="Times New Roman" w:hAnsi="Times New Roman" w:cs="Times New Roman"/>
          <w:b w:val="0"/>
          <w:i/>
          <w:iCs/>
          <w:color w:val="auto"/>
          <w:sz w:val="22"/>
          <w:szCs w:val="14"/>
        </w:rPr>
        <w:fldChar w:fldCharType="separate"/>
      </w:r>
      <w:r w:rsidR="009B2AC0">
        <w:rPr>
          <w:rFonts w:ascii="Times New Roman" w:hAnsi="Times New Roman" w:cs="Times New Roman"/>
          <w:b w:val="0"/>
          <w:i/>
          <w:iCs/>
          <w:noProof/>
          <w:color w:val="auto"/>
          <w:sz w:val="22"/>
          <w:szCs w:val="14"/>
        </w:rPr>
        <w:t>4</w:t>
      </w:r>
      <w:r w:rsidRPr="00B36202">
        <w:rPr>
          <w:rFonts w:ascii="Times New Roman" w:hAnsi="Times New Roman" w:cs="Times New Roman"/>
          <w:b w:val="0"/>
          <w:i/>
          <w:iCs/>
          <w:color w:val="auto"/>
          <w:sz w:val="22"/>
          <w:szCs w:val="14"/>
        </w:rPr>
        <w:fldChar w:fldCharType="end"/>
      </w:r>
      <w:r w:rsidR="00B06435" w:rsidRPr="00B36202">
        <w:rPr>
          <w:rFonts w:ascii="Times New Roman" w:hAnsi="Times New Roman" w:cs="Times New Roman"/>
          <w:b w:val="0"/>
          <w:i/>
          <w:iCs/>
          <w:color w:val="auto"/>
          <w:sz w:val="22"/>
          <w:szCs w:val="14"/>
        </w:rPr>
        <w:t xml:space="preserve"> </w:t>
      </w:r>
      <w:r w:rsidRPr="00B36202">
        <w:rPr>
          <w:rFonts w:ascii="Times New Roman" w:hAnsi="Times New Roman" w:cs="Times New Roman"/>
          <w:b w:val="0"/>
          <w:i/>
          <w:iCs/>
          <w:color w:val="auto"/>
          <w:sz w:val="22"/>
          <w:szCs w:val="14"/>
        </w:rPr>
        <w:t xml:space="preserve">: classification des secteurs économiques </w:t>
      </w:r>
      <w:r w:rsidR="00C72BC5" w:rsidRPr="00B36202">
        <w:rPr>
          <w:rFonts w:ascii="Times New Roman" w:hAnsi="Times New Roman" w:cs="Times New Roman"/>
          <w:b w:val="0"/>
          <w:i/>
          <w:iCs/>
          <w:color w:val="auto"/>
          <w:sz w:val="22"/>
          <w:szCs w:val="14"/>
        </w:rPr>
        <w:t>adoptée par l’ONEF</w:t>
      </w:r>
      <w:r w:rsidR="00C308D5" w:rsidRPr="00B36202">
        <w:rPr>
          <w:rFonts w:ascii="Times New Roman" w:hAnsi="Times New Roman" w:cs="Times New Roman"/>
          <w:b w:val="0"/>
          <w:i/>
          <w:iCs/>
          <w:color w:val="auto"/>
          <w:sz w:val="22"/>
          <w:szCs w:val="14"/>
        </w:rPr>
        <w:t xml:space="preserve"> dans le cadre de l’étude de satisfaction des employeurs des sortants des centres de formation professionnel</w:t>
      </w:r>
      <w:bookmarkEnd w:id="120"/>
    </w:p>
    <w:tbl>
      <w:tblPr>
        <w:tblW w:w="5000" w:type="pct"/>
        <w:tblBorders>
          <w:top w:val="single" w:sz="12" w:space="0" w:color="385623" w:themeColor="accent6" w:themeShade="80"/>
          <w:bottom w:val="single" w:sz="12" w:space="0" w:color="385623" w:themeColor="accent6" w:themeShade="80"/>
        </w:tblBorders>
        <w:tblLook w:val="04A0" w:firstRow="1" w:lastRow="0" w:firstColumn="1" w:lastColumn="0" w:noHBand="0" w:noVBand="1"/>
      </w:tblPr>
      <w:tblGrid>
        <w:gridCol w:w="533"/>
        <w:gridCol w:w="2706"/>
        <w:gridCol w:w="3745"/>
        <w:gridCol w:w="3391"/>
      </w:tblGrid>
      <w:tr w:rsidR="00C72BC5" w:rsidRPr="0013427F" w14:paraId="43087D65" w14:textId="77777777" w:rsidTr="00594966">
        <w:trPr>
          <w:trHeight w:val="20"/>
        </w:trPr>
        <w:tc>
          <w:tcPr>
            <w:tcW w:w="257" w:type="pct"/>
            <w:tcBorders>
              <w:top w:val="single" w:sz="12" w:space="0" w:color="385623" w:themeColor="accent6" w:themeShade="80"/>
              <w:bottom w:val="single" w:sz="12" w:space="0" w:color="385623" w:themeColor="accent6" w:themeShade="80"/>
            </w:tcBorders>
            <w:shd w:val="clear" w:color="auto" w:fill="auto"/>
            <w:noWrap/>
            <w:vAlign w:val="center"/>
            <w:hideMark/>
          </w:tcPr>
          <w:p w14:paraId="4AFB3132" w14:textId="77777777" w:rsidR="00C72BC5" w:rsidRPr="0013427F" w:rsidRDefault="00C72BC5" w:rsidP="00594966">
            <w:pPr>
              <w:spacing w:after="0" w:line="276" w:lineRule="auto"/>
              <w:jc w:val="center"/>
              <w:rPr>
                <w:rFonts w:ascii="Times New Roman" w:eastAsia="Times New Roman" w:hAnsi="Times New Roman" w:cs="Times New Roman"/>
                <w:b/>
                <w:bCs/>
                <w:color w:val="000000"/>
                <w:sz w:val="24"/>
                <w:szCs w:val="24"/>
              </w:rPr>
            </w:pPr>
            <w:r w:rsidRPr="0013427F">
              <w:rPr>
                <w:rFonts w:ascii="Times New Roman" w:eastAsia="Times New Roman" w:hAnsi="Times New Roman" w:cs="Times New Roman"/>
                <w:b/>
                <w:bCs/>
                <w:color w:val="000000"/>
                <w:sz w:val="24"/>
                <w:szCs w:val="20"/>
              </w:rPr>
              <w:t>N°</w:t>
            </w:r>
          </w:p>
        </w:tc>
        <w:tc>
          <w:tcPr>
            <w:tcW w:w="1304" w:type="pct"/>
            <w:tcBorders>
              <w:top w:val="single" w:sz="12" w:space="0" w:color="385623" w:themeColor="accent6" w:themeShade="80"/>
              <w:bottom w:val="single" w:sz="12" w:space="0" w:color="385623" w:themeColor="accent6" w:themeShade="80"/>
            </w:tcBorders>
            <w:shd w:val="clear" w:color="auto" w:fill="auto"/>
            <w:noWrap/>
            <w:vAlign w:val="center"/>
            <w:hideMark/>
          </w:tcPr>
          <w:p w14:paraId="219B1977" w14:textId="77777777" w:rsidR="00C72BC5" w:rsidRPr="0013427F" w:rsidRDefault="00C72BC5" w:rsidP="00594966">
            <w:pPr>
              <w:spacing w:after="0" w:line="276" w:lineRule="auto"/>
              <w:jc w:val="center"/>
              <w:rPr>
                <w:rFonts w:ascii="Times New Roman" w:eastAsia="Times New Roman" w:hAnsi="Times New Roman" w:cs="Times New Roman"/>
                <w:b/>
                <w:bCs/>
                <w:color w:val="000000"/>
                <w:sz w:val="24"/>
                <w:szCs w:val="24"/>
              </w:rPr>
            </w:pPr>
            <w:r w:rsidRPr="0013427F">
              <w:rPr>
                <w:rFonts w:ascii="Times New Roman" w:eastAsia="Times New Roman" w:hAnsi="Times New Roman" w:cs="Times New Roman"/>
                <w:b/>
                <w:bCs/>
                <w:color w:val="000000"/>
                <w:sz w:val="24"/>
                <w:szCs w:val="20"/>
              </w:rPr>
              <w:t>Secteurs économiques</w:t>
            </w:r>
          </w:p>
        </w:tc>
        <w:tc>
          <w:tcPr>
            <w:tcW w:w="1805" w:type="pct"/>
            <w:tcBorders>
              <w:top w:val="single" w:sz="12" w:space="0" w:color="385623" w:themeColor="accent6" w:themeShade="80"/>
              <w:bottom w:val="single" w:sz="12" w:space="0" w:color="385623" w:themeColor="accent6" w:themeShade="80"/>
            </w:tcBorders>
            <w:shd w:val="clear" w:color="auto" w:fill="auto"/>
            <w:noWrap/>
            <w:vAlign w:val="center"/>
            <w:hideMark/>
          </w:tcPr>
          <w:p w14:paraId="562CBCF3" w14:textId="77777777" w:rsidR="00C72BC5" w:rsidRPr="0013427F" w:rsidRDefault="00C72BC5" w:rsidP="00594966">
            <w:pPr>
              <w:spacing w:after="0" w:line="276" w:lineRule="auto"/>
              <w:jc w:val="center"/>
              <w:rPr>
                <w:rFonts w:ascii="Times New Roman" w:eastAsia="Times New Roman" w:hAnsi="Times New Roman" w:cs="Times New Roman"/>
                <w:b/>
                <w:bCs/>
                <w:color w:val="000000"/>
                <w:sz w:val="24"/>
                <w:szCs w:val="24"/>
              </w:rPr>
            </w:pPr>
            <w:r w:rsidRPr="0013427F">
              <w:rPr>
                <w:rFonts w:ascii="Times New Roman" w:eastAsia="Times New Roman" w:hAnsi="Times New Roman" w:cs="Times New Roman"/>
                <w:b/>
                <w:bCs/>
                <w:color w:val="000000"/>
                <w:sz w:val="24"/>
                <w:szCs w:val="20"/>
              </w:rPr>
              <w:t>Filières</w:t>
            </w:r>
          </w:p>
        </w:tc>
        <w:tc>
          <w:tcPr>
            <w:tcW w:w="1634" w:type="pct"/>
            <w:tcBorders>
              <w:top w:val="single" w:sz="12" w:space="0" w:color="385623" w:themeColor="accent6" w:themeShade="80"/>
              <w:bottom w:val="single" w:sz="12" w:space="0" w:color="385623" w:themeColor="accent6" w:themeShade="80"/>
            </w:tcBorders>
            <w:shd w:val="clear" w:color="auto" w:fill="auto"/>
            <w:noWrap/>
            <w:vAlign w:val="center"/>
            <w:hideMark/>
          </w:tcPr>
          <w:p w14:paraId="0D59A480" w14:textId="77777777" w:rsidR="00C72BC5" w:rsidRPr="0013427F" w:rsidRDefault="00C72BC5" w:rsidP="00594966">
            <w:pPr>
              <w:spacing w:after="0" w:line="276" w:lineRule="auto"/>
              <w:jc w:val="center"/>
              <w:rPr>
                <w:rFonts w:ascii="Times New Roman" w:eastAsia="Times New Roman" w:hAnsi="Times New Roman" w:cs="Times New Roman"/>
                <w:b/>
                <w:bCs/>
                <w:color w:val="000000"/>
                <w:sz w:val="24"/>
                <w:szCs w:val="24"/>
              </w:rPr>
            </w:pPr>
            <w:r w:rsidRPr="0013427F">
              <w:rPr>
                <w:rFonts w:ascii="Times New Roman" w:eastAsia="Times New Roman" w:hAnsi="Times New Roman" w:cs="Times New Roman"/>
                <w:b/>
                <w:bCs/>
                <w:color w:val="000000"/>
                <w:sz w:val="24"/>
                <w:szCs w:val="20"/>
              </w:rPr>
              <w:t>Métiers</w:t>
            </w:r>
          </w:p>
        </w:tc>
      </w:tr>
      <w:tr w:rsidR="00C72BC5" w:rsidRPr="0013427F" w14:paraId="4C4CA556" w14:textId="77777777" w:rsidTr="00594966">
        <w:trPr>
          <w:trHeight w:val="20"/>
        </w:trPr>
        <w:tc>
          <w:tcPr>
            <w:tcW w:w="257" w:type="pct"/>
            <w:tcBorders>
              <w:top w:val="single" w:sz="12" w:space="0" w:color="385623" w:themeColor="accent6" w:themeShade="80"/>
              <w:bottom w:val="single" w:sz="12" w:space="0" w:color="385623" w:themeColor="accent6" w:themeShade="80"/>
            </w:tcBorders>
            <w:shd w:val="clear" w:color="auto" w:fill="auto"/>
            <w:noWrap/>
            <w:vAlign w:val="center"/>
            <w:hideMark/>
          </w:tcPr>
          <w:p w14:paraId="37BF5CB1"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1</w:t>
            </w:r>
          </w:p>
        </w:tc>
        <w:tc>
          <w:tcPr>
            <w:tcW w:w="1304" w:type="pct"/>
            <w:tcBorders>
              <w:top w:val="single" w:sz="12" w:space="0" w:color="385623" w:themeColor="accent6" w:themeShade="80"/>
              <w:bottom w:val="single" w:sz="12" w:space="0" w:color="385623" w:themeColor="accent6" w:themeShade="80"/>
            </w:tcBorders>
            <w:shd w:val="clear" w:color="auto" w:fill="auto"/>
            <w:noWrap/>
            <w:vAlign w:val="center"/>
            <w:hideMark/>
          </w:tcPr>
          <w:p w14:paraId="4353B357"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Agriculture</w:t>
            </w:r>
          </w:p>
        </w:tc>
        <w:tc>
          <w:tcPr>
            <w:tcW w:w="1805" w:type="pct"/>
            <w:tcBorders>
              <w:top w:val="single" w:sz="12" w:space="0" w:color="385623" w:themeColor="accent6" w:themeShade="80"/>
              <w:bottom w:val="single" w:sz="12" w:space="0" w:color="385623" w:themeColor="accent6" w:themeShade="80"/>
            </w:tcBorders>
            <w:shd w:val="clear" w:color="auto" w:fill="auto"/>
            <w:noWrap/>
            <w:vAlign w:val="center"/>
            <w:hideMark/>
          </w:tcPr>
          <w:p w14:paraId="7D13DD8E"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1.</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Horticulture</w:t>
            </w:r>
          </w:p>
        </w:tc>
        <w:tc>
          <w:tcPr>
            <w:tcW w:w="1634" w:type="pct"/>
            <w:tcBorders>
              <w:top w:val="single" w:sz="12" w:space="0" w:color="385623" w:themeColor="accent6" w:themeShade="80"/>
              <w:bottom w:val="single" w:sz="12" w:space="0" w:color="385623" w:themeColor="accent6" w:themeShade="80"/>
            </w:tcBorders>
            <w:shd w:val="clear" w:color="auto" w:fill="auto"/>
            <w:noWrap/>
            <w:vAlign w:val="center"/>
            <w:hideMark/>
          </w:tcPr>
          <w:p w14:paraId="7E277F54"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Maraîcher</w:t>
            </w:r>
          </w:p>
        </w:tc>
      </w:tr>
      <w:tr w:rsidR="00C72BC5" w:rsidRPr="0013427F" w14:paraId="65D0C52A" w14:textId="77777777" w:rsidTr="00594966">
        <w:trPr>
          <w:trHeight w:val="20"/>
        </w:trPr>
        <w:tc>
          <w:tcPr>
            <w:tcW w:w="257" w:type="pct"/>
            <w:tcBorders>
              <w:top w:val="single" w:sz="12" w:space="0" w:color="385623" w:themeColor="accent6" w:themeShade="80"/>
              <w:bottom w:val="single" w:sz="12" w:space="0" w:color="385623" w:themeColor="accent6" w:themeShade="80"/>
            </w:tcBorders>
            <w:shd w:val="clear" w:color="auto" w:fill="auto"/>
            <w:noWrap/>
            <w:vAlign w:val="center"/>
            <w:hideMark/>
          </w:tcPr>
          <w:p w14:paraId="336FBCC5"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2</w:t>
            </w:r>
          </w:p>
        </w:tc>
        <w:tc>
          <w:tcPr>
            <w:tcW w:w="1304" w:type="pct"/>
            <w:tcBorders>
              <w:top w:val="single" w:sz="12" w:space="0" w:color="385623" w:themeColor="accent6" w:themeShade="80"/>
              <w:bottom w:val="single" w:sz="12" w:space="0" w:color="385623" w:themeColor="accent6" w:themeShade="80"/>
            </w:tcBorders>
            <w:shd w:val="clear" w:color="auto" w:fill="auto"/>
            <w:noWrap/>
            <w:vAlign w:val="center"/>
            <w:hideMark/>
          </w:tcPr>
          <w:p w14:paraId="60A993F4"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Elevage</w:t>
            </w:r>
          </w:p>
        </w:tc>
        <w:tc>
          <w:tcPr>
            <w:tcW w:w="1805" w:type="pct"/>
            <w:tcBorders>
              <w:top w:val="single" w:sz="12" w:space="0" w:color="385623" w:themeColor="accent6" w:themeShade="80"/>
              <w:bottom w:val="single" w:sz="12" w:space="0" w:color="385623" w:themeColor="accent6" w:themeShade="80"/>
            </w:tcBorders>
            <w:shd w:val="clear" w:color="auto" w:fill="auto"/>
            <w:noWrap/>
            <w:vAlign w:val="center"/>
            <w:hideMark/>
          </w:tcPr>
          <w:p w14:paraId="649DCEEE"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1.</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Aviculture</w:t>
            </w:r>
          </w:p>
        </w:tc>
        <w:tc>
          <w:tcPr>
            <w:tcW w:w="1634" w:type="pct"/>
            <w:tcBorders>
              <w:top w:val="single" w:sz="12" w:space="0" w:color="385623" w:themeColor="accent6" w:themeShade="80"/>
              <w:bottom w:val="single" w:sz="12" w:space="0" w:color="385623" w:themeColor="accent6" w:themeShade="80"/>
            </w:tcBorders>
            <w:shd w:val="clear" w:color="auto" w:fill="auto"/>
            <w:noWrap/>
            <w:vAlign w:val="center"/>
            <w:hideMark/>
          </w:tcPr>
          <w:p w14:paraId="151871C1"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Aviculteur</w:t>
            </w:r>
          </w:p>
        </w:tc>
      </w:tr>
      <w:tr w:rsidR="00C72BC5" w:rsidRPr="0013427F" w14:paraId="46F25A1C" w14:textId="77777777" w:rsidTr="00594966">
        <w:trPr>
          <w:trHeight w:val="20"/>
        </w:trPr>
        <w:tc>
          <w:tcPr>
            <w:tcW w:w="257" w:type="pct"/>
            <w:vMerge w:val="restart"/>
            <w:tcBorders>
              <w:top w:val="single" w:sz="12" w:space="0" w:color="385623" w:themeColor="accent6" w:themeShade="80"/>
            </w:tcBorders>
            <w:shd w:val="clear" w:color="auto" w:fill="auto"/>
            <w:noWrap/>
            <w:vAlign w:val="center"/>
            <w:hideMark/>
          </w:tcPr>
          <w:p w14:paraId="1528C41D"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3</w:t>
            </w:r>
          </w:p>
        </w:tc>
        <w:tc>
          <w:tcPr>
            <w:tcW w:w="1304" w:type="pct"/>
            <w:vMerge w:val="restart"/>
            <w:tcBorders>
              <w:top w:val="single" w:sz="12" w:space="0" w:color="385623" w:themeColor="accent6" w:themeShade="80"/>
            </w:tcBorders>
            <w:shd w:val="clear" w:color="auto" w:fill="auto"/>
            <w:noWrap/>
            <w:vAlign w:val="center"/>
            <w:hideMark/>
          </w:tcPr>
          <w:p w14:paraId="57F83692"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Artisanat</w:t>
            </w:r>
          </w:p>
        </w:tc>
        <w:tc>
          <w:tcPr>
            <w:tcW w:w="1805" w:type="pct"/>
            <w:tcBorders>
              <w:top w:val="single" w:sz="12" w:space="0" w:color="385623" w:themeColor="accent6" w:themeShade="80"/>
            </w:tcBorders>
            <w:shd w:val="clear" w:color="auto" w:fill="auto"/>
            <w:noWrap/>
            <w:vAlign w:val="center"/>
            <w:hideMark/>
          </w:tcPr>
          <w:p w14:paraId="6852550E"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1.</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Matériel agricole</w:t>
            </w:r>
          </w:p>
        </w:tc>
        <w:tc>
          <w:tcPr>
            <w:tcW w:w="1634" w:type="pct"/>
            <w:tcBorders>
              <w:top w:val="single" w:sz="12" w:space="0" w:color="385623" w:themeColor="accent6" w:themeShade="80"/>
            </w:tcBorders>
            <w:shd w:val="clear" w:color="auto" w:fill="auto"/>
            <w:noWrap/>
            <w:vAlign w:val="center"/>
            <w:hideMark/>
          </w:tcPr>
          <w:p w14:paraId="3995E802"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Fabricant de matériel agricole</w:t>
            </w:r>
          </w:p>
        </w:tc>
      </w:tr>
      <w:tr w:rsidR="00C72BC5" w:rsidRPr="0013427F" w14:paraId="577F73C9" w14:textId="77777777" w:rsidTr="00594966">
        <w:trPr>
          <w:trHeight w:val="20"/>
        </w:trPr>
        <w:tc>
          <w:tcPr>
            <w:tcW w:w="257" w:type="pct"/>
            <w:vMerge/>
            <w:vAlign w:val="center"/>
            <w:hideMark/>
          </w:tcPr>
          <w:p w14:paraId="5A77C5A7"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304" w:type="pct"/>
            <w:vMerge/>
            <w:vAlign w:val="center"/>
            <w:hideMark/>
          </w:tcPr>
          <w:p w14:paraId="3FE67D92"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805" w:type="pct"/>
            <w:shd w:val="clear" w:color="auto" w:fill="auto"/>
            <w:noWrap/>
            <w:vAlign w:val="center"/>
            <w:hideMark/>
          </w:tcPr>
          <w:p w14:paraId="086C2515"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2.</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Mécanique agricole</w:t>
            </w:r>
          </w:p>
        </w:tc>
        <w:tc>
          <w:tcPr>
            <w:tcW w:w="1634" w:type="pct"/>
            <w:vMerge w:val="restart"/>
            <w:shd w:val="clear" w:color="auto" w:fill="auto"/>
            <w:noWrap/>
            <w:vAlign w:val="center"/>
            <w:hideMark/>
          </w:tcPr>
          <w:p w14:paraId="37D73E57"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Mécaniciens</w:t>
            </w:r>
          </w:p>
        </w:tc>
      </w:tr>
      <w:tr w:rsidR="00C72BC5" w:rsidRPr="0013427F" w14:paraId="14621C60" w14:textId="77777777" w:rsidTr="00594966">
        <w:trPr>
          <w:trHeight w:val="20"/>
        </w:trPr>
        <w:tc>
          <w:tcPr>
            <w:tcW w:w="257" w:type="pct"/>
            <w:vMerge/>
            <w:vAlign w:val="center"/>
            <w:hideMark/>
          </w:tcPr>
          <w:p w14:paraId="4F89BA3D"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304" w:type="pct"/>
            <w:vMerge/>
            <w:vAlign w:val="center"/>
            <w:hideMark/>
          </w:tcPr>
          <w:p w14:paraId="71BA964A"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805" w:type="pct"/>
            <w:shd w:val="clear" w:color="auto" w:fill="auto"/>
            <w:noWrap/>
            <w:vAlign w:val="center"/>
            <w:hideMark/>
          </w:tcPr>
          <w:p w14:paraId="1E2496D0"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3.</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Mécanique auto</w:t>
            </w:r>
          </w:p>
        </w:tc>
        <w:tc>
          <w:tcPr>
            <w:tcW w:w="1634" w:type="pct"/>
            <w:vMerge/>
            <w:vAlign w:val="center"/>
            <w:hideMark/>
          </w:tcPr>
          <w:p w14:paraId="7CBA5BD6"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r>
      <w:tr w:rsidR="00C72BC5" w:rsidRPr="0013427F" w14:paraId="6FC5EA7C" w14:textId="77777777" w:rsidTr="00594966">
        <w:trPr>
          <w:trHeight w:val="20"/>
        </w:trPr>
        <w:tc>
          <w:tcPr>
            <w:tcW w:w="257" w:type="pct"/>
            <w:vMerge/>
            <w:vAlign w:val="center"/>
            <w:hideMark/>
          </w:tcPr>
          <w:p w14:paraId="12E75DA1"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304" w:type="pct"/>
            <w:vMerge/>
            <w:vAlign w:val="center"/>
            <w:hideMark/>
          </w:tcPr>
          <w:p w14:paraId="50FF994B"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805" w:type="pct"/>
            <w:shd w:val="clear" w:color="auto" w:fill="auto"/>
            <w:noWrap/>
            <w:vAlign w:val="center"/>
            <w:hideMark/>
          </w:tcPr>
          <w:p w14:paraId="78A8A7BC"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4.</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Mécanique engins 2 roues</w:t>
            </w:r>
          </w:p>
        </w:tc>
        <w:tc>
          <w:tcPr>
            <w:tcW w:w="1634" w:type="pct"/>
            <w:vMerge/>
            <w:vAlign w:val="center"/>
            <w:hideMark/>
          </w:tcPr>
          <w:p w14:paraId="7937E129"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r>
      <w:tr w:rsidR="00C72BC5" w:rsidRPr="0013427F" w14:paraId="66410F3E" w14:textId="77777777" w:rsidTr="00594966">
        <w:trPr>
          <w:trHeight w:val="20"/>
        </w:trPr>
        <w:tc>
          <w:tcPr>
            <w:tcW w:w="257" w:type="pct"/>
            <w:vMerge/>
            <w:vAlign w:val="center"/>
            <w:hideMark/>
          </w:tcPr>
          <w:p w14:paraId="16C19C59"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304" w:type="pct"/>
            <w:vMerge/>
            <w:vAlign w:val="center"/>
            <w:hideMark/>
          </w:tcPr>
          <w:p w14:paraId="1C97BB35"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805" w:type="pct"/>
            <w:shd w:val="clear" w:color="auto" w:fill="auto"/>
            <w:noWrap/>
            <w:vAlign w:val="center"/>
            <w:hideMark/>
          </w:tcPr>
          <w:p w14:paraId="03F58E90"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5.</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Electricité froid</w:t>
            </w:r>
          </w:p>
        </w:tc>
        <w:tc>
          <w:tcPr>
            <w:tcW w:w="1634" w:type="pct"/>
            <w:shd w:val="clear" w:color="auto" w:fill="auto"/>
            <w:noWrap/>
            <w:vAlign w:val="center"/>
            <w:hideMark/>
          </w:tcPr>
          <w:p w14:paraId="7E6AE787"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Frigoriste</w:t>
            </w:r>
          </w:p>
        </w:tc>
      </w:tr>
      <w:tr w:rsidR="00C72BC5" w:rsidRPr="0013427F" w14:paraId="0AF2650E" w14:textId="77777777" w:rsidTr="00594966">
        <w:trPr>
          <w:trHeight w:val="20"/>
        </w:trPr>
        <w:tc>
          <w:tcPr>
            <w:tcW w:w="257" w:type="pct"/>
            <w:vMerge/>
            <w:tcBorders>
              <w:bottom w:val="single" w:sz="12" w:space="0" w:color="385623" w:themeColor="accent6" w:themeShade="80"/>
            </w:tcBorders>
            <w:vAlign w:val="center"/>
            <w:hideMark/>
          </w:tcPr>
          <w:p w14:paraId="68F29842"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304" w:type="pct"/>
            <w:vMerge/>
            <w:tcBorders>
              <w:bottom w:val="single" w:sz="12" w:space="0" w:color="385623" w:themeColor="accent6" w:themeShade="80"/>
            </w:tcBorders>
            <w:vAlign w:val="center"/>
            <w:hideMark/>
          </w:tcPr>
          <w:p w14:paraId="3DC81AE8"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805" w:type="pct"/>
            <w:tcBorders>
              <w:bottom w:val="single" w:sz="12" w:space="0" w:color="385623" w:themeColor="accent6" w:themeShade="80"/>
            </w:tcBorders>
            <w:shd w:val="clear" w:color="auto" w:fill="auto"/>
            <w:noWrap/>
            <w:vAlign w:val="center"/>
            <w:hideMark/>
          </w:tcPr>
          <w:p w14:paraId="40BD0495"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6.</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 xml:space="preserve">Tapisserie </w:t>
            </w:r>
          </w:p>
        </w:tc>
        <w:tc>
          <w:tcPr>
            <w:tcW w:w="1634" w:type="pct"/>
            <w:tcBorders>
              <w:bottom w:val="single" w:sz="12" w:space="0" w:color="385623" w:themeColor="accent6" w:themeShade="80"/>
            </w:tcBorders>
            <w:shd w:val="clear" w:color="auto" w:fill="auto"/>
            <w:noWrap/>
            <w:vAlign w:val="center"/>
            <w:hideMark/>
          </w:tcPr>
          <w:p w14:paraId="2E659ADA"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Tapissier</w:t>
            </w:r>
          </w:p>
        </w:tc>
      </w:tr>
      <w:tr w:rsidR="00C72BC5" w:rsidRPr="0013427F" w14:paraId="607E0ADD" w14:textId="77777777" w:rsidTr="00594966">
        <w:trPr>
          <w:trHeight w:val="20"/>
        </w:trPr>
        <w:tc>
          <w:tcPr>
            <w:tcW w:w="257" w:type="pct"/>
            <w:vMerge w:val="restart"/>
            <w:tcBorders>
              <w:top w:val="single" w:sz="12" w:space="0" w:color="385623" w:themeColor="accent6" w:themeShade="80"/>
              <w:bottom w:val="nil"/>
            </w:tcBorders>
            <w:shd w:val="clear" w:color="auto" w:fill="auto"/>
            <w:noWrap/>
            <w:vAlign w:val="center"/>
            <w:hideMark/>
          </w:tcPr>
          <w:p w14:paraId="101B84FC"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4</w:t>
            </w:r>
          </w:p>
        </w:tc>
        <w:tc>
          <w:tcPr>
            <w:tcW w:w="1304" w:type="pct"/>
            <w:vMerge w:val="restart"/>
            <w:tcBorders>
              <w:top w:val="single" w:sz="12" w:space="0" w:color="385623" w:themeColor="accent6" w:themeShade="80"/>
              <w:bottom w:val="nil"/>
            </w:tcBorders>
            <w:shd w:val="clear" w:color="auto" w:fill="auto"/>
            <w:noWrap/>
            <w:vAlign w:val="center"/>
            <w:hideMark/>
          </w:tcPr>
          <w:p w14:paraId="0AC9622F"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Bâtiment</w:t>
            </w:r>
          </w:p>
        </w:tc>
        <w:tc>
          <w:tcPr>
            <w:tcW w:w="1805" w:type="pct"/>
            <w:tcBorders>
              <w:top w:val="single" w:sz="12" w:space="0" w:color="385623" w:themeColor="accent6" w:themeShade="80"/>
              <w:bottom w:val="nil"/>
            </w:tcBorders>
            <w:shd w:val="clear" w:color="auto" w:fill="auto"/>
            <w:noWrap/>
            <w:vAlign w:val="center"/>
            <w:hideMark/>
          </w:tcPr>
          <w:p w14:paraId="6AC8661C"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1.</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Carrelage</w:t>
            </w:r>
          </w:p>
        </w:tc>
        <w:tc>
          <w:tcPr>
            <w:tcW w:w="1634" w:type="pct"/>
            <w:tcBorders>
              <w:top w:val="single" w:sz="12" w:space="0" w:color="385623" w:themeColor="accent6" w:themeShade="80"/>
              <w:bottom w:val="nil"/>
            </w:tcBorders>
            <w:shd w:val="clear" w:color="auto" w:fill="auto"/>
            <w:noWrap/>
            <w:vAlign w:val="center"/>
            <w:hideMark/>
          </w:tcPr>
          <w:p w14:paraId="2502337D"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Carreleur</w:t>
            </w:r>
          </w:p>
        </w:tc>
      </w:tr>
      <w:tr w:rsidR="00C72BC5" w:rsidRPr="0013427F" w14:paraId="25AE79F6" w14:textId="77777777" w:rsidTr="00594966">
        <w:trPr>
          <w:trHeight w:val="20"/>
        </w:trPr>
        <w:tc>
          <w:tcPr>
            <w:tcW w:w="257" w:type="pct"/>
            <w:vMerge/>
            <w:tcBorders>
              <w:top w:val="nil"/>
            </w:tcBorders>
            <w:vAlign w:val="center"/>
            <w:hideMark/>
          </w:tcPr>
          <w:p w14:paraId="5E73B2ED"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304" w:type="pct"/>
            <w:vMerge/>
            <w:tcBorders>
              <w:top w:val="nil"/>
            </w:tcBorders>
            <w:vAlign w:val="center"/>
            <w:hideMark/>
          </w:tcPr>
          <w:p w14:paraId="17A4047E"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805" w:type="pct"/>
            <w:tcBorders>
              <w:top w:val="nil"/>
            </w:tcBorders>
            <w:shd w:val="clear" w:color="auto" w:fill="auto"/>
            <w:noWrap/>
            <w:vAlign w:val="center"/>
            <w:hideMark/>
          </w:tcPr>
          <w:p w14:paraId="0A4D19D0"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2.</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Construction métallique</w:t>
            </w:r>
          </w:p>
        </w:tc>
        <w:tc>
          <w:tcPr>
            <w:tcW w:w="1634" w:type="pct"/>
            <w:tcBorders>
              <w:top w:val="nil"/>
            </w:tcBorders>
            <w:shd w:val="clear" w:color="auto" w:fill="auto"/>
            <w:noWrap/>
            <w:vAlign w:val="center"/>
            <w:hideMark/>
          </w:tcPr>
          <w:p w14:paraId="4AE3F157"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Constructeur métallique</w:t>
            </w:r>
          </w:p>
        </w:tc>
      </w:tr>
      <w:tr w:rsidR="00C72BC5" w:rsidRPr="0013427F" w14:paraId="24A4F7AA" w14:textId="77777777" w:rsidTr="00594966">
        <w:trPr>
          <w:trHeight w:val="20"/>
        </w:trPr>
        <w:tc>
          <w:tcPr>
            <w:tcW w:w="257" w:type="pct"/>
            <w:vMerge/>
            <w:vAlign w:val="center"/>
            <w:hideMark/>
          </w:tcPr>
          <w:p w14:paraId="3189A6AA"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304" w:type="pct"/>
            <w:vMerge/>
            <w:vAlign w:val="center"/>
            <w:hideMark/>
          </w:tcPr>
          <w:p w14:paraId="08CB8880"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805" w:type="pct"/>
            <w:shd w:val="clear" w:color="auto" w:fill="auto"/>
            <w:noWrap/>
            <w:vAlign w:val="center"/>
            <w:hideMark/>
          </w:tcPr>
          <w:p w14:paraId="03404795"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3.</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Electricité bâtiment</w:t>
            </w:r>
          </w:p>
        </w:tc>
        <w:tc>
          <w:tcPr>
            <w:tcW w:w="1634" w:type="pct"/>
            <w:shd w:val="clear" w:color="auto" w:fill="auto"/>
            <w:noWrap/>
            <w:vAlign w:val="center"/>
            <w:hideMark/>
          </w:tcPr>
          <w:p w14:paraId="5406D1A1"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Electricien bâtiment</w:t>
            </w:r>
          </w:p>
        </w:tc>
      </w:tr>
      <w:tr w:rsidR="00C72BC5" w:rsidRPr="0013427F" w14:paraId="0CF71929" w14:textId="77777777" w:rsidTr="00594966">
        <w:trPr>
          <w:trHeight w:val="20"/>
        </w:trPr>
        <w:tc>
          <w:tcPr>
            <w:tcW w:w="257" w:type="pct"/>
            <w:vMerge/>
            <w:vAlign w:val="center"/>
            <w:hideMark/>
          </w:tcPr>
          <w:p w14:paraId="67BE0DFF"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304" w:type="pct"/>
            <w:vMerge/>
            <w:vAlign w:val="center"/>
            <w:hideMark/>
          </w:tcPr>
          <w:p w14:paraId="012BD64B"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805" w:type="pct"/>
            <w:shd w:val="clear" w:color="auto" w:fill="auto"/>
            <w:noWrap/>
            <w:vAlign w:val="center"/>
            <w:hideMark/>
          </w:tcPr>
          <w:p w14:paraId="09C8A8E2"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4.</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Maçonnerie</w:t>
            </w:r>
          </w:p>
        </w:tc>
        <w:tc>
          <w:tcPr>
            <w:tcW w:w="1634" w:type="pct"/>
            <w:shd w:val="clear" w:color="auto" w:fill="auto"/>
            <w:noWrap/>
            <w:vAlign w:val="center"/>
            <w:hideMark/>
          </w:tcPr>
          <w:p w14:paraId="72038AF7"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Maçon</w:t>
            </w:r>
          </w:p>
        </w:tc>
      </w:tr>
      <w:tr w:rsidR="00C72BC5" w:rsidRPr="0013427F" w14:paraId="03DA2A05" w14:textId="77777777" w:rsidTr="00594966">
        <w:trPr>
          <w:trHeight w:val="20"/>
        </w:trPr>
        <w:tc>
          <w:tcPr>
            <w:tcW w:w="257" w:type="pct"/>
            <w:vMerge/>
            <w:tcBorders>
              <w:bottom w:val="single" w:sz="12" w:space="0" w:color="385623" w:themeColor="accent6" w:themeShade="80"/>
            </w:tcBorders>
            <w:vAlign w:val="center"/>
            <w:hideMark/>
          </w:tcPr>
          <w:p w14:paraId="7E8CF9A8"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304" w:type="pct"/>
            <w:vMerge/>
            <w:tcBorders>
              <w:bottom w:val="single" w:sz="12" w:space="0" w:color="385623" w:themeColor="accent6" w:themeShade="80"/>
            </w:tcBorders>
            <w:vAlign w:val="center"/>
            <w:hideMark/>
          </w:tcPr>
          <w:p w14:paraId="015291FA"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805" w:type="pct"/>
            <w:tcBorders>
              <w:bottom w:val="single" w:sz="12" w:space="0" w:color="385623" w:themeColor="accent6" w:themeShade="80"/>
            </w:tcBorders>
            <w:shd w:val="clear" w:color="auto" w:fill="auto"/>
            <w:noWrap/>
            <w:vAlign w:val="center"/>
            <w:hideMark/>
          </w:tcPr>
          <w:p w14:paraId="57B6E5AE"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13427F">
              <w:rPr>
                <w:rFonts w:ascii="Times New Roman" w:eastAsia="Times New Roman" w:hAnsi="Times New Roman" w:cs="Times New Roman"/>
                <w:color w:val="000000"/>
                <w:sz w:val="24"/>
                <w:szCs w:val="24"/>
              </w:rPr>
              <w:t>.</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Plomberie sanitaire</w:t>
            </w:r>
          </w:p>
        </w:tc>
        <w:tc>
          <w:tcPr>
            <w:tcW w:w="1634" w:type="pct"/>
            <w:tcBorders>
              <w:bottom w:val="single" w:sz="12" w:space="0" w:color="385623" w:themeColor="accent6" w:themeShade="80"/>
            </w:tcBorders>
            <w:shd w:val="clear" w:color="auto" w:fill="auto"/>
            <w:noWrap/>
            <w:vAlign w:val="center"/>
            <w:hideMark/>
          </w:tcPr>
          <w:p w14:paraId="1E963774"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Plombier</w:t>
            </w:r>
          </w:p>
        </w:tc>
      </w:tr>
      <w:tr w:rsidR="00C72BC5" w:rsidRPr="0013427F" w14:paraId="5B3FF88F" w14:textId="77777777" w:rsidTr="00594966">
        <w:trPr>
          <w:trHeight w:val="20"/>
        </w:trPr>
        <w:tc>
          <w:tcPr>
            <w:tcW w:w="257" w:type="pct"/>
            <w:tcBorders>
              <w:top w:val="single" w:sz="12" w:space="0" w:color="385623" w:themeColor="accent6" w:themeShade="80"/>
              <w:bottom w:val="single" w:sz="12" w:space="0" w:color="385623" w:themeColor="accent6" w:themeShade="80"/>
            </w:tcBorders>
            <w:shd w:val="clear" w:color="auto" w:fill="auto"/>
            <w:noWrap/>
            <w:vAlign w:val="center"/>
            <w:hideMark/>
          </w:tcPr>
          <w:p w14:paraId="638AC33A"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5</w:t>
            </w:r>
          </w:p>
        </w:tc>
        <w:tc>
          <w:tcPr>
            <w:tcW w:w="1304" w:type="pct"/>
            <w:tcBorders>
              <w:top w:val="single" w:sz="12" w:space="0" w:color="385623" w:themeColor="accent6" w:themeShade="80"/>
              <w:bottom w:val="single" w:sz="12" w:space="0" w:color="385623" w:themeColor="accent6" w:themeShade="80"/>
            </w:tcBorders>
            <w:shd w:val="clear" w:color="auto" w:fill="auto"/>
            <w:noWrap/>
            <w:vAlign w:val="center"/>
            <w:hideMark/>
          </w:tcPr>
          <w:p w14:paraId="5D7077DD"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 xml:space="preserve">Energie </w:t>
            </w:r>
          </w:p>
        </w:tc>
        <w:tc>
          <w:tcPr>
            <w:tcW w:w="1805" w:type="pct"/>
            <w:tcBorders>
              <w:top w:val="single" w:sz="12" w:space="0" w:color="385623" w:themeColor="accent6" w:themeShade="80"/>
              <w:bottom w:val="single" w:sz="12" w:space="0" w:color="385623" w:themeColor="accent6" w:themeShade="80"/>
            </w:tcBorders>
            <w:shd w:val="clear" w:color="auto" w:fill="auto"/>
            <w:noWrap/>
            <w:vAlign w:val="center"/>
            <w:hideMark/>
          </w:tcPr>
          <w:p w14:paraId="3EB3336D"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1.</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Electricité photovoltaïque</w:t>
            </w:r>
          </w:p>
        </w:tc>
        <w:tc>
          <w:tcPr>
            <w:tcW w:w="1634" w:type="pct"/>
            <w:tcBorders>
              <w:top w:val="single" w:sz="12" w:space="0" w:color="385623" w:themeColor="accent6" w:themeShade="80"/>
              <w:bottom w:val="single" w:sz="12" w:space="0" w:color="385623" w:themeColor="accent6" w:themeShade="80"/>
            </w:tcBorders>
            <w:shd w:val="clear" w:color="auto" w:fill="auto"/>
            <w:noWrap/>
            <w:vAlign w:val="center"/>
            <w:hideMark/>
          </w:tcPr>
          <w:p w14:paraId="7BC8A3C7"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 xml:space="preserve">Electricien </w:t>
            </w:r>
          </w:p>
        </w:tc>
      </w:tr>
      <w:tr w:rsidR="00C72BC5" w:rsidRPr="0013427F" w14:paraId="2E4CAA0A" w14:textId="77777777" w:rsidTr="00594966">
        <w:trPr>
          <w:trHeight w:val="20"/>
        </w:trPr>
        <w:tc>
          <w:tcPr>
            <w:tcW w:w="257" w:type="pct"/>
            <w:tcBorders>
              <w:top w:val="single" w:sz="12" w:space="0" w:color="385623" w:themeColor="accent6" w:themeShade="80"/>
              <w:bottom w:val="single" w:sz="12" w:space="0" w:color="385623" w:themeColor="accent6" w:themeShade="80"/>
            </w:tcBorders>
            <w:shd w:val="clear" w:color="auto" w:fill="auto"/>
            <w:noWrap/>
            <w:vAlign w:val="center"/>
            <w:hideMark/>
          </w:tcPr>
          <w:p w14:paraId="402F7C1D"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6</w:t>
            </w:r>
          </w:p>
        </w:tc>
        <w:tc>
          <w:tcPr>
            <w:tcW w:w="1304" w:type="pct"/>
            <w:tcBorders>
              <w:top w:val="single" w:sz="12" w:space="0" w:color="385623" w:themeColor="accent6" w:themeShade="80"/>
              <w:bottom w:val="single" w:sz="12" w:space="0" w:color="385623" w:themeColor="accent6" w:themeShade="80"/>
            </w:tcBorders>
            <w:shd w:val="clear" w:color="auto" w:fill="auto"/>
            <w:noWrap/>
            <w:vAlign w:val="center"/>
            <w:hideMark/>
          </w:tcPr>
          <w:p w14:paraId="78B9292B"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Ebénisterie</w:t>
            </w:r>
            <w:r w:rsidRPr="0013427F">
              <w:rPr>
                <w:rFonts w:ascii="Calibri" w:eastAsia="Times New Roman" w:hAnsi="Calibri" w:cs="Calibri"/>
                <w:color w:val="000000"/>
                <w:sz w:val="16"/>
                <w:szCs w:val="16"/>
              </w:rPr>
              <w:t> </w:t>
            </w:r>
          </w:p>
        </w:tc>
        <w:tc>
          <w:tcPr>
            <w:tcW w:w="1805" w:type="pct"/>
            <w:tcBorders>
              <w:top w:val="single" w:sz="12" w:space="0" w:color="385623" w:themeColor="accent6" w:themeShade="80"/>
              <w:bottom w:val="single" w:sz="12" w:space="0" w:color="385623" w:themeColor="accent6" w:themeShade="80"/>
            </w:tcBorders>
            <w:shd w:val="clear" w:color="auto" w:fill="auto"/>
            <w:noWrap/>
            <w:vAlign w:val="center"/>
            <w:hideMark/>
          </w:tcPr>
          <w:p w14:paraId="726D3F25"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1.</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 Menuiserie bois</w:t>
            </w:r>
          </w:p>
        </w:tc>
        <w:tc>
          <w:tcPr>
            <w:tcW w:w="1634" w:type="pct"/>
            <w:tcBorders>
              <w:top w:val="single" w:sz="12" w:space="0" w:color="385623" w:themeColor="accent6" w:themeShade="80"/>
              <w:bottom w:val="single" w:sz="12" w:space="0" w:color="385623" w:themeColor="accent6" w:themeShade="80"/>
            </w:tcBorders>
            <w:shd w:val="clear" w:color="auto" w:fill="auto"/>
            <w:noWrap/>
            <w:vAlign w:val="center"/>
            <w:hideMark/>
          </w:tcPr>
          <w:p w14:paraId="641C5744"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Menuisier bois </w:t>
            </w:r>
          </w:p>
        </w:tc>
      </w:tr>
      <w:tr w:rsidR="00C72BC5" w:rsidRPr="0013427F" w14:paraId="4B54F913" w14:textId="77777777" w:rsidTr="00594966">
        <w:trPr>
          <w:trHeight w:val="20"/>
        </w:trPr>
        <w:tc>
          <w:tcPr>
            <w:tcW w:w="257" w:type="pct"/>
            <w:vMerge w:val="restart"/>
            <w:tcBorders>
              <w:top w:val="single" w:sz="12" w:space="0" w:color="385623" w:themeColor="accent6" w:themeShade="80"/>
              <w:bottom w:val="nil"/>
            </w:tcBorders>
            <w:shd w:val="clear" w:color="auto" w:fill="auto"/>
            <w:noWrap/>
            <w:vAlign w:val="center"/>
            <w:hideMark/>
          </w:tcPr>
          <w:p w14:paraId="4E240F68"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7</w:t>
            </w:r>
          </w:p>
        </w:tc>
        <w:tc>
          <w:tcPr>
            <w:tcW w:w="1304" w:type="pct"/>
            <w:vMerge w:val="restart"/>
            <w:tcBorders>
              <w:top w:val="single" w:sz="12" w:space="0" w:color="385623" w:themeColor="accent6" w:themeShade="80"/>
              <w:bottom w:val="nil"/>
            </w:tcBorders>
            <w:shd w:val="clear" w:color="auto" w:fill="auto"/>
            <w:noWrap/>
            <w:vAlign w:val="center"/>
            <w:hideMark/>
          </w:tcPr>
          <w:p w14:paraId="586FF773"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Restauration</w:t>
            </w:r>
          </w:p>
        </w:tc>
        <w:tc>
          <w:tcPr>
            <w:tcW w:w="1805" w:type="pct"/>
            <w:tcBorders>
              <w:top w:val="single" w:sz="12" w:space="0" w:color="385623" w:themeColor="accent6" w:themeShade="80"/>
              <w:bottom w:val="nil"/>
            </w:tcBorders>
            <w:shd w:val="clear" w:color="auto" w:fill="auto"/>
            <w:noWrap/>
            <w:vAlign w:val="center"/>
            <w:hideMark/>
          </w:tcPr>
          <w:p w14:paraId="5A74DB7B"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1.</w:t>
            </w:r>
            <w:r w:rsidRPr="0013427F">
              <w:rPr>
                <w:rFonts w:ascii="Times New Roman" w:eastAsia="Times New Roman" w:hAnsi="Times New Roman" w:cs="Times New Roman"/>
                <w:color w:val="000000"/>
                <w:sz w:val="14"/>
                <w:szCs w:val="14"/>
              </w:rPr>
              <w:t>    </w:t>
            </w:r>
            <w:r w:rsidRPr="0013427F">
              <w:rPr>
                <w:rFonts w:ascii="Times New Roman" w:eastAsia="Times New Roman" w:hAnsi="Times New Roman" w:cs="Times New Roman"/>
                <w:color w:val="000000"/>
                <w:sz w:val="24"/>
                <w:szCs w:val="20"/>
              </w:rPr>
              <w:t>Restauration</w:t>
            </w:r>
            <w:r w:rsidRPr="0013427F">
              <w:rPr>
                <w:rFonts w:ascii="Times New Roman" w:eastAsia="Times New Roman" w:hAnsi="Times New Roman" w:cs="Times New Roman"/>
                <w:color w:val="000000"/>
                <w:sz w:val="14"/>
                <w:szCs w:val="14"/>
              </w:rPr>
              <w:t xml:space="preserve">  </w:t>
            </w:r>
          </w:p>
        </w:tc>
        <w:tc>
          <w:tcPr>
            <w:tcW w:w="1634" w:type="pct"/>
            <w:tcBorders>
              <w:top w:val="single" w:sz="12" w:space="0" w:color="385623" w:themeColor="accent6" w:themeShade="80"/>
              <w:bottom w:val="nil"/>
            </w:tcBorders>
            <w:shd w:val="clear" w:color="auto" w:fill="auto"/>
            <w:noWrap/>
            <w:vAlign w:val="center"/>
            <w:hideMark/>
          </w:tcPr>
          <w:p w14:paraId="5014DC51"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6C7A9F">
              <w:rPr>
                <w:rFonts w:ascii="Times New Roman" w:eastAsia="Times New Roman" w:hAnsi="Times New Roman" w:cs="Times New Roman"/>
                <w:color w:val="000000"/>
                <w:sz w:val="24"/>
                <w:szCs w:val="20"/>
              </w:rPr>
              <w:t>Restaurateur / trice</w:t>
            </w:r>
          </w:p>
        </w:tc>
      </w:tr>
      <w:tr w:rsidR="00C72BC5" w:rsidRPr="0013427F" w14:paraId="72C9DE16" w14:textId="77777777" w:rsidTr="00594966">
        <w:trPr>
          <w:trHeight w:val="20"/>
        </w:trPr>
        <w:tc>
          <w:tcPr>
            <w:tcW w:w="257" w:type="pct"/>
            <w:vMerge/>
            <w:tcBorders>
              <w:top w:val="nil"/>
              <w:bottom w:val="single" w:sz="12" w:space="0" w:color="385623" w:themeColor="accent6" w:themeShade="80"/>
            </w:tcBorders>
            <w:vAlign w:val="center"/>
            <w:hideMark/>
          </w:tcPr>
          <w:p w14:paraId="15E42C17"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304" w:type="pct"/>
            <w:vMerge/>
            <w:tcBorders>
              <w:top w:val="nil"/>
              <w:bottom w:val="single" w:sz="12" w:space="0" w:color="385623" w:themeColor="accent6" w:themeShade="80"/>
            </w:tcBorders>
            <w:vAlign w:val="center"/>
            <w:hideMark/>
          </w:tcPr>
          <w:p w14:paraId="6D7C2E31"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805" w:type="pct"/>
            <w:tcBorders>
              <w:top w:val="nil"/>
              <w:bottom w:val="single" w:sz="12" w:space="0" w:color="385623" w:themeColor="accent6" w:themeShade="80"/>
            </w:tcBorders>
            <w:shd w:val="clear" w:color="auto" w:fill="auto"/>
            <w:noWrap/>
            <w:vAlign w:val="center"/>
            <w:hideMark/>
          </w:tcPr>
          <w:p w14:paraId="500504B6"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2.</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rPr>
              <w:t>Transformation agroalimentaire</w:t>
            </w:r>
          </w:p>
        </w:tc>
        <w:tc>
          <w:tcPr>
            <w:tcW w:w="1634" w:type="pct"/>
            <w:tcBorders>
              <w:top w:val="nil"/>
              <w:bottom w:val="single" w:sz="12" w:space="0" w:color="385623" w:themeColor="accent6" w:themeShade="80"/>
            </w:tcBorders>
            <w:shd w:val="clear" w:color="auto" w:fill="auto"/>
            <w:noWrap/>
            <w:vAlign w:val="center"/>
            <w:hideMark/>
          </w:tcPr>
          <w:p w14:paraId="6B929E25"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Transformatrice / teur</w:t>
            </w:r>
          </w:p>
        </w:tc>
      </w:tr>
      <w:tr w:rsidR="00C72BC5" w:rsidRPr="0013427F" w14:paraId="53379F1E" w14:textId="77777777" w:rsidTr="00594966">
        <w:trPr>
          <w:trHeight w:val="20"/>
        </w:trPr>
        <w:tc>
          <w:tcPr>
            <w:tcW w:w="257" w:type="pct"/>
            <w:vMerge w:val="restart"/>
            <w:tcBorders>
              <w:top w:val="single" w:sz="12" w:space="0" w:color="385623" w:themeColor="accent6" w:themeShade="80"/>
              <w:bottom w:val="nil"/>
            </w:tcBorders>
            <w:shd w:val="clear" w:color="auto" w:fill="auto"/>
            <w:noWrap/>
            <w:vAlign w:val="center"/>
            <w:hideMark/>
          </w:tcPr>
          <w:p w14:paraId="4559DA84"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8</w:t>
            </w:r>
          </w:p>
        </w:tc>
        <w:tc>
          <w:tcPr>
            <w:tcW w:w="1304" w:type="pct"/>
            <w:vMerge w:val="restart"/>
            <w:tcBorders>
              <w:top w:val="single" w:sz="12" w:space="0" w:color="385623" w:themeColor="accent6" w:themeShade="80"/>
              <w:bottom w:val="nil"/>
            </w:tcBorders>
            <w:shd w:val="clear" w:color="auto" w:fill="auto"/>
            <w:noWrap/>
            <w:vAlign w:val="center"/>
            <w:hideMark/>
          </w:tcPr>
          <w:p w14:paraId="2320E2C8"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Autres</w:t>
            </w:r>
          </w:p>
        </w:tc>
        <w:tc>
          <w:tcPr>
            <w:tcW w:w="1805" w:type="pct"/>
            <w:tcBorders>
              <w:top w:val="single" w:sz="12" w:space="0" w:color="385623" w:themeColor="accent6" w:themeShade="80"/>
              <w:bottom w:val="nil"/>
            </w:tcBorders>
            <w:shd w:val="clear" w:color="auto" w:fill="auto"/>
            <w:noWrap/>
            <w:vAlign w:val="center"/>
            <w:hideMark/>
          </w:tcPr>
          <w:p w14:paraId="3FA8CA8E"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1.</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Formation</w:t>
            </w:r>
          </w:p>
        </w:tc>
        <w:tc>
          <w:tcPr>
            <w:tcW w:w="1634" w:type="pct"/>
            <w:tcBorders>
              <w:top w:val="single" w:sz="12" w:space="0" w:color="385623" w:themeColor="accent6" w:themeShade="80"/>
              <w:bottom w:val="nil"/>
            </w:tcBorders>
            <w:shd w:val="clear" w:color="auto" w:fill="auto"/>
            <w:noWrap/>
            <w:vAlign w:val="center"/>
            <w:hideMark/>
          </w:tcPr>
          <w:p w14:paraId="496F7065"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Formateur / trice</w:t>
            </w:r>
          </w:p>
        </w:tc>
      </w:tr>
      <w:tr w:rsidR="00C72BC5" w:rsidRPr="0013427F" w14:paraId="7789C6A8" w14:textId="77777777" w:rsidTr="00594966">
        <w:trPr>
          <w:trHeight w:val="20"/>
        </w:trPr>
        <w:tc>
          <w:tcPr>
            <w:tcW w:w="257" w:type="pct"/>
            <w:vMerge/>
            <w:tcBorders>
              <w:top w:val="nil"/>
            </w:tcBorders>
            <w:vAlign w:val="center"/>
            <w:hideMark/>
          </w:tcPr>
          <w:p w14:paraId="17E0263B"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304" w:type="pct"/>
            <w:vMerge/>
            <w:tcBorders>
              <w:top w:val="nil"/>
            </w:tcBorders>
            <w:vAlign w:val="center"/>
            <w:hideMark/>
          </w:tcPr>
          <w:p w14:paraId="0D27613B" w14:textId="77777777" w:rsidR="00C72BC5" w:rsidRPr="0013427F" w:rsidRDefault="00C72BC5" w:rsidP="00594966">
            <w:pPr>
              <w:spacing w:after="0" w:line="276" w:lineRule="auto"/>
              <w:rPr>
                <w:rFonts w:ascii="Times New Roman" w:eastAsia="Times New Roman" w:hAnsi="Times New Roman" w:cs="Times New Roman"/>
                <w:color w:val="000000"/>
                <w:sz w:val="24"/>
                <w:szCs w:val="24"/>
              </w:rPr>
            </w:pPr>
          </w:p>
        </w:tc>
        <w:tc>
          <w:tcPr>
            <w:tcW w:w="1805" w:type="pct"/>
            <w:tcBorders>
              <w:top w:val="nil"/>
            </w:tcBorders>
            <w:shd w:val="clear" w:color="auto" w:fill="auto"/>
            <w:noWrap/>
            <w:vAlign w:val="center"/>
            <w:hideMark/>
          </w:tcPr>
          <w:p w14:paraId="3AC9C5F6"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4"/>
              </w:rPr>
              <w:t>2.</w:t>
            </w:r>
            <w:r w:rsidRPr="0013427F">
              <w:rPr>
                <w:rFonts w:ascii="Times New Roman" w:eastAsia="Times New Roman" w:hAnsi="Times New Roman" w:cs="Times New Roman"/>
                <w:color w:val="000000"/>
                <w:sz w:val="14"/>
                <w:szCs w:val="14"/>
              </w:rPr>
              <w:t xml:space="preserve">      </w:t>
            </w:r>
            <w:r w:rsidRPr="0013427F">
              <w:rPr>
                <w:rFonts w:ascii="Times New Roman" w:eastAsia="Times New Roman" w:hAnsi="Times New Roman" w:cs="Times New Roman"/>
                <w:color w:val="000000"/>
                <w:sz w:val="24"/>
                <w:szCs w:val="24"/>
              </w:rPr>
              <w:t>Commerce</w:t>
            </w:r>
          </w:p>
        </w:tc>
        <w:tc>
          <w:tcPr>
            <w:tcW w:w="1634" w:type="pct"/>
            <w:tcBorders>
              <w:top w:val="nil"/>
            </w:tcBorders>
            <w:shd w:val="clear" w:color="auto" w:fill="auto"/>
            <w:noWrap/>
            <w:vAlign w:val="center"/>
            <w:hideMark/>
          </w:tcPr>
          <w:p w14:paraId="69BC4AAD" w14:textId="77777777" w:rsidR="00C72BC5" w:rsidRPr="0013427F" w:rsidRDefault="00C72BC5" w:rsidP="00594966">
            <w:pPr>
              <w:spacing w:after="0" w:line="276" w:lineRule="auto"/>
              <w:jc w:val="both"/>
              <w:rPr>
                <w:rFonts w:ascii="Times New Roman" w:eastAsia="Times New Roman" w:hAnsi="Times New Roman" w:cs="Times New Roman"/>
                <w:color w:val="000000"/>
                <w:sz w:val="24"/>
                <w:szCs w:val="24"/>
              </w:rPr>
            </w:pPr>
            <w:r w:rsidRPr="0013427F">
              <w:rPr>
                <w:rFonts w:ascii="Times New Roman" w:eastAsia="Times New Roman" w:hAnsi="Times New Roman" w:cs="Times New Roman"/>
                <w:color w:val="000000"/>
                <w:sz w:val="24"/>
                <w:szCs w:val="20"/>
              </w:rPr>
              <w:t>Commerçant(e)</w:t>
            </w:r>
          </w:p>
        </w:tc>
      </w:tr>
    </w:tbl>
    <w:p w14:paraId="0D7A3472" w14:textId="53BB8BEE" w:rsidR="00C308D5" w:rsidRPr="00C308D5" w:rsidRDefault="00C308D5" w:rsidP="00C308D5">
      <w:pPr>
        <w:spacing w:line="276" w:lineRule="auto"/>
        <w:rPr>
          <w:rFonts w:ascii="Times New Roman" w:hAnsi="Times New Roman" w:cs="Times New Roman"/>
          <w:sz w:val="20"/>
        </w:rPr>
      </w:pPr>
    </w:p>
    <w:p w14:paraId="7891C94F" w14:textId="77777777" w:rsidR="00C308D5" w:rsidRDefault="00C308D5" w:rsidP="009817B9">
      <w:pPr>
        <w:spacing w:after="0" w:line="276" w:lineRule="auto"/>
        <w:rPr>
          <w:rFonts w:ascii="Times New Roman" w:hAnsi="Times New Roman" w:cs="Times New Roman"/>
          <w:sz w:val="24"/>
          <w:szCs w:val="24"/>
        </w:rPr>
      </w:pPr>
    </w:p>
    <w:p w14:paraId="7FE58DF1" w14:textId="1D4BB4DE" w:rsidR="00065E46" w:rsidRPr="00B36202" w:rsidRDefault="009817B9" w:rsidP="00B36202">
      <w:pPr>
        <w:pStyle w:val="Lgende"/>
        <w:spacing w:line="276" w:lineRule="auto"/>
        <w:jc w:val="both"/>
        <w:rPr>
          <w:rFonts w:ascii="Times New Roman" w:hAnsi="Times New Roman" w:cs="Times New Roman"/>
          <w:b w:val="0"/>
          <w:i/>
          <w:iCs/>
          <w:color w:val="auto"/>
          <w:sz w:val="22"/>
          <w:szCs w:val="14"/>
        </w:rPr>
      </w:pPr>
      <w:bookmarkStart w:id="121" w:name="_Toc52875045"/>
      <w:r w:rsidRPr="00B36202">
        <w:rPr>
          <w:rFonts w:ascii="Times New Roman" w:hAnsi="Times New Roman" w:cs="Times New Roman"/>
          <w:b w:val="0"/>
          <w:i/>
          <w:iCs/>
          <w:color w:val="auto"/>
          <w:sz w:val="22"/>
          <w:szCs w:val="14"/>
        </w:rPr>
        <w:t xml:space="preserve">Annexe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Annexe \* ARABIC </w:instrText>
      </w:r>
      <w:r w:rsidRPr="00B36202">
        <w:rPr>
          <w:rFonts w:ascii="Times New Roman" w:hAnsi="Times New Roman" w:cs="Times New Roman"/>
          <w:b w:val="0"/>
          <w:i/>
          <w:iCs/>
          <w:color w:val="auto"/>
          <w:sz w:val="22"/>
          <w:szCs w:val="14"/>
        </w:rPr>
        <w:fldChar w:fldCharType="separate"/>
      </w:r>
      <w:r w:rsidR="009B2AC0">
        <w:rPr>
          <w:rFonts w:ascii="Times New Roman" w:hAnsi="Times New Roman" w:cs="Times New Roman"/>
          <w:b w:val="0"/>
          <w:i/>
          <w:iCs/>
          <w:noProof/>
          <w:color w:val="auto"/>
          <w:sz w:val="22"/>
          <w:szCs w:val="14"/>
        </w:rPr>
        <w:t>5</w:t>
      </w:r>
      <w:r w:rsidRPr="00B36202">
        <w:rPr>
          <w:rFonts w:ascii="Times New Roman" w:hAnsi="Times New Roman" w:cs="Times New Roman"/>
          <w:b w:val="0"/>
          <w:i/>
          <w:iCs/>
          <w:color w:val="auto"/>
          <w:sz w:val="22"/>
          <w:szCs w:val="14"/>
        </w:rPr>
        <w:fldChar w:fldCharType="end"/>
      </w:r>
      <w:r w:rsidRPr="00B36202">
        <w:rPr>
          <w:rFonts w:ascii="Times New Roman" w:hAnsi="Times New Roman" w:cs="Times New Roman"/>
          <w:b w:val="0"/>
          <w:i/>
          <w:iCs/>
          <w:color w:val="auto"/>
          <w:sz w:val="22"/>
          <w:szCs w:val="14"/>
        </w:rPr>
        <w:t xml:space="preserve"> : Satisfaction des employeurs par rapport à la compétence savoir des sortants</w:t>
      </w:r>
      <w:r w:rsidR="00093671" w:rsidRPr="00B36202">
        <w:rPr>
          <w:rFonts w:ascii="Times New Roman" w:hAnsi="Times New Roman" w:cs="Times New Roman"/>
          <w:b w:val="0"/>
          <w:i/>
          <w:iCs/>
          <w:color w:val="auto"/>
          <w:sz w:val="22"/>
          <w:szCs w:val="14"/>
        </w:rPr>
        <w:t xml:space="preserve"> (%)</w:t>
      </w:r>
      <w:bookmarkEnd w:id="121"/>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8281"/>
        <w:gridCol w:w="2094"/>
      </w:tblGrid>
      <w:tr w:rsidR="009817B9" w:rsidRPr="009817B9" w14:paraId="3DA06553" w14:textId="77777777" w:rsidTr="009817B9">
        <w:trPr>
          <w:trHeight w:val="113"/>
        </w:trPr>
        <w:tc>
          <w:tcPr>
            <w:tcW w:w="3991" w:type="pct"/>
            <w:tcBorders>
              <w:top w:val="single" w:sz="12" w:space="0" w:color="385623" w:themeColor="accent6" w:themeShade="80"/>
              <w:bottom w:val="single" w:sz="12" w:space="0" w:color="385623" w:themeColor="accent6" w:themeShade="80"/>
            </w:tcBorders>
            <w:shd w:val="clear" w:color="000000" w:fill="808080"/>
            <w:noWrap/>
            <w:vAlign w:val="bottom"/>
            <w:hideMark/>
          </w:tcPr>
          <w:p w14:paraId="3CCA52CE" w14:textId="77777777" w:rsidR="009817B9" w:rsidRPr="009817B9" w:rsidRDefault="009817B9" w:rsidP="009817B9">
            <w:pPr>
              <w:spacing w:after="0" w:line="240" w:lineRule="auto"/>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Savoir ou connaissance</w:t>
            </w:r>
          </w:p>
        </w:tc>
        <w:tc>
          <w:tcPr>
            <w:tcW w:w="1009" w:type="pct"/>
            <w:tcBorders>
              <w:top w:val="single" w:sz="12" w:space="0" w:color="385623" w:themeColor="accent6" w:themeShade="80"/>
              <w:bottom w:val="single" w:sz="12" w:space="0" w:color="385623" w:themeColor="accent6" w:themeShade="80"/>
            </w:tcBorders>
            <w:shd w:val="clear" w:color="000000" w:fill="808080"/>
            <w:noWrap/>
            <w:vAlign w:val="bottom"/>
            <w:hideMark/>
          </w:tcPr>
          <w:p w14:paraId="38D77B42" w14:textId="28E55336"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Taux</w:t>
            </w:r>
          </w:p>
        </w:tc>
      </w:tr>
      <w:tr w:rsidR="009817B9" w:rsidRPr="009817B9" w14:paraId="11C64F69" w14:textId="77777777" w:rsidTr="009817B9">
        <w:trPr>
          <w:trHeight w:val="113"/>
        </w:trPr>
        <w:tc>
          <w:tcPr>
            <w:tcW w:w="3991" w:type="pct"/>
            <w:tcBorders>
              <w:top w:val="single" w:sz="12" w:space="0" w:color="385623" w:themeColor="accent6" w:themeShade="80"/>
            </w:tcBorders>
            <w:shd w:val="clear" w:color="auto" w:fill="auto"/>
            <w:noWrap/>
            <w:hideMark/>
          </w:tcPr>
          <w:p w14:paraId="4D5BEC88"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Savoir lire et écrire</w:t>
            </w:r>
          </w:p>
        </w:tc>
        <w:tc>
          <w:tcPr>
            <w:tcW w:w="1009" w:type="pct"/>
            <w:tcBorders>
              <w:top w:val="single" w:sz="12" w:space="0" w:color="385623" w:themeColor="accent6" w:themeShade="80"/>
            </w:tcBorders>
            <w:shd w:val="clear" w:color="auto" w:fill="auto"/>
            <w:noWrap/>
            <w:vAlign w:val="bottom"/>
            <w:hideMark/>
          </w:tcPr>
          <w:p w14:paraId="5A8DECE7" w14:textId="4607571C"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51,4</w:t>
            </w:r>
          </w:p>
        </w:tc>
      </w:tr>
      <w:tr w:rsidR="009817B9" w:rsidRPr="009817B9" w14:paraId="0961695D" w14:textId="77777777" w:rsidTr="009817B9">
        <w:trPr>
          <w:trHeight w:val="113"/>
        </w:trPr>
        <w:tc>
          <w:tcPr>
            <w:tcW w:w="3991" w:type="pct"/>
            <w:shd w:val="clear" w:color="auto" w:fill="auto"/>
            <w:noWrap/>
            <w:hideMark/>
          </w:tcPr>
          <w:p w14:paraId="7FE11B6C"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Connaitre le vocabulaire du métier</w:t>
            </w:r>
          </w:p>
        </w:tc>
        <w:tc>
          <w:tcPr>
            <w:tcW w:w="1009" w:type="pct"/>
            <w:shd w:val="clear" w:color="auto" w:fill="auto"/>
            <w:noWrap/>
            <w:vAlign w:val="bottom"/>
            <w:hideMark/>
          </w:tcPr>
          <w:p w14:paraId="79E60BD8" w14:textId="22A59DDF"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62,6</w:t>
            </w:r>
          </w:p>
        </w:tc>
      </w:tr>
      <w:tr w:rsidR="009817B9" w:rsidRPr="009817B9" w14:paraId="4BCDB9A2" w14:textId="77777777" w:rsidTr="009817B9">
        <w:trPr>
          <w:trHeight w:val="113"/>
        </w:trPr>
        <w:tc>
          <w:tcPr>
            <w:tcW w:w="3991" w:type="pct"/>
            <w:shd w:val="clear" w:color="auto" w:fill="auto"/>
            <w:noWrap/>
            <w:hideMark/>
          </w:tcPr>
          <w:p w14:paraId="7913CD0E"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Connaitre les règles et textes des différents domaines</w:t>
            </w:r>
          </w:p>
        </w:tc>
        <w:tc>
          <w:tcPr>
            <w:tcW w:w="1009" w:type="pct"/>
            <w:shd w:val="clear" w:color="auto" w:fill="auto"/>
            <w:noWrap/>
            <w:vAlign w:val="bottom"/>
            <w:hideMark/>
          </w:tcPr>
          <w:p w14:paraId="07AE7BBD" w14:textId="46A63F8A"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67,6</w:t>
            </w:r>
          </w:p>
        </w:tc>
      </w:tr>
      <w:tr w:rsidR="009817B9" w:rsidRPr="009817B9" w14:paraId="3C70E973" w14:textId="77777777" w:rsidTr="009817B9">
        <w:trPr>
          <w:trHeight w:val="113"/>
        </w:trPr>
        <w:tc>
          <w:tcPr>
            <w:tcW w:w="3991" w:type="pct"/>
            <w:shd w:val="clear" w:color="auto" w:fill="auto"/>
            <w:noWrap/>
            <w:hideMark/>
          </w:tcPr>
          <w:p w14:paraId="2E5749A1"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Connaitre un devis</w:t>
            </w:r>
          </w:p>
        </w:tc>
        <w:tc>
          <w:tcPr>
            <w:tcW w:w="1009" w:type="pct"/>
            <w:shd w:val="clear" w:color="auto" w:fill="auto"/>
            <w:noWrap/>
            <w:vAlign w:val="bottom"/>
            <w:hideMark/>
          </w:tcPr>
          <w:p w14:paraId="65B06DCB" w14:textId="72E06E91"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67,8</w:t>
            </w:r>
          </w:p>
        </w:tc>
      </w:tr>
      <w:tr w:rsidR="009817B9" w:rsidRPr="009817B9" w14:paraId="0E2231EF" w14:textId="77777777" w:rsidTr="009817B9">
        <w:trPr>
          <w:trHeight w:val="113"/>
        </w:trPr>
        <w:tc>
          <w:tcPr>
            <w:tcW w:w="3991" w:type="pct"/>
            <w:shd w:val="clear" w:color="auto" w:fill="auto"/>
            <w:noWrap/>
            <w:hideMark/>
          </w:tcPr>
          <w:p w14:paraId="52B8BF69"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Connaitre les matières premières/ matériaux</w:t>
            </w:r>
          </w:p>
        </w:tc>
        <w:tc>
          <w:tcPr>
            <w:tcW w:w="1009" w:type="pct"/>
            <w:shd w:val="clear" w:color="auto" w:fill="auto"/>
            <w:noWrap/>
            <w:vAlign w:val="bottom"/>
            <w:hideMark/>
          </w:tcPr>
          <w:p w14:paraId="149408CC" w14:textId="26FE9DEC"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74,1</w:t>
            </w:r>
          </w:p>
        </w:tc>
      </w:tr>
      <w:tr w:rsidR="009817B9" w:rsidRPr="009817B9" w14:paraId="2A617B4B" w14:textId="77777777" w:rsidTr="009817B9">
        <w:trPr>
          <w:trHeight w:val="113"/>
        </w:trPr>
        <w:tc>
          <w:tcPr>
            <w:tcW w:w="3991" w:type="pct"/>
            <w:shd w:val="clear" w:color="auto" w:fill="auto"/>
            <w:noWrap/>
            <w:hideMark/>
          </w:tcPr>
          <w:p w14:paraId="50E25DAA"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Savoir planifier le travail</w:t>
            </w:r>
          </w:p>
        </w:tc>
        <w:tc>
          <w:tcPr>
            <w:tcW w:w="1009" w:type="pct"/>
            <w:shd w:val="clear" w:color="auto" w:fill="auto"/>
            <w:noWrap/>
            <w:vAlign w:val="bottom"/>
            <w:hideMark/>
          </w:tcPr>
          <w:p w14:paraId="1730134F" w14:textId="10FD3A48"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75,5</w:t>
            </w:r>
          </w:p>
        </w:tc>
      </w:tr>
      <w:tr w:rsidR="009817B9" w:rsidRPr="009817B9" w14:paraId="6BD4E4DA" w14:textId="77777777" w:rsidTr="009817B9">
        <w:trPr>
          <w:trHeight w:val="113"/>
        </w:trPr>
        <w:tc>
          <w:tcPr>
            <w:tcW w:w="3991" w:type="pct"/>
            <w:shd w:val="clear" w:color="auto" w:fill="auto"/>
            <w:noWrap/>
            <w:hideMark/>
          </w:tcPr>
          <w:p w14:paraId="78C3AB8F"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Connaitre les normes techniques du métier</w:t>
            </w:r>
          </w:p>
        </w:tc>
        <w:tc>
          <w:tcPr>
            <w:tcW w:w="1009" w:type="pct"/>
            <w:shd w:val="clear" w:color="auto" w:fill="auto"/>
            <w:noWrap/>
            <w:vAlign w:val="bottom"/>
            <w:hideMark/>
          </w:tcPr>
          <w:p w14:paraId="05997973" w14:textId="5DB1A3F0"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76,1</w:t>
            </w:r>
          </w:p>
        </w:tc>
      </w:tr>
      <w:tr w:rsidR="009817B9" w:rsidRPr="009817B9" w14:paraId="0BA3BA3D" w14:textId="77777777" w:rsidTr="009817B9">
        <w:trPr>
          <w:trHeight w:val="113"/>
        </w:trPr>
        <w:tc>
          <w:tcPr>
            <w:tcW w:w="3991" w:type="pct"/>
            <w:shd w:val="clear" w:color="auto" w:fill="auto"/>
            <w:noWrap/>
            <w:hideMark/>
          </w:tcPr>
          <w:p w14:paraId="615C6240"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Connaitre le rôle et les fonctions des outils/des équipements de travail</w:t>
            </w:r>
          </w:p>
        </w:tc>
        <w:tc>
          <w:tcPr>
            <w:tcW w:w="1009" w:type="pct"/>
            <w:shd w:val="clear" w:color="auto" w:fill="auto"/>
            <w:noWrap/>
            <w:vAlign w:val="bottom"/>
            <w:hideMark/>
          </w:tcPr>
          <w:p w14:paraId="3032102F" w14:textId="02EB087B"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76,3</w:t>
            </w:r>
          </w:p>
        </w:tc>
      </w:tr>
      <w:tr w:rsidR="009817B9" w:rsidRPr="009817B9" w14:paraId="74BED290" w14:textId="77777777" w:rsidTr="009817B9">
        <w:trPr>
          <w:trHeight w:val="113"/>
        </w:trPr>
        <w:tc>
          <w:tcPr>
            <w:tcW w:w="3991" w:type="pct"/>
            <w:shd w:val="clear" w:color="auto" w:fill="auto"/>
            <w:noWrap/>
            <w:hideMark/>
          </w:tcPr>
          <w:p w14:paraId="232C5D80"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Connaitre le métier</w:t>
            </w:r>
          </w:p>
        </w:tc>
        <w:tc>
          <w:tcPr>
            <w:tcW w:w="1009" w:type="pct"/>
            <w:shd w:val="clear" w:color="auto" w:fill="auto"/>
            <w:noWrap/>
            <w:vAlign w:val="bottom"/>
            <w:hideMark/>
          </w:tcPr>
          <w:p w14:paraId="780BB8D6" w14:textId="0DB10571"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76,6</w:t>
            </w:r>
          </w:p>
        </w:tc>
      </w:tr>
      <w:tr w:rsidR="009817B9" w:rsidRPr="009817B9" w14:paraId="586A67D3" w14:textId="77777777" w:rsidTr="009817B9">
        <w:trPr>
          <w:trHeight w:val="113"/>
        </w:trPr>
        <w:tc>
          <w:tcPr>
            <w:tcW w:w="3991" w:type="pct"/>
            <w:shd w:val="clear" w:color="auto" w:fill="auto"/>
            <w:noWrap/>
            <w:hideMark/>
          </w:tcPr>
          <w:p w14:paraId="57A0E302"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Connaitre les techniques de diagnostiques</w:t>
            </w:r>
          </w:p>
        </w:tc>
        <w:tc>
          <w:tcPr>
            <w:tcW w:w="1009" w:type="pct"/>
            <w:shd w:val="clear" w:color="auto" w:fill="auto"/>
            <w:noWrap/>
            <w:vAlign w:val="bottom"/>
            <w:hideMark/>
          </w:tcPr>
          <w:p w14:paraId="5231B7F1" w14:textId="5B2A80B7"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76,8</w:t>
            </w:r>
          </w:p>
        </w:tc>
      </w:tr>
    </w:tbl>
    <w:p w14:paraId="05C9F0AA" w14:textId="0B385AD2" w:rsidR="009817B9" w:rsidRPr="00B06070" w:rsidRDefault="009817B9" w:rsidP="00B06070">
      <w:pPr>
        <w:spacing w:line="276" w:lineRule="auto"/>
        <w:rPr>
          <w:rFonts w:ascii="Times New Roman" w:hAnsi="Times New Roman" w:cs="Times New Roman"/>
          <w:sz w:val="20"/>
        </w:rPr>
      </w:pPr>
      <w:r w:rsidRPr="00147149">
        <w:rPr>
          <w:rFonts w:ascii="Times New Roman" w:hAnsi="Times New Roman" w:cs="Times New Roman"/>
          <w:sz w:val="20"/>
          <w:szCs w:val="20"/>
        </w:rPr>
        <w:t xml:space="preserve">Source : </w:t>
      </w:r>
      <w:r w:rsidRPr="00147149">
        <w:rPr>
          <w:rFonts w:ascii="Times New Roman" w:hAnsi="Times New Roman" w:cs="Times New Roman"/>
          <w:bCs/>
          <w:sz w:val="20"/>
          <w:szCs w:val="20"/>
        </w:rPr>
        <w:t xml:space="preserve">Enquête sur la satisfaction des employeurs des sortants des centres appuyés par Lux-dev, </w:t>
      </w:r>
      <w:r>
        <w:rPr>
          <w:rFonts w:ascii="Times New Roman" w:hAnsi="Times New Roman" w:cs="Times New Roman"/>
          <w:bCs/>
          <w:sz w:val="20"/>
          <w:szCs w:val="20"/>
        </w:rPr>
        <w:t>ONEF 2020</w:t>
      </w:r>
    </w:p>
    <w:p w14:paraId="374C5961" w14:textId="31BCD9CD" w:rsidR="009817B9" w:rsidRDefault="009817B9">
      <w:pPr>
        <w:spacing w:before="100" w:after="200" w:line="276" w:lineRule="auto"/>
      </w:pPr>
      <w:r>
        <w:br w:type="page"/>
      </w:r>
    </w:p>
    <w:p w14:paraId="34FC5135" w14:textId="77777777" w:rsidR="00065E46" w:rsidRDefault="00065E46" w:rsidP="00B06070">
      <w:pPr>
        <w:spacing w:line="276" w:lineRule="auto"/>
      </w:pPr>
    </w:p>
    <w:p w14:paraId="6E7C98EC" w14:textId="78AB673C" w:rsidR="009817B9" w:rsidRPr="00B36202" w:rsidRDefault="009817B9" w:rsidP="00B36202">
      <w:pPr>
        <w:pStyle w:val="Lgende"/>
        <w:spacing w:line="276" w:lineRule="auto"/>
        <w:jc w:val="both"/>
        <w:rPr>
          <w:rFonts w:ascii="Times New Roman" w:hAnsi="Times New Roman" w:cs="Times New Roman"/>
          <w:b w:val="0"/>
          <w:i/>
          <w:iCs/>
          <w:color w:val="auto"/>
          <w:sz w:val="22"/>
          <w:szCs w:val="14"/>
        </w:rPr>
      </w:pPr>
      <w:bookmarkStart w:id="122" w:name="_Toc52875046"/>
      <w:r w:rsidRPr="00B36202">
        <w:rPr>
          <w:rFonts w:ascii="Times New Roman" w:hAnsi="Times New Roman" w:cs="Times New Roman"/>
          <w:b w:val="0"/>
          <w:i/>
          <w:iCs/>
          <w:color w:val="auto"/>
          <w:sz w:val="22"/>
          <w:szCs w:val="14"/>
        </w:rPr>
        <w:t xml:space="preserve">Annexe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Annexe \* ARABIC </w:instrText>
      </w:r>
      <w:r w:rsidRPr="00B36202">
        <w:rPr>
          <w:rFonts w:ascii="Times New Roman" w:hAnsi="Times New Roman" w:cs="Times New Roman"/>
          <w:b w:val="0"/>
          <w:i/>
          <w:iCs/>
          <w:color w:val="auto"/>
          <w:sz w:val="22"/>
          <w:szCs w:val="14"/>
        </w:rPr>
        <w:fldChar w:fldCharType="separate"/>
      </w:r>
      <w:r w:rsidR="003677FF">
        <w:rPr>
          <w:rFonts w:ascii="Times New Roman" w:hAnsi="Times New Roman" w:cs="Times New Roman"/>
          <w:b w:val="0"/>
          <w:i/>
          <w:iCs/>
          <w:noProof/>
          <w:color w:val="auto"/>
          <w:sz w:val="22"/>
          <w:szCs w:val="14"/>
        </w:rPr>
        <w:t>6</w:t>
      </w:r>
      <w:r w:rsidRPr="00B36202">
        <w:rPr>
          <w:rFonts w:ascii="Times New Roman" w:hAnsi="Times New Roman" w:cs="Times New Roman"/>
          <w:b w:val="0"/>
          <w:i/>
          <w:iCs/>
          <w:color w:val="auto"/>
          <w:sz w:val="22"/>
          <w:szCs w:val="14"/>
        </w:rPr>
        <w:fldChar w:fldCharType="end"/>
      </w:r>
      <w:r w:rsidRPr="00B36202">
        <w:rPr>
          <w:rFonts w:ascii="Times New Roman" w:hAnsi="Times New Roman" w:cs="Times New Roman"/>
          <w:b w:val="0"/>
          <w:i/>
          <w:iCs/>
          <w:color w:val="auto"/>
          <w:sz w:val="22"/>
          <w:szCs w:val="14"/>
        </w:rPr>
        <w:t xml:space="preserve"> : Satisfaction des employeurs par rapport à la compétence savoir-être des sortants (%)</w:t>
      </w:r>
      <w:bookmarkEnd w:id="122"/>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8377"/>
        <w:gridCol w:w="1998"/>
      </w:tblGrid>
      <w:tr w:rsidR="009817B9" w:rsidRPr="009817B9" w14:paraId="2BBA5482" w14:textId="77777777" w:rsidTr="009817B9">
        <w:trPr>
          <w:trHeight w:val="20"/>
        </w:trPr>
        <w:tc>
          <w:tcPr>
            <w:tcW w:w="4037" w:type="pct"/>
            <w:tcBorders>
              <w:top w:val="single" w:sz="12" w:space="0" w:color="385623" w:themeColor="accent6" w:themeShade="80"/>
              <w:bottom w:val="single" w:sz="12" w:space="0" w:color="385623" w:themeColor="accent6" w:themeShade="80"/>
            </w:tcBorders>
            <w:shd w:val="clear" w:color="000000" w:fill="808080"/>
            <w:noWrap/>
            <w:vAlign w:val="bottom"/>
            <w:hideMark/>
          </w:tcPr>
          <w:p w14:paraId="7A5FF63C" w14:textId="77777777" w:rsidR="009817B9" w:rsidRPr="009817B9" w:rsidRDefault="009817B9" w:rsidP="009817B9">
            <w:pPr>
              <w:spacing w:after="0" w:line="240" w:lineRule="auto"/>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Savoir-être</w:t>
            </w:r>
          </w:p>
        </w:tc>
        <w:tc>
          <w:tcPr>
            <w:tcW w:w="963" w:type="pct"/>
            <w:tcBorders>
              <w:top w:val="single" w:sz="12" w:space="0" w:color="385623" w:themeColor="accent6" w:themeShade="80"/>
              <w:bottom w:val="single" w:sz="12" w:space="0" w:color="385623" w:themeColor="accent6" w:themeShade="80"/>
            </w:tcBorders>
            <w:shd w:val="clear" w:color="000000" w:fill="808080"/>
            <w:noWrap/>
            <w:vAlign w:val="bottom"/>
            <w:hideMark/>
          </w:tcPr>
          <w:p w14:paraId="4E764ED0" w14:textId="2F51AC8B"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Taux</w:t>
            </w:r>
          </w:p>
        </w:tc>
      </w:tr>
      <w:tr w:rsidR="009817B9" w:rsidRPr="009817B9" w14:paraId="42B1A9F5" w14:textId="77777777" w:rsidTr="009817B9">
        <w:trPr>
          <w:trHeight w:val="20"/>
        </w:trPr>
        <w:tc>
          <w:tcPr>
            <w:tcW w:w="4037" w:type="pct"/>
            <w:tcBorders>
              <w:top w:val="single" w:sz="12" w:space="0" w:color="385623" w:themeColor="accent6" w:themeShade="80"/>
            </w:tcBorders>
            <w:shd w:val="clear" w:color="auto" w:fill="auto"/>
            <w:noWrap/>
            <w:hideMark/>
          </w:tcPr>
          <w:p w14:paraId="2648DBFD"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Esprit créatif</w:t>
            </w:r>
          </w:p>
        </w:tc>
        <w:tc>
          <w:tcPr>
            <w:tcW w:w="963" w:type="pct"/>
            <w:tcBorders>
              <w:top w:val="single" w:sz="12" w:space="0" w:color="385623" w:themeColor="accent6" w:themeShade="80"/>
            </w:tcBorders>
            <w:shd w:val="clear" w:color="auto" w:fill="auto"/>
            <w:noWrap/>
            <w:vAlign w:val="bottom"/>
            <w:hideMark/>
          </w:tcPr>
          <w:p w14:paraId="542C4DCE" w14:textId="3471A611"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66,7</w:t>
            </w:r>
          </w:p>
        </w:tc>
      </w:tr>
      <w:tr w:rsidR="009817B9" w:rsidRPr="009817B9" w14:paraId="30579718" w14:textId="77777777" w:rsidTr="009817B9">
        <w:trPr>
          <w:trHeight w:val="20"/>
        </w:trPr>
        <w:tc>
          <w:tcPr>
            <w:tcW w:w="4037" w:type="pct"/>
            <w:shd w:val="clear" w:color="auto" w:fill="auto"/>
            <w:noWrap/>
            <w:hideMark/>
          </w:tcPr>
          <w:p w14:paraId="34D1F8D7"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Confiance en soi</w:t>
            </w:r>
          </w:p>
        </w:tc>
        <w:tc>
          <w:tcPr>
            <w:tcW w:w="963" w:type="pct"/>
            <w:shd w:val="clear" w:color="auto" w:fill="auto"/>
            <w:noWrap/>
            <w:vAlign w:val="bottom"/>
            <w:hideMark/>
          </w:tcPr>
          <w:p w14:paraId="76442BF7" w14:textId="06FCB7B1"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73,7</w:t>
            </w:r>
          </w:p>
        </w:tc>
      </w:tr>
      <w:tr w:rsidR="009817B9" w:rsidRPr="009817B9" w14:paraId="23580C20" w14:textId="77777777" w:rsidTr="009817B9">
        <w:trPr>
          <w:trHeight w:val="20"/>
        </w:trPr>
        <w:tc>
          <w:tcPr>
            <w:tcW w:w="4037" w:type="pct"/>
            <w:shd w:val="clear" w:color="auto" w:fill="auto"/>
            <w:noWrap/>
            <w:hideMark/>
          </w:tcPr>
          <w:p w14:paraId="2B4C5102"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Respect du règlement intérieur de l'entreprise</w:t>
            </w:r>
          </w:p>
        </w:tc>
        <w:tc>
          <w:tcPr>
            <w:tcW w:w="963" w:type="pct"/>
            <w:shd w:val="clear" w:color="auto" w:fill="auto"/>
            <w:noWrap/>
            <w:vAlign w:val="bottom"/>
            <w:hideMark/>
          </w:tcPr>
          <w:p w14:paraId="29CC72AC" w14:textId="281FA8CA"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82,3</w:t>
            </w:r>
          </w:p>
        </w:tc>
      </w:tr>
      <w:tr w:rsidR="009817B9" w:rsidRPr="009817B9" w14:paraId="0486CC17" w14:textId="77777777" w:rsidTr="009817B9">
        <w:trPr>
          <w:trHeight w:val="20"/>
        </w:trPr>
        <w:tc>
          <w:tcPr>
            <w:tcW w:w="4037" w:type="pct"/>
            <w:shd w:val="clear" w:color="auto" w:fill="auto"/>
            <w:noWrap/>
            <w:hideMark/>
          </w:tcPr>
          <w:p w14:paraId="03D5E0B9" w14:textId="167DD54E"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Être communicatif</w:t>
            </w:r>
          </w:p>
        </w:tc>
        <w:tc>
          <w:tcPr>
            <w:tcW w:w="963" w:type="pct"/>
            <w:shd w:val="clear" w:color="auto" w:fill="auto"/>
            <w:noWrap/>
            <w:vAlign w:val="bottom"/>
            <w:hideMark/>
          </w:tcPr>
          <w:p w14:paraId="3F1ADC6B" w14:textId="619B1CA8"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82,3</w:t>
            </w:r>
          </w:p>
        </w:tc>
      </w:tr>
      <w:tr w:rsidR="009817B9" w:rsidRPr="009817B9" w14:paraId="32E07E0F" w14:textId="77777777" w:rsidTr="009817B9">
        <w:trPr>
          <w:trHeight w:val="20"/>
        </w:trPr>
        <w:tc>
          <w:tcPr>
            <w:tcW w:w="4037" w:type="pct"/>
            <w:shd w:val="clear" w:color="auto" w:fill="auto"/>
            <w:noWrap/>
            <w:hideMark/>
          </w:tcPr>
          <w:p w14:paraId="42505251"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Ponctualité</w:t>
            </w:r>
          </w:p>
        </w:tc>
        <w:tc>
          <w:tcPr>
            <w:tcW w:w="963" w:type="pct"/>
            <w:shd w:val="clear" w:color="auto" w:fill="auto"/>
            <w:noWrap/>
            <w:vAlign w:val="bottom"/>
            <w:hideMark/>
          </w:tcPr>
          <w:p w14:paraId="1E72BD9A" w14:textId="16A7399E"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82,8</w:t>
            </w:r>
          </w:p>
        </w:tc>
      </w:tr>
      <w:tr w:rsidR="009817B9" w:rsidRPr="009817B9" w14:paraId="3DA8D29D" w14:textId="77777777" w:rsidTr="009817B9">
        <w:trPr>
          <w:trHeight w:val="20"/>
        </w:trPr>
        <w:tc>
          <w:tcPr>
            <w:tcW w:w="4037" w:type="pct"/>
            <w:shd w:val="clear" w:color="auto" w:fill="auto"/>
            <w:noWrap/>
            <w:hideMark/>
          </w:tcPr>
          <w:p w14:paraId="6950D95E" w14:textId="0BD87076"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Être disponible</w:t>
            </w:r>
          </w:p>
        </w:tc>
        <w:tc>
          <w:tcPr>
            <w:tcW w:w="963" w:type="pct"/>
            <w:shd w:val="clear" w:color="auto" w:fill="auto"/>
            <w:noWrap/>
            <w:vAlign w:val="bottom"/>
            <w:hideMark/>
          </w:tcPr>
          <w:p w14:paraId="5DAFD5C5" w14:textId="285A1B0C"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86,6</w:t>
            </w:r>
          </w:p>
        </w:tc>
      </w:tr>
      <w:tr w:rsidR="009817B9" w:rsidRPr="009817B9" w14:paraId="77F25EE7" w14:textId="77777777" w:rsidTr="009817B9">
        <w:trPr>
          <w:trHeight w:val="20"/>
        </w:trPr>
        <w:tc>
          <w:tcPr>
            <w:tcW w:w="4037" w:type="pct"/>
            <w:shd w:val="clear" w:color="auto" w:fill="auto"/>
            <w:noWrap/>
            <w:hideMark/>
          </w:tcPr>
          <w:p w14:paraId="10A4A808"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Amour du métier</w:t>
            </w:r>
          </w:p>
        </w:tc>
        <w:tc>
          <w:tcPr>
            <w:tcW w:w="963" w:type="pct"/>
            <w:shd w:val="clear" w:color="auto" w:fill="auto"/>
            <w:noWrap/>
            <w:vAlign w:val="bottom"/>
            <w:hideMark/>
          </w:tcPr>
          <w:p w14:paraId="17CEE9F7" w14:textId="23CC5B20"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88,7</w:t>
            </w:r>
          </w:p>
        </w:tc>
      </w:tr>
      <w:tr w:rsidR="009817B9" w:rsidRPr="009817B9" w14:paraId="786277AC" w14:textId="77777777" w:rsidTr="009817B9">
        <w:trPr>
          <w:trHeight w:val="20"/>
        </w:trPr>
        <w:tc>
          <w:tcPr>
            <w:tcW w:w="4037" w:type="pct"/>
            <w:shd w:val="clear" w:color="auto" w:fill="auto"/>
            <w:noWrap/>
            <w:hideMark/>
          </w:tcPr>
          <w:p w14:paraId="282FAA46"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Respect des règles d'hygiène et de sécurité</w:t>
            </w:r>
          </w:p>
        </w:tc>
        <w:tc>
          <w:tcPr>
            <w:tcW w:w="963" w:type="pct"/>
            <w:shd w:val="clear" w:color="auto" w:fill="auto"/>
            <w:noWrap/>
            <w:vAlign w:val="bottom"/>
            <w:hideMark/>
          </w:tcPr>
          <w:p w14:paraId="47A3F7B3" w14:textId="71D0A434"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89,2</w:t>
            </w:r>
          </w:p>
        </w:tc>
      </w:tr>
      <w:tr w:rsidR="009817B9" w:rsidRPr="009817B9" w14:paraId="4D21ADAA" w14:textId="77777777" w:rsidTr="009817B9">
        <w:trPr>
          <w:trHeight w:val="20"/>
        </w:trPr>
        <w:tc>
          <w:tcPr>
            <w:tcW w:w="4037" w:type="pct"/>
            <w:shd w:val="clear" w:color="auto" w:fill="auto"/>
            <w:noWrap/>
            <w:hideMark/>
          </w:tcPr>
          <w:p w14:paraId="74960608"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Respect mutuel</w:t>
            </w:r>
          </w:p>
        </w:tc>
        <w:tc>
          <w:tcPr>
            <w:tcW w:w="963" w:type="pct"/>
            <w:shd w:val="clear" w:color="auto" w:fill="auto"/>
            <w:noWrap/>
            <w:vAlign w:val="bottom"/>
            <w:hideMark/>
          </w:tcPr>
          <w:p w14:paraId="3A72472F" w14:textId="6C3846F7"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89,8</w:t>
            </w:r>
          </w:p>
        </w:tc>
      </w:tr>
    </w:tbl>
    <w:p w14:paraId="0FCBB26F" w14:textId="77777777" w:rsidR="009817B9" w:rsidRPr="00B06070" w:rsidRDefault="009817B9" w:rsidP="009817B9">
      <w:pPr>
        <w:spacing w:line="276" w:lineRule="auto"/>
        <w:rPr>
          <w:rFonts w:ascii="Times New Roman" w:hAnsi="Times New Roman" w:cs="Times New Roman"/>
          <w:sz w:val="20"/>
        </w:rPr>
      </w:pPr>
      <w:r w:rsidRPr="00147149">
        <w:rPr>
          <w:rFonts w:ascii="Times New Roman" w:hAnsi="Times New Roman" w:cs="Times New Roman"/>
          <w:sz w:val="20"/>
          <w:szCs w:val="20"/>
        </w:rPr>
        <w:t xml:space="preserve">Source : </w:t>
      </w:r>
      <w:r w:rsidRPr="00147149">
        <w:rPr>
          <w:rFonts w:ascii="Times New Roman" w:hAnsi="Times New Roman" w:cs="Times New Roman"/>
          <w:bCs/>
          <w:sz w:val="20"/>
          <w:szCs w:val="20"/>
        </w:rPr>
        <w:t xml:space="preserve">Enquête sur la satisfaction des employeurs des sortants des centres appuyés par Lux-dev, </w:t>
      </w:r>
      <w:r>
        <w:rPr>
          <w:rFonts w:ascii="Times New Roman" w:hAnsi="Times New Roman" w:cs="Times New Roman"/>
          <w:bCs/>
          <w:sz w:val="20"/>
          <w:szCs w:val="20"/>
        </w:rPr>
        <w:t>ONEF 2020</w:t>
      </w:r>
    </w:p>
    <w:p w14:paraId="67E8FBE6" w14:textId="77777777" w:rsidR="009817B9" w:rsidRPr="009817B9" w:rsidRDefault="009817B9" w:rsidP="009817B9">
      <w:pPr>
        <w:spacing w:after="0" w:line="276" w:lineRule="auto"/>
        <w:rPr>
          <w:rFonts w:ascii="Times New Roman" w:hAnsi="Times New Roman" w:cs="Times New Roman"/>
          <w:sz w:val="24"/>
          <w:szCs w:val="24"/>
        </w:rPr>
      </w:pPr>
    </w:p>
    <w:p w14:paraId="3D037951" w14:textId="6F02D24F" w:rsidR="009817B9" w:rsidRPr="00B36202" w:rsidRDefault="009817B9" w:rsidP="00B36202">
      <w:pPr>
        <w:pStyle w:val="Lgende"/>
        <w:spacing w:line="276" w:lineRule="auto"/>
        <w:jc w:val="both"/>
        <w:rPr>
          <w:rFonts w:ascii="Times New Roman" w:hAnsi="Times New Roman" w:cs="Times New Roman"/>
          <w:b w:val="0"/>
          <w:i/>
          <w:iCs/>
          <w:color w:val="auto"/>
          <w:sz w:val="22"/>
          <w:szCs w:val="14"/>
        </w:rPr>
      </w:pPr>
      <w:bookmarkStart w:id="123" w:name="_Toc52875047"/>
      <w:r w:rsidRPr="00B36202">
        <w:rPr>
          <w:rFonts w:ascii="Times New Roman" w:hAnsi="Times New Roman" w:cs="Times New Roman"/>
          <w:b w:val="0"/>
          <w:i/>
          <w:iCs/>
          <w:color w:val="auto"/>
          <w:sz w:val="22"/>
          <w:szCs w:val="14"/>
        </w:rPr>
        <w:t xml:space="preserve">Annexe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Annexe \* ARABIC </w:instrText>
      </w:r>
      <w:r w:rsidRPr="00B36202">
        <w:rPr>
          <w:rFonts w:ascii="Times New Roman" w:hAnsi="Times New Roman" w:cs="Times New Roman"/>
          <w:b w:val="0"/>
          <w:i/>
          <w:iCs/>
          <w:color w:val="auto"/>
          <w:sz w:val="22"/>
          <w:szCs w:val="14"/>
        </w:rPr>
        <w:fldChar w:fldCharType="separate"/>
      </w:r>
      <w:r w:rsidR="003677FF">
        <w:rPr>
          <w:rFonts w:ascii="Times New Roman" w:hAnsi="Times New Roman" w:cs="Times New Roman"/>
          <w:b w:val="0"/>
          <w:i/>
          <w:iCs/>
          <w:noProof/>
          <w:color w:val="auto"/>
          <w:sz w:val="22"/>
          <w:szCs w:val="14"/>
        </w:rPr>
        <w:t>7</w:t>
      </w:r>
      <w:r w:rsidRPr="00B36202">
        <w:rPr>
          <w:rFonts w:ascii="Times New Roman" w:hAnsi="Times New Roman" w:cs="Times New Roman"/>
          <w:b w:val="0"/>
          <w:i/>
          <w:iCs/>
          <w:color w:val="auto"/>
          <w:sz w:val="22"/>
          <w:szCs w:val="14"/>
        </w:rPr>
        <w:fldChar w:fldCharType="end"/>
      </w:r>
      <w:r w:rsidRPr="00B36202">
        <w:rPr>
          <w:rFonts w:ascii="Times New Roman" w:hAnsi="Times New Roman" w:cs="Times New Roman"/>
          <w:b w:val="0"/>
          <w:i/>
          <w:iCs/>
          <w:color w:val="auto"/>
          <w:sz w:val="22"/>
          <w:szCs w:val="14"/>
        </w:rPr>
        <w:t xml:space="preserve"> : Satisfaction des employeurs par rapport à la compétence savoir-faire des sortants (%)</w:t>
      </w:r>
      <w:bookmarkEnd w:id="123"/>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8377"/>
        <w:gridCol w:w="1998"/>
      </w:tblGrid>
      <w:tr w:rsidR="009817B9" w:rsidRPr="009817B9" w14:paraId="3E51C38E" w14:textId="77777777" w:rsidTr="009817B9">
        <w:trPr>
          <w:trHeight w:val="20"/>
        </w:trPr>
        <w:tc>
          <w:tcPr>
            <w:tcW w:w="4037" w:type="pct"/>
            <w:tcBorders>
              <w:top w:val="single" w:sz="12" w:space="0" w:color="385623" w:themeColor="accent6" w:themeShade="80"/>
              <w:bottom w:val="single" w:sz="12" w:space="0" w:color="385623" w:themeColor="accent6" w:themeShade="80"/>
            </w:tcBorders>
            <w:shd w:val="clear" w:color="000000" w:fill="808080"/>
            <w:noWrap/>
            <w:vAlign w:val="bottom"/>
            <w:hideMark/>
          </w:tcPr>
          <w:p w14:paraId="01D1D5E6" w14:textId="77777777" w:rsidR="009817B9" w:rsidRPr="009817B9" w:rsidRDefault="009817B9" w:rsidP="009817B9">
            <w:pPr>
              <w:spacing w:after="0" w:line="240" w:lineRule="auto"/>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Savoir-faire</w:t>
            </w:r>
          </w:p>
        </w:tc>
        <w:tc>
          <w:tcPr>
            <w:tcW w:w="963" w:type="pct"/>
            <w:tcBorders>
              <w:top w:val="single" w:sz="12" w:space="0" w:color="385623" w:themeColor="accent6" w:themeShade="80"/>
              <w:bottom w:val="single" w:sz="12" w:space="0" w:color="385623" w:themeColor="accent6" w:themeShade="80"/>
            </w:tcBorders>
            <w:shd w:val="clear" w:color="000000" w:fill="808080"/>
            <w:noWrap/>
            <w:vAlign w:val="bottom"/>
            <w:hideMark/>
          </w:tcPr>
          <w:p w14:paraId="6A078A4E" w14:textId="4DF04DA8"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Pr>
                <w:rFonts w:ascii="Times New Roman" w:eastAsia="Times New Roman" w:hAnsi="Times New Roman" w:cs="Times New Roman"/>
                <w:b/>
                <w:bCs/>
                <w:color w:val="000000"/>
                <w:sz w:val="24"/>
                <w:szCs w:val="24"/>
                <w:lang w:eastAsia="fr-FR"/>
              </w:rPr>
              <w:t>Taux</w:t>
            </w:r>
          </w:p>
        </w:tc>
      </w:tr>
      <w:tr w:rsidR="009817B9" w:rsidRPr="009817B9" w14:paraId="24D27C2E" w14:textId="77777777" w:rsidTr="009817B9">
        <w:trPr>
          <w:trHeight w:val="20"/>
        </w:trPr>
        <w:tc>
          <w:tcPr>
            <w:tcW w:w="4037" w:type="pct"/>
            <w:tcBorders>
              <w:top w:val="single" w:sz="12" w:space="0" w:color="385623" w:themeColor="accent6" w:themeShade="80"/>
            </w:tcBorders>
            <w:shd w:val="clear" w:color="auto" w:fill="auto"/>
            <w:noWrap/>
            <w:hideMark/>
          </w:tcPr>
          <w:p w14:paraId="61C7FAAC"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Réaliser les travaux de finition</w:t>
            </w:r>
          </w:p>
        </w:tc>
        <w:tc>
          <w:tcPr>
            <w:tcW w:w="963" w:type="pct"/>
            <w:tcBorders>
              <w:top w:val="single" w:sz="12" w:space="0" w:color="385623" w:themeColor="accent6" w:themeShade="80"/>
            </w:tcBorders>
            <w:shd w:val="clear" w:color="auto" w:fill="auto"/>
            <w:noWrap/>
            <w:vAlign w:val="bottom"/>
            <w:hideMark/>
          </w:tcPr>
          <w:p w14:paraId="4FE87B64" w14:textId="68861563"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75,1</w:t>
            </w:r>
          </w:p>
        </w:tc>
      </w:tr>
      <w:tr w:rsidR="009817B9" w:rsidRPr="009817B9" w14:paraId="40FED51C" w14:textId="77777777" w:rsidTr="009817B9">
        <w:trPr>
          <w:trHeight w:val="20"/>
        </w:trPr>
        <w:tc>
          <w:tcPr>
            <w:tcW w:w="4037" w:type="pct"/>
            <w:shd w:val="clear" w:color="auto" w:fill="auto"/>
            <w:noWrap/>
            <w:hideMark/>
          </w:tcPr>
          <w:p w14:paraId="39F2A3D0"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Assembler/ Rassembler</w:t>
            </w:r>
          </w:p>
        </w:tc>
        <w:tc>
          <w:tcPr>
            <w:tcW w:w="963" w:type="pct"/>
            <w:shd w:val="clear" w:color="auto" w:fill="auto"/>
            <w:noWrap/>
            <w:vAlign w:val="bottom"/>
            <w:hideMark/>
          </w:tcPr>
          <w:p w14:paraId="2C8337C2" w14:textId="7AEF6016"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79,3</w:t>
            </w:r>
          </w:p>
        </w:tc>
      </w:tr>
      <w:tr w:rsidR="009817B9" w:rsidRPr="009817B9" w14:paraId="1231E6EA" w14:textId="77777777" w:rsidTr="009817B9">
        <w:trPr>
          <w:trHeight w:val="20"/>
        </w:trPr>
        <w:tc>
          <w:tcPr>
            <w:tcW w:w="4037" w:type="pct"/>
            <w:shd w:val="clear" w:color="auto" w:fill="auto"/>
            <w:noWrap/>
            <w:hideMark/>
          </w:tcPr>
          <w:p w14:paraId="0B425F87"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Maitriser l’utilisation des outils et des équipements</w:t>
            </w:r>
          </w:p>
        </w:tc>
        <w:tc>
          <w:tcPr>
            <w:tcW w:w="963" w:type="pct"/>
            <w:shd w:val="clear" w:color="auto" w:fill="auto"/>
            <w:noWrap/>
            <w:vAlign w:val="bottom"/>
            <w:hideMark/>
          </w:tcPr>
          <w:p w14:paraId="0C57750B" w14:textId="4C462620"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74,6</w:t>
            </w:r>
          </w:p>
        </w:tc>
      </w:tr>
      <w:tr w:rsidR="009817B9" w:rsidRPr="009817B9" w14:paraId="050C09A0" w14:textId="77777777" w:rsidTr="009817B9">
        <w:trPr>
          <w:trHeight w:val="20"/>
        </w:trPr>
        <w:tc>
          <w:tcPr>
            <w:tcW w:w="4037" w:type="pct"/>
            <w:shd w:val="clear" w:color="auto" w:fill="auto"/>
            <w:noWrap/>
            <w:hideMark/>
          </w:tcPr>
          <w:p w14:paraId="1F74502A"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Appliquer les normes techniques du métier</w:t>
            </w:r>
          </w:p>
        </w:tc>
        <w:tc>
          <w:tcPr>
            <w:tcW w:w="963" w:type="pct"/>
            <w:shd w:val="clear" w:color="auto" w:fill="auto"/>
            <w:noWrap/>
            <w:vAlign w:val="bottom"/>
            <w:hideMark/>
          </w:tcPr>
          <w:p w14:paraId="4C3414BA" w14:textId="3A317676"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73,7</w:t>
            </w:r>
          </w:p>
        </w:tc>
      </w:tr>
      <w:tr w:rsidR="009817B9" w:rsidRPr="009817B9" w14:paraId="308547B4" w14:textId="77777777" w:rsidTr="009817B9">
        <w:trPr>
          <w:trHeight w:val="20"/>
        </w:trPr>
        <w:tc>
          <w:tcPr>
            <w:tcW w:w="4037" w:type="pct"/>
            <w:shd w:val="clear" w:color="auto" w:fill="auto"/>
            <w:noWrap/>
            <w:hideMark/>
          </w:tcPr>
          <w:p w14:paraId="39DA01BD"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Réaliser les tâches</w:t>
            </w:r>
          </w:p>
        </w:tc>
        <w:tc>
          <w:tcPr>
            <w:tcW w:w="963" w:type="pct"/>
            <w:shd w:val="clear" w:color="auto" w:fill="auto"/>
            <w:noWrap/>
            <w:vAlign w:val="bottom"/>
            <w:hideMark/>
          </w:tcPr>
          <w:p w14:paraId="7B81757D" w14:textId="169A68BB"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79,3</w:t>
            </w:r>
          </w:p>
        </w:tc>
      </w:tr>
      <w:tr w:rsidR="009817B9" w:rsidRPr="009817B9" w14:paraId="07EDDA92" w14:textId="77777777" w:rsidTr="009817B9">
        <w:trPr>
          <w:trHeight w:val="20"/>
        </w:trPr>
        <w:tc>
          <w:tcPr>
            <w:tcW w:w="4037" w:type="pct"/>
            <w:shd w:val="clear" w:color="auto" w:fill="auto"/>
            <w:noWrap/>
            <w:hideMark/>
          </w:tcPr>
          <w:p w14:paraId="041C91A5"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Mettre en place</w:t>
            </w:r>
          </w:p>
        </w:tc>
        <w:tc>
          <w:tcPr>
            <w:tcW w:w="963" w:type="pct"/>
            <w:shd w:val="clear" w:color="auto" w:fill="auto"/>
            <w:noWrap/>
            <w:vAlign w:val="bottom"/>
            <w:hideMark/>
          </w:tcPr>
          <w:p w14:paraId="570C24D5" w14:textId="3CB09BEF"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77,8</w:t>
            </w:r>
          </w:p>
        </w:tc>
      </w:tr>
      <w:tr w:rsidR="009817B9" w:rsidRPr="009817B9" w14:paraId="340BDD58" w14:textId="77777777" w:rsidTr="009817B9">
        <w:trPr>
          <w:trHeight w:val="20"/>
        </w:trPr>
        <w:tc>
          <w:tcPr>
            <w:tcW w:w="4037" w:type="pct"/>
            <w:shd w:val="clear" w:color="auto" w:fill="auto"/>
            <w:noWrap/>
            <w:hideMark/>
          </w:tcPr>
          <w:p w14:paraId="4AE6C8B0" w14:textId="77777777" w:rsidR="009817B9" w:rsidRPr="009817B9" w:rsidRDefault="009817B9" w:rsidP="009817B9">
            <w:pPr>
              <w:spacing w:after="0" w:line="240" w:lineRule="auto"/>
              <w:rPr>
                <w:rFonts w:ascii="Times New Roman" w:eastAsia="Times New Roman" w:hAnsi="Times New Roman" w:cs="Times New Roman"/>
                <w:color w:val="000000"/>
                <w:sz w:val="24"/>
                <w:szCs w:val="24"/>
                <w:lang w:eastAsia="fr-FR"/>
              </w:rPr>
            </w:pPr>
            <w:r w:rsidRPr="009817B9">
              <w:rPr>
                <w:rFonts w:ascii="Times New Roman" w:eastAsia="Times New Roman" w:hAnsi="Times New Roman" w:cs="Times New Roman"/>
                <w:color w:val="000000"/>
                <w:sz w:val="24"/>
                <w:szCs w:val="24"/>
                <w:lang w:eastAsia="fr-FR"/>
              </w:rPr>
              <w:t>Diagnostiquer</w:t>
            </w:r>
          </w:p>
        </w:tc>
        <w:tc>
          <w:tcPr>
            <w:tcW w:w="963" w:type="pct"/>
            <w:shd w:val="clear" w:color="auto" w:fill="auto"/>
            <w:noWrap/>
            <w:vAlign w:val="bottom"/>
            <w:hideMark/>
          </w:tcPr>
          <w:p w14:paraId="12ADE3E1" w14:textId="5E5AFD09" w:rsidR="009817B9" w:rsidRPr="009817B9" w:rsidRDefault="009817B9" w:rsidP="009817B9">
            <w:pPr>
              <w:spacing w:after="0" w:line="240" w:lineRule="auto"/>
              <w:jc w:val="center"/>
              <w:rPr>
                <w:rFonts w:ascii="Times New Roman" w:eastAsia="Times New Roman" w:hAnsi="Times New Roman" w:cs="Times New Roman"/>
                <w:b/>
                <w:bCs/>
                <w:color w:val="000000"/>
                <w:sz w:val="24"/>
                <w:szCs w:val="24"/>
                <w:lang w:eastAsia="fr-FR"/>
              </w:rPr>
            </w:pPr>
            <w:r w:rsidRPr="009817B9">
              <w:rPr>
                <w:rFonts w:ascii="Times New Roman" w:eastAsia="Times New Roman" w:hAnsi="Times New Roman" w:cs="Times New Roman"/>
                <w:b/>
                <w:bCs/>
                <w:color w:val="000000"/>
                <w:sz w:val="24"/>
                <w:szCs w:val="24"/>
                <w:lang w:eastAsia="fr-FR"/>
              </w:rPr>
              <w:t>71,4</w:t>
            </w:r>
          </w:p>
        </w:tc>
      </w:tr>
    </w:tbl>
    <w:p w14:paraId="1489050C" w14:textId="24886331" w:rsidR="009817B9" w:rsidRDefault="009817B9" w:rsidP="009817B9">
      <w:pPr>
        <w:spacing w:line="276" w:lineRule="auto"/>
        <w:rPr>
          <w:rFonts w:ascii="Times New Roman" w:hAnsi="Times New Roman" w:cs="Times New Roman"/>
          <w:bCs/>
          <w:sz w:val="20"/>
          <w:szCs w:val="20"/>
        </w:rPr>
      </w:pPr>
      <w:r w:rsidRPr="00147149">
        <w:rPr>
          <w:rFonts w:ascii="Times New Roman" w:hAnsi="Times New Roman" w:cs="Times New Roman"/>
          <w:sz w:val="20"/>
          <w:szCs w:val="20"/>
        </w:rPr>
        <w:t xml:space="preserve">Source : </w:t>
      </w:r>
      <w:r w:rsidRPr="00147149">
        <w:rPr>
          <w:rFonts w:ascii="Times New Roman" w:hAnsi="Times New Roman" w:cs="Times New Roman"/>
          <w:bCs/>
          <w:sz w:val="20"/>
          <w:szCs w:val="20"/>
        </w:rPr>
        <w:t xml:space="preserve">Enquête sur la satisfaction des employeurs des sortants des centres appuyés par Lux-dev, </w:t>
      </w:r>
      <w:r>
        <w:rPr>
          <w:rFonts w:ascii="Times New Roman" w:hAnsi="Times New Roman" w:cs="Times New Roman"/>
          <w:bCs/>
          <w:sz w:val="20"/>
          <w:szCs w:val="20"/>
        </w:rPr>
        <w:t>ONEF 2020</w:t>
      </w:r>
    </w:p>
    <w:p w14:paraId="799DA69E" w14:textId="4D1A287E" w:rsidR="00F436E3" w:rsidRPr="00B36202" w:rsidRDefault="00F436E3" w:rsidP="00B36202">
      <w:pPr>
        <w:pStyle w:val="Lgende"/>
        <w:spacing w:line="276" w:lineRule="auto"/>
        <w:jc w:val="both"/>
        <w:rPr>
          <w:rFonts w:ascii="Times New Roman" w:hAnsi="Times New Roman" w:cs="Times New Roman"/>
          <w:b w:val="0"/>
          <w:i/>
          <w:iCs/>
          <w:color w:val="auto"/>
          <w:sz w:val="22"/>
          <w:szCs w:val="14"/>
        </w:rPr>
      </w:pPr>
      <w:bookmarkStart w:id="124" w:name="_Toc52875048"/>
      <w:r w:rsidRPr="00B36202">
        <w:rPr>
          <w:rFonts w:ascii="Times New Roman" w:hAnsi="Times New Roman" w:cs="Times New Roman"/>
          <w:b w:val="0"/>
          <w:i/>
          <w:iCs/>
          <w:color w:val="auto"/>
          <w:sz w:val="22"/>
          <w:szCs w:val="14"/>
        </w:rPr>
        <w:t xml:space="preserve">Annexe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Annexe \* ARABIC </w:instrText>
      </w:r>
      <w:r w:rsidRPr="00B36202">
        <w:rPr>
          <w:rFonts w:ascii="Times New Roman" w:hAnsi="Times New Roman" w:cs="Times New Roman"/>
          <w:b w:val="0"/>
          <w:i/>
          <w:iCs/>
          <w:color w:val="auto"/>
          <w:sz w:val="22"/>
          <w:szCs w:val="14"/>
        </w:rPr>
        <w:fldChar w:fldCharType="separate"/>
      </w:r>
      <w:r w:rsidR="003677FF">
        <w:rPr>
          <w:rFonts w:ascii="Times New Roman" w:hAnsi="Times New Roman" w:cs="Times New Roman"/>
          <w:b w:val="0"/>
          <w:i/>
          <w:iCs/>
          <w:noProof/>
          <w:color w:val="auto"/>
          <w:sz w:val="22"/>
          <w:szCs w:val="14"/>
        </w:rPr>
        <w:t>8</w:t>
      </w:r>
      <w:r w:rsidRPr="00B36202">
        <w:rPr>
          <w:rFonts w:ascii="Times New Roman" w:hAnsi="Times New Roman" w:cs="Times New Roman"/>
          <w:b w:val="0"/>
          <w:i/>
          <w:iCs/>
          <w:color w:val="auto"/>
          <w:sz w:val="22"/>
          <w:szCs w:val="14"/>
        </w:rPr>
        <w:fldChar w:fldCharType="end"/>
      </w:r>
      <w:r w:rsidRPr="00B36202">
        <w:rPr>
          <w:rFonts w:ascii="Times New Roman" w:hAnsi="Times New Roman" w:cs="Times New Roman"/>
          <w:b w:val="0"/>
          <w:i/>
          <w:iCs/>
          <w:color w:val="auto"/>
          <w:sz w:val="22"/>
          <w:szCs w:val="14"/>
        </w:rPr>
        <w:t xml:space="preserve"> : </w:t>
      </w:r>
      <w:r w:rsidR="00DE4759" w:rsidRPr="00B36202">
        <w:rPr>
          <w:rFonts w:ascii="Times New Roman" w:hAnsi="Times New Roman" w:cs="Times New Roman"/>
          <w:b w:val="0"/>
          <w:i/>
          <w:iCs/>
          <w:color w:val="auto"/>
          <w:sz w:val="22"/>
          <w:szCs w:val="14"/>
        </w:rPr>
        <w:t>Evolution de la f</w:t>
      </w:r>
      <w:r w:rsidRPr="00B36202">
        <w:rPr>
          <w:rFonts w:ascii="Times New Roman" w:hAnsi="Times New Roman" w:cs="Times New Roman"/>
          <w:b w:val="0"/>
          <w:i/>
          <w:iCs/>
          <w:color w:val="auto"/>
          <w:sz w:val="22"/>
          <w:szCs w:val="14"/>
        </w:rPr>
        <w:t>réquence de supervision des sortants dans le temps</w:t>
      </w:r>
      <w:bookmarkEnd w:id="124"/>
      <w:r w:rsidRPr="00B36202">
        <w:rPr>
          <w:rFonts w:ascii="Times New Roman" w:hAnsi="Times New Roman" w:cs="Times New Roman"/>
          <w:b w:val="0"/>
          <w:i/>
          <w:iCs/>
          <w:color w:val="auto"/>
          <w:sz w:val="22"/>
          <w:szCs w:val="14"/>
        </w:rPr>
        <w:t xml:space="preserve"> </w:t>
      </w:r>
    </w:p>
    <w:p w14:paraId="1A0ADFCB" w14:textId="2CADBBAA" w:rsidR="00F436E3" w:rsidRPr="00B06070" w:rsidRDefault="00F436E3" w:rsidP="009817B9">
      <w:pPr>
        <w:spacing w:line="276" w:lineRule="auto"/>
        <w:rPr>
          <w:rFonts w:ascii="Times New Roman" w:hAnsi="Times New Roman" w:cs="Times New Roman"/>
          <w:sz w:val="20"/>
        </w:rPr>
      </w:pPr>
      <w:r>
        <w:rPr>
          <w:noProof/>
          <w:lang w:eastAsia="fr-FR"/>
          <w14:cntxtAlts/>
        </w:rPr>
        <w:drawing>
          <wp:inline distT="0" distB="0" distL="0" distR="0" wp14:anchorId="2005235B" wp14:editId="08E85B5C">
            <wp:extent cx="6588125" cy="3238500"/>
            <wp:effectExtent l="0" t="0" r="3175" b="0"/>
            <wp:docPr id="26" name="Graphique 26">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5EEA7D62-96B8-43AD-A318-B23362A07A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574987EF" w14:textId="77777777" w:rsidR="00F436E3" w:rsidRDefault="00F436E3" w:rsidP="00F436E3">
      <w:pPr>
        <w:spacing w:line="276" w:lineRule="auto"/>
        <w:rPr>
          <w:rFonts w:ascii="Times New Roman" w:hAnsi="Times New Roman" w:cs="Times New Roman"/>
          <w:bCs/>
          <w:sz w:val="20"/>
          <w:szCs w:val="20"/>
        </w:rPr>
      </w:pPr>
      <w:r w:rsidRPr="00147149">
        <w:rPr>
          <w:rFonts w:ascii="Times New Roman" w:hAnsi="Times New Roman" w:cs="Times New Roman"/>
          <w:sz w:val="20"/>
          <w:szCs w:val="20"/>
        </w:rPr>
        <w:t xml:space="preserve">Source : </w:t>
      </w:r>
      <w:r w:rsidRPr="00147149">
        <w:rPr>
          <w:rFonts w:ascii="Times New Roman" w:hAnsi="Times New Roman" w:cs="Times New Roman"/>
          <w:bCs/>
          <w:sz w:val="20"/>
          <w:szCs w:val="20"/>
        </w:rPr>
        <w:t xml:space="preserve">Enquête sur la satisfaction des employeurs des sortants des centres appuyés par Lux-dev, </w:t>
      </w:r>
      <w:r>
        <w:rPr>
          <w:rFonts w:ascii="Times New Roman" w:hAnsi="Times New Roman" w:cs="Times New Roman"/>
          <w:bCs/>
          <w:sz w:val="20"/>
          <w:szCs w:val="20"/>
        </w:rPr>
        <w:t>ONEF 2020</w:t>
      </w:r>
    </w:p>
    <w:p w14:paraId="14672435" w14:textId="53E4CEE8" w:rsidR="00F436E3" w:rsidRDefault="00C558B4" w:rsidP="00C558B4">
      <w:pPr>
        <w:spacing w:before="100"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35CB9862" w14:textId="20A6862F" w:rsidR="002A278C" w:rsidRPr="00B36202" w:rsidRDefault="00093671" w:rsidP="00B36202">
      <w:pPr>
        <w:pStyle w:val="Lgende"/>
        <w:spacing w:line="276" w:lineRule="auto"/>
        <w:jc w:val="both"/>
        <w:rPr>
          <w:rFonts w:ascii="Times New Roman" w:hAnsi="Times New Roman" w:cs="Times New Roman"/>
          <w:b w:val="0"/>
          <w:i/>
          <w:iCs/>
          <w:color w:val="auto"/>
          <w:sz w:val="22"/>
          <w:szCs w:val="14"/>
        </w:rPr>
      </w:pPr>
      <w:bookmarkStart w:id="125" w:name="_Toc52875049"/>
      <w:r w:rsidRPr="00B36202">
        <w:rPr>
          <w:rFonts w:ascii="Times New Roman" w:hAnsi="Times New Roman" w:cs="Times New Roman"/>
          <w:b w:val="0"/>
          <w:i/>
          <w:iCs/>
          <w:color w:val="auto"/>
          <w:sz w:val="22"/>
          <w:szCs w:val="14"/>
        </w:rPr>
        <w:lastRenderedPageBreak/>
        <w:t xml:space="preserve">Annexe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Annexe \* ARABIC </w:instrText>
      </w:r>
      <w:r w:rsidRPr="00B36202">
        <w:rPr>
          <w:rFonts w:ascii="Times New Roman" w:hAnsi="Times New Roman" w:cs="Times New Roman"/>
          <w:b w:val="0"/>
          <w:i/>
          <w:iCs/>
          <w:color w:val="auto"/>
          <w:sz w:val="22"/>
          <w:szCs w:val="14"/>
        </w:rPr>
        <w:fldChar w:fldCharType="separate"/>
      </w:r>
      <w:r w:rsidR="003677FF">
        <w:rPr>
          <w:rFonts w:ascii="Times New Roman" w:hAnsi="Times New Roman" w:cs="Times New Roman"/>
          <w:b w:val="0"/>
          <w:i/>
          <w:iCs/>
          <w:noProof/>
          <w:color w:val="auto"/>
          <w:sz w:val="22"/>
          <w:szCs w:val="14"/>
        </w:rPr>
        <w:t>9</w:t>
      </w:r>
      <w:r w:rsidRPr="00B36202">
        <w:rPr>
          <w:rFonts w:ascii="Times New Roman" w:hAnsi="Times New Roman" w:cs="Times New Roman"/>
          <w:b w:val="0"/>
          <w:i/>
          <w:iCs/>
          <w:color w:val="auto"/>
          <w:sz w:val="22"/>
          <w:szCs w:val="14"/>
        </w:rPr>
        <w:fldChar w:fldCharType="end"/>
      </w:r>
      <w:r w:rsidRPr="00B36202">
        <w:rPr>
          <w:rFonts w:ascii="Times New Roman" w:hAnsi="Times New Roman" w:cs="Times New Roman"/>
          <w:b w:val="0"/>
          <w:i/>
          <w:iCs/>
          <w:color w:val="auto"/>
          <w:sz w:val="22"/>
          <w:szCs w:val="14"/>
        </w:rPr>
        <w:t xml:space="preserve"> : Raisons de la supervision des sortants (%)</w:t>
      </w:r>
      <w:bookmarkEnd w:id="125"/>
    </w:p>
    <w:tbl>
      <w:tblPr>
        <w:tblW w:w="5000" w:type="pct"/>
        <w:tblBorders>
          <w:top w:val="single" w:sz="12" w:space="0" w:color="385623" w:themeColor="accent6" w:themeShade="80"/>
          <w:bottom w:val="single" w:sz="12" w:space="0" w:color="385623" w:themeColor="accent6" w:themeShade="80"/>
        </w:tblBorders>
        <w:tblCellMar>
          <w:left w:w="70" w:type="dxa"/>
          <w:right w:w="70" w:type="dxa"/>
        </w:tblCellMar>
        <w:tblLook w:val="04A0" w:firstRow="1" w:lastRow="0" w:firstColumn="1" w:lastColumn="0" w:noHBand="0" w:noVBand="1"/>
      </w:tblPr>
      <w:tblGrid>
        <w:gridCol w:w="2844"/>
        <w:gridCol w:w="1795"/>
        <w:gridCol w:w="2069"/>
        <w:gridCol w:w="1712"/>
        <w:gridCol w:w="1955"/>
      </w:tblGrid>
      <w:tr w:rsidR="00093671" w:rsidRPr="00093671" w14:paraId="25B10D0F" w14:textId="77777777" w:rsidTr="00093671">
        <w:trPr>
          <w:trHeight w:val="113"/>
        </w:trPr>
        <w:tc>
          <w:tcPr>
            <w:tcW w:w="1371" w:type="pct"/>
            <w:tcBorders>
              <w:top w:val="single" w:sz="12" w:space="0" w:color="385623" w:themeColor="accent6" w:themeShade="80"/>
              <w:bottom w:val="single" w:sz="12" w:space="0" w:color="385623" w:themeColor="accent6" w:themeShade="80"/>
            </w:tcBorders>
            <w:shd w:val="clear" w:color="auto" w:fill="auto"/>
            <w:noWrap/>
            <w:vAlign w:val="bottom"/>
            <w:hideMark/>
          </w:tcPr>
          <w:p w14:paraId="2C20F147" w14:textId="77777777" w:rsidR="00093671" w:rsidRPr="00093671" w:rsidRDefault="00093671" w:rsidP="00093671">
            <w:pPr>
              <w:spacing w:after="0" w:line="240" w:lineRule="auto"/>
              <w:rPr>
                <w:rFonts w:ascii="Times New Roman" w:eastAsia="Times New Roman" w:hAnsi="Times New Roman" w:cs="Times New Roman"/>
                <w:b/>
                <w:bCs/>
                <w:color w:val="000000"/>
                <w:lang w:eastAsia="fr-FR"/>
              </w:rPr>
            </w:pPr>
            <w:r w:rsidRPr="00093671">
              <w:rPr>
                <w:rFonts w:ascii="Times New Roman" w:eastAsia="Times New Roman" w:hAnsi="Times New Roman" w:cs="Times New Roman"/>
                <w:b/>
                <w:bCs/>
                <w:color w:val="000000"/>
                <w:lang w:eastAsia="fr-FR"/>
              </w:rPr>
              <w:t>Raison de la supervision</w:t>
            </w:r>
          </w:p>
        </w:tc>
        <w:tc>
          <w:tcPr>
            <w:tcW w:w="865" w:type="pct"/>
            <w:tcBorders>
              <w:top w:val="single" w:sz="12" w:space="0" w:color="385623" w:themeColor="accent6" w:themeShade="80"/>
              <w:bottom w:val="single" w:sz="12" w:space="0" w:color="385623" w:themeColor="accent6" w:themeShade="80"/>
            </w:tcBorders>
            <w:shd w:val="clear" w:color="auto" w:fill="auto"/>
            <w:noWrap/>
            <w:vAlign w:val="bottom"/>
            <w:hideMark/>
          </w:tcPr>
          <w:p w14:paraId="06D4EED6" w14:textId="77777777" w:rsidR="00093671" w:rsidRPr="00093671" w:rsidRDefault="00093671" w:rsidP="00093671">
            <w:pPr>
              <w:spacing w:after="0" w:line="240" w:lineRule="auto"/>
              <w:jc w:val="center"/>
              <w:rPr>
                <w:rFonts w:ascii="Times New Roman" w:eastAsia="Times New Roman" w:hAnsi="Times New Roman" w:cs="Times New Roman"/>
                <w:b/>
                <w:bCs/>
                <w:color w:val="000000"/>
                <w:lang w:eastAsia="fr-FR"/>
              </w:rPr>
            </w:pPr>
            <w:r w:rsidRPr="00093671">
              <w:rPr>
                <w:rFonts w:ascii="Times New Roman" w:eastAsia="Times New Roman" w:hAnsi="Times New Roman" w:cs="Times New Roman"/>
                <w:b/>
                <w:bCs/>
                <w:color w:val="000000"/>
                <w:lang w:eastAsia="fr-FR"/>
              </w:rPr>
              <w:t>Fréquence élevée</w:t>
            </w:r>
          </w:p>
        </w:tc>
        <w:tc>
          <w:tcPr>
            <w:tcW w:w="997" w:type="pct"/>
            <w:tcBorders>
              <w:top w:val="single" w:sz="12" w:space="0" w:color="385623" w:themeColor="accent6" w:themeShade="80"/>
              <w:bottom w:val="single" w:sz="12" w:space="0" w:color="385623" w:themeColor="accent6" w:themeShade="80"/>
            </w:tcBorders>
            <w:shd w:val="clear" w:color="auto" w:fill="auto"/>
            <w:noWrap/>
            <w:vAlign w:val="bottom"/>
            <w:hideMark/>
          </w:tcPr>
          <w:p w14:paraId="31DB4A81" w14:textId="77777777" w:rsidR="00093671" w:rsidRPr="00093671" w:rsidRDefault="00093671" w:rsidP="00093671">
            <w:pPr>
              <w:spacing w:after="0" w:line="240" w:lineRule="auto"/>
              <w:jc w:val="center"/>
              <w:rPr>
                <w:rFonts w:ascii="Times New Roman" w:eastAsia="Times New Roman" w:hAnsi="Times New Roman" w:cs="Times New Roman"/>
                <w:b/>
                <w:bCs/>
                <w:color w:val="000000"/>
                <w:lang w:eastAsia="fr-FR"/>
              </w:rPr>
            </w:pPr>
            <w:r w:rsidRPr="00093671">
              <w:rPr>
                <w:rFonts w:ascii="Times New Roman" w:eastAsia="Times New Roman" w:hAnsi="Times New Roman" w:cs="Times New Roman"/>
                <w:b/>
                <w:bCs/>
                <w:color w:val="000000"/>
                <w:lang w:eastAsia="fr-FR"/>
              </w:rPr>
              <w:t>Fréquence moyenne</w:t>
            </w:r>
          </w:p>
        </w:tc>
        <w:tc>
          <w:tcPr>
            <w:tcW w:w="825" w:type="pct"/>
            <w:tcBorders>
              <w:top w:val="single" w:sz="12" w:space="0" w:color="385623" w:themeColor="accent6" w:themeShade="80"/>
              <w:bottom w:val="single" w:sz="12" w:space="0" w:color="385623" w:themeColor="accent6" w:themeShade="80"/>
            </w:tcBorders>
            <w:shd w:val="clear" w:color="auto" w:fill="auto"/>
            <w:noWrap/>
            <w:vAlign w:val="bottom"/>
            <w:hideMark/>
          </w:tcPr>
          <w:p w14:paraId="44C60AA2" w14:textId="77777777" w:rsidR="00093671" w:rsidRPr="00093671" w:rsidRDefault="00093671" w:rsidP="00093671">
            <w:pPr>
              <w:spacing w:after="0" w:line="240" w:lineRule="auto"/>
              <w:jc w:val="center"/>
              <w:rPr>
                <w:rFonts w:ascii="Times New Roman" w:eastAsia="Times New Roman" w:hAnsi="Times New Roman" w:cs="Times New Roman"/>
                <w:b/>
                <w:bCs/>
                <w:color w:val="000000"/>
                <w:lang w:eastAsia="fr-FR"/>
              </w:rPr>
            </w:pPr>
            <w:r w:rsidRPr="00093671">
              <w:rPr>
                <w:rFonts w:ascii="Times New Roman" w:eastAsia="Times New Roman" w:hAnsi="Times New Roman" w:cs="Times New Roman"/>
                <w:b/>
                <w:bCs/>
                <w:color w:val="000000"/>
                <w:lang w:eastAsia="fr-FR"/>
              </w:rPr>
              <w:t>Fréquence faible</w:t>
            </w:r>
          </w:p>
        </w:tc>
        <w:tc>
          <w:tcPr>
            <w:tcW w:w="942" w:type="pct"/>
            <w:tcBorders>
              <w:top w:val="single" w:sz="12" w:space="0" w:color="385623" w:themeColor="accent6" w:themeShade="80"/>
              <w:bottom w:val="single" w:sz="12" w:space="0" w:color="385623" w:themeColor="accent6" w:themeShade="80"/>
            </w:tcBorders>
            <w:shd w:val="clear" w:color="auto" w:fill="auto"/>
            <w:noWrap/>
            <w:vAlign w:val="bottom"/>
            <w:hideMark/>
          </w:tcPr>
          <w:p w14:paraId="7C92C589" w14:textId="77777777" w:rsidR="00093671" w:rsidRPr="00093671" w:rsidRDefault="00093671" w:rsidP="00093671">
            <w:pPr>
              <w:spacing w:after="0" w:line="240" w:lineRule="auto"/>
              <w:jc w:val="center"/>
              <w:rPr>
                <w:rFonts w:ascii="Times New Roman" w:eastAsia="Times New Roman" w:hAnsi="Times New Roman" w:cs="Times New Roman"/>
                <w:b/>
                <w:bCs/>
                <w:color w:val="000000"/>
                <w:lang w:eastAsia="fr-FR"/>
              </w:rPr>
            </w:pPr>
            <w:r w:rsidRPr="00093671">
              <w:rPr>
                <w:rFonts w:ascii="Times New Roman" w:eastAsia="Times New Roman" w:hAnsi="Times New Roman" w:cs="Times New Roman"/>
                <w:b/>
                <w:bCs/>
                <w:color w:val="000000"/>
                <w:lang w:eastAsia="fr-FR"/>
              </w:rPr>
              <w:t>Pas de supervision</w:t>
            </w:r>
          </w:p>
        </w:tc>
      </w:tr>
      <w:tr w:rsidR="00093671" w:rsidRPr="00093671" w14:paraId="31E27014" w14:textId="77777777" w:rsidTr="00093671">
        <w:trPr>
          <w:trHeight w:val="113"/>
        </w:trPr>
        <w:tc>
          <w:tcPr>
            <w:tcW w:w="1371" w:type="pct"/>
            <w:tcBorders>
              <w:top w:val="single" w:sz="12" w:space="0" w:color="385623" w:themeColor="accent6" w:themeShade="80"/>
            </w:tcBorders>
            <w:shd w:val="clear" w:color="auto" w:fill="auto"/>
            <w:noWrap/>
            <w:hideMark/>
          </w:tcPr>
          <w:p w14:paraId="144ECEB2" w14:textId="39AE6073" w:rsidR="00093671" w:rsidRPr="00093671" w:rsidRDefault="00093671" w:rsidP="00093671">
            <w:pPr>
              <w:spacing w:after="0" w:line="240" w:lineRule="auto"/>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Bon déroulement du travail</w:t>
            </w:r>
          </w:p>
        </w:tc>
        <w:tc>
          <w:tcPr>
            <w:tcW w:w="865" w:type="pct"/>
            <w:tcBorders>
              <w:top w:val="single" w:sz="12" w:space="0" w:color="385623" w:themeColor="accent6" w:themeShade="80"/>
            </w:tcBorders>
            <w:shd w:val="clear" w:color="auto" w:fill="auto"/>
            <w:noWrap/>
            <w:vAlign w:val="center"/>
            <w:hideMark/>
          </w:tcPr>
          <w:p w14:paraId="2E5C38C4" w14:textId="02349349"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7,3</w:t>
            </w:r>
          </w:p>
        </w:tc>
        <w:tc>
          <w:tcPr>
            <w:tcW w:w="997" w:type="pct"/>
            <w:tcBorders>
              <w:top w:val="single" w:sz="12" w:space="0" w:color="385623" w:themeColor="accent6" w:themeShade="80"/>
            </w:tcBorders>
            <w:shd w:val="clear" w:color="auto" w:fill="auto"/>
            <w:noWrap/>
            <w:vAlign w:val="center"/>
            <w:hideMark/>
          </w:tcPr>
          <w:p w14:paraId="22FA703A" w14:textId="3602F98A"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0,0</w:t>
            </w:r>
          </w:p>
        </w:tc>
        <w:tc>
          <w:tcPr>
            <w:tcW w:w="825" w:type="pct"/>
            <w:tcBorders>
              <w:top w:val="single" w:sz="12" w:space="0" w:color="385623" w:themeColor="accent6" w:themeShade="80"/>
            </w:tcBorders>
            <w:shd w:val="clear" w:color="auto" w:fill="auto"/>
            <w:noWrap/>
            <w:vAlign w:val="center"/>
            <w:hideMark/>
          </w:tcPr>
          <w:p w14:paraId="7CB01D4F" w14:textId="2B2BE872"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3,4</w:t>
            </w:r>
          </w:p>
        </w:tc>
        <w:tc>
          <w:tcPr>
            <w:tcW w:w="942" w:type="pct"/>
            <w:tcBorders>
              <w:top w:val="single" w:sz="12" w:space="0" w:color="385623" w:themeColor="accent6" w:themeShade="80"/>
            </w:tcBorders>
            <w:shd w:val="clear" w:color="auto" w:fill="auto"/>
            <w:noWrap/>
            <w:vAlign w:val="bottom"/>
            <w:hideMark/>
          </w:tcPr>
          <w:p w14:paraId="0B616167" w14:textId="4E812891" w:rsidR="00093671" w:rsidRPr="00093671" w:rsidRDefault="00093671" w:rsidP="00093671">
            <w:pPr>
              <w:spacing w:after="0" w:line="240" w:lineRule="auto"/>
              <w:jc w:val="center"/>
              <w:rPr>
                <w:rFonts w:ascii="Times New Roman" w:eastAsia="Times New Roman" w:hAnsi="Times New Roman" w:cs="Times New Roman"/>
                <w:lang w:eastAsia="fr-FR"/>
              </w:rPr>
            </w:pPr>
            <w:r w:rsidRPr="00093671">
              <w:rPr>
                <w:rFonts w:ascii="Times New Roman" w:eastAsia="Times New Roman" w:hAnsi="Times New Roman" w:cs="Times New Roman"/>
                <w:lang w:eastAsia="fr-FR"/>
              </w:rPr>
              <w:t>0</w:t>
            </w:r>
          </w:p>
        </w:tc>
      </w:tr>
      <w:tr w:rsidR="00093671" w:rsidRPr="00093671" w14:paraId="20539720" w14:textId="77777777" w:rsidTr="00093671">
        <w:trPr>
          <w:trHeight w:val="113"/>
        </w:trPr>
        <w:tc>
          <w:tcPr>
            <w:tcW w:w="1371" w:type="pct"/>
            <w:shd w:val="clear" w:color="auto" w:fill="auto"/>
            <w:noWrap/>
            <w:hideMark/>
          </w:tcPr>
          <w:p w14:paraId="56F289EE" w14:textId="77777777" w:rsidR="00093671" w:rsidRPr="00093671" w:rsidRDefault="00093671" w:rsidP="00093671">
            <w:pPr>
              <w:spacing w:after="0" w:line="240" w:lineRule="auto"/>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Confiance</w:t>
            </w:r>
          </w:p>
        </w:tc>
        <w:tc>
          <w:tcPr>
            <w:tcW w:w="865" w:type="pct"/>
            <w:shd w:val="clear" w:color="auto" w:fill="auto"/>
            <w:noWrap/>
            <w:vAlign w:val="center"/>
            <w:hideMark/>
          </w:tcPr>
          <w:p w14:paraId="31A2410F" w14:textId="4BFE23A2"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0,0</w:t>
            </w:r>
          </w:p>
        </w:tc>
        <w:tc>
          <w:tcPr>
            <w:tcW w:w="997" w:type="pct"/>
            <w:shd w:val="clear" w:color="auto" w:fill="auto"/>
            <w:noWrap/>
            <w:vAlign w:val="center"/>
            <w:hideMark/>
          </w:tcPr>
          <w:p w14:paraId="38A6AEDF" w14:textId="6FA9D956"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0,0</w:t>
            </w:r>
          </w:p>
        </w:tc>
        <w:tc>
          <w:tcPr>
            <w:tcW w:w="825" w:type="pct"/>
            <w:shd w:val="clear" w:color="auto" w:fill="auto"/>
            <w:noWrap/>
            <w:vAlign w:val="center"/>
            <w:hideMark/>
          </w:tcPr>
          <w:p w14:paraId="6D8F735B" w14:textId="6203B020"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17,2</w:t>
            </w:r>
          </w:p>
        </w:tc>
        <w:tc>
          <w:tcPr>
            <w:tcW w:w="942" w:type="pct"/>
            <w:shd w:val="clear" w:color="auto" w:fill="auto"/>
            <w:noWrap/>
            <w:vAlign w:val="bottom"/>
            <w:hideMark/>
          </w:tcPr>
          <w:p w14:paraId="33495BCD" w14:textId="4288AD71" w:rsidR="00093671" w:rsidRPr="00093671" w:rsidRDefault="00093671" w:rsidP="00093671">
            <w:pPr>
              <w:spacing w:after="0" w:line="240" w:lineRule="auto"/>
              <w:jc w:val="center"/>
              <w:rPr>
                <w:rFonts w:ascii="Times New Roman" w:eastAsia="Times New Roman" w:hAnsi="Times New Roman" w:cs="Times New Roman"/>
                <w:lang w:eastAsia="fr-FR"/>
              </w:rPr>
            </w:pPr>
            <w:r w:rsidRPr="00093671">
              <w:rPr>
                <w:rFonts w:ascii="Times New Roman" w:eastAsia="Times New Roman" w:hAnsi="Times New Roman" w:cs="Times New Roman"/>
                <w:lang w:eastAsia="fr-FR"/>
              </w:rPr>
              <w:t>50</w:t>
            </w:r>
          </w:p>
        </w:tc>
      </w:tr>
      <w:tr w:rsidR="00093671" w:rsidRPr="00093671" w14:paraId="7298B433" w14:textId="77777777" w:rsidTr="00093671">
        <w:trPr>
          <w:trHeight w:val="113"/>
        </w:trPr>
        <w:tc>
          <w:tcPr>
            <w:tcW w:w="1371" w:type="pct"/>
            <w:shd w:val="clear" w:color="auto" w:fill="auto"/>
            <w:noWrap/>
            <w:hideMark/>
          </w:tcPr>
          <w:p w14:paraId="41D95D53" w14:textId="77777777" w:rsidR="00093671" w:rsidRPr="00093671" w:rsidRDefault="00093671" w:rsidP="00093671">
            <w:pPr>
              <w:spacing w:after="0" w:line="240" w:lineRule="auto"/>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Garder les clients</w:t>
            </w:r>
          </w:p>
        </w:tc>
        <w:tc>
          <w:tcPr>
            <w:tcW w:w="865" w:type="pct"/>
            <w:shd w:val="clear" w:color="auto" w:fill="auto"/>
            <w:noWrap/>
            <w:vAlign w:val="center"/>
            <w:hideMark/>
          </w:tcPr>
          <w:p w14:paraId="4ADE038E" w14:textId="10729E85"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12,7</w:t>
            </w:r>
          </w:p>
        </w:tc>
        <w:tc>
          <w:tcPr>
            <w:tcW w:w="997" w:type="pct"/>
            <w:shd w:val="clear" w:color="auto" w:fill="auto"/>
            <w:noWrap/>
            <w:vAlign w:val="center"/>
            <w:hideMark/>
          </w:tcPr>
          <w:p w14:paraId="423B4696" w14:textId="18381F53"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0,0</w:t>
            </w:r>
          </w:p>
        </w:tc>
        <w:tc>
          <w:tcPr>
            <w:tcW w:w="825" w:type="pct"/>
            <w:shd w:val="clear" w:color="auto" w:fill="auto"/>
            <w:noWrap/>
            <w:vAlign w:val="center"/>
            <w:hideMark/>
          </w:tcPr>
          <w:p w14:paraId="770FC6D3" w14:textId="3C165FCF"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3,4</w:t>
            </w:r>
          </w:p>
        </w:tc>
        <w:tc>
          <w:tcPr>
            <w:tcW w:w="942" w:type="pct"/>
            <w:shd w:val="clear" w:color="auto" w:fill="auto"/>
            <w:noWrap/>
            <w:vAlign w:val="bottom"/>
            <w:hideMark/>
          </w:tcPr>
          <w:p w14:paraId="334B80CB" w14:textId="41666BEE" w:rsidR="00093671" w:rsidRPr="00093671" w:rsidRDefault="00093671" w:rsidP="00093671">
            <w:pPr>
              <w:spacing w:after="0" w:line="240" w:lineRule="auto"/>
              <w:jc w:val="center"/>
              <w:rPr>
                <w:rFonts w:ascii="Times New Roman" w:eastAsia="Times New Roman" w:hAnsi="Times New Roman" w:cs="Times New Roman"/>
                <w:lang w:eastAsia="fr-FR"/>
              </w:rPr>
            </w:pPr>
            <w:r w:rsidRPr="00093671">
              <w:rPr>
                <w:rFonts w:ascii="Times New Roman" w:eastAsia="Times New Roman" w:hAnsi="Times New Roman" w:cs="Times New Roman"/>
                <w:lang w:eastAsia="fr-FR"/>
              </w:rPr>
              <w:t>0</w:t>
            </w:r>
          </w:p>
        </w:tc>
      </w:tr>
      <w:tr w:rsidR="00093671" w:rsidRPr="00093671" w14:paraId="321C3719" w14:textId="77777777" w:rsidTr="00093671">
        <w:trPr>
          <w:trHeight w:val="113"/>
        </w:trPr>
        <w:tc>
          <w:tcPr>
            <w:tcW w:w="1371" w:type="pct"/>
            <w:shd w:val="clear" w:color="auto" w:fill="auto"/>
            <w:noWrap/>
            <w:hideMark/>
          </w:tcPr>
          <w:p w14:paraId="6745FB2A" w14:textId="77777777" w:rsidR="00093671" w:rsidRPr="00093671" w:rsidRDefault="00093671" w:rsidP="00093671">
            <w:pPr>
              <w:spacing w:after="0" w:line="240" w:lineRule="auto"/>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Juste pour observer le travail</w:t>
            </w:r>
          </w:p>
        </w:tc>
        <w:tc>
          <w:tcPr>
            <w:tcW w:w="865" w:type="pct"/>
            <w:shd w:val="clear" w:color="auto" w:fill="auto"/>
            <w:noWrap/>
            <w:vAlign w:val="center"/>
            <w:hideMark/>
          </w:tcPr>
          <w:p w14:paraId="02C1772B" w14:textId="11475A3D"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0,7</w:t>
            </w:r>
          </w:p>
        </w:tc>
        <w:tc>
          <w:tcPr>
            <w:tcW w:w="997" w:type="pct"/>
            <w:shd w:val="clear" w:color="auto" w:fill="auto"/>
            <w:noWrap/>
            <w:vAlign w:val="center"/>
            <w:hideMark/>
          </w:tcPr>
          <w:p w14:paraId="5305583B" w14:textId="795D824A"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0,0</w:t>
            </w:r>
          </w:p>
        </w:tc>
        <w:tc>
          <w:tcPr>
            <w:tcW w:w="825" w:type="pct"/>
            <w:shd w:val="clear" w:color="auto" w:fill="auto"/>
            <w:noWrap/>
            <w:vAlign w:val="center"/>
            <w:hideMark/>
          </w:tcPr>
          <w:p w14:paraId="0F169E57" w14:textId="135C5090"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6,9</w:t>
            </w:r>
          </w:p>
        </w:tc>
        <w:tc>
          <w:tcPr>
            <w:tcW w:w="942" w:type="pct"/>
            <w:shd w:val="clear" w:color="auto" w:fill="auto"/>
            <w:noWrap/>
            <w:vAlign w:val="bottom"/>
            <w:hideMark/>
          </w:tcPr>
          <w:p w14:paraId="71C51DFC" w14:textId="578B6B91" w:rsidR="00093671" w:rsidRPr="00093671" w:rsidRDefault="00093671" w:rsidP="00093671">
            <w:pPr>
              <w:spacing w:after="0" w:line="240" w:lineRule="auto"/>
              <w:jc w:val="center"/>
              <w:rPr>
                <w:rFonts w:ascii="Times New Roman" w:eastAsia="Times New Roman" w:hAnsi="Times New Roman" w:cs="Times New Roman"/>
                <w:lang w:eastAsia="fr-FR"/>
              </w:rPr>
            </w:pPr>
            <w:r w:rsidRPr="00093671">
              <w:rPr>
                <w:rFonts w:ascii="Times New Roman" w:eastAsia="Times New Roman" w:hAnsi="Times New Roman" w:cs="Times New Roman"/>
                <w:lang w:eastAsia="fr-FR"/>
              </w:rPr>
              <w:t>0</w:t>
            </w:r>
          </w:p>
        </w:tc>
      </w:tr>
      <w:tr w:rsidR="00093671" w:rsidRPr="00093671" w14:paraId="13AAC0A7" w14:textId="77777777" w:rsidTr="00093671">
        <w:trPr>
          <w:trHeight w:val="113"/>
        </w:trPr>
        <w:tc>
          <w:tcPr>
            <w:tcW w:w="1371" w:type="pct"/>
            <w:shd w:val="clear" w:color="auto" w:fill="auto"/>
            <w:noWrap/>
            <w:hideMark/>
          </w:tcPr>
          <w:p w14:paraId="7F7A78F1" w14:textId="77777777" w:rsidR="00093671" w:rsidRPr="00093671" w:rsidRDefault="00093671" w:rsidP="00093671">
            <w:pPr>
              <w:spacing w:after="0" w:line="240" w:lineRule="auto"/>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Ma façon de travail</w:t>
            </w:r>
          </w:p>
        </w:tc>
        <w:tc>
          <w:tcPr>
            <w:tcW w:w="865" w:type="pct"/>
            <w:shd w:val="clear" w:color="auto" w:fill="auto"/>
            <w:noWrap/>
            <w:vAlign w:val="center"/>
            <w:hideMark/>
          </w:tcPr>
          <w:p w14:paraId="187EC4F7" w14:textId="1AAA8FEA"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2,0</w:t>
            </w:r>
          </w:p>
        </w:tc>
        <w:tc>
          <w:tcPr>
            <w:tcW w:w="997" w:type="pct"/>
            <w:shd w:val="clear" w:color="auto" w:fill="auto"/>
            <w:noWrap/>
            <w:vAlign w:val="center"/>
            <w:hideMark/>
          </w:tcPr>
          <w:p w14:paraId="525704AE" w14:textId="1C5FCF9D"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0,0</w:t>
            </w:r>
          </w:p>
        </w:tc>
        <w:tc>
          <w:tcPr>
            <w:tcW w:w="825" w:type="pct"/>
            <w:shd w:val="clear" w:color="auto" w:fill="auto"/>
            <w:noWrap/>
            <w:vAlign w:val="center"/>
            <w:hideMark/>
          </w:tcPr>
          <w:p w14:paraId="6F5B75F4" w14:textId="22AC7814"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0,0</w:t>
            </w:r>
          </w:p>
        </w:tc>
        <w:tc>
          <w:tcPr>
            <w:tcW w:w="942" w:type="pct"/>
            <w:shd w:val="clear" w:color="auto" w:fill="auto"/>
            <w:noWrap/>
            <w:vAlign w:val="bottom"/>
            <w:hideMark/>
          </w:tcPr>
          <w:p w14:paraId="22C8FD51" w14:textId="4D875A07" w:rsidR="00093671" w:rsidRPr="00093671" w:rsidRDefault="00093671" w:rsidP="00093671">
            <w:pPr>
              <w:spacing w:after="0" w:line="240" w:lineRule="auto"/>
              <w:jc w:val="center"/>
              <w:rPr>
                <w:rFonts w:ascii="Times New Roman" w:eastAsia="Times New Roman" w:hAnsi="Times New Roman" w:cs="Times New Roman"/>
                <w:lang w:eastAsia="fr-FR"/>
              </w:rPr>
            </w:pPr>
            <w:r w:rsidRPr="00093671">
              <w:rPr>
                <w:rFonts w:ascii="Times New Roman" w:eastAsia="Times New Roman" w:hAnsi="Times New Roman" w:cs="Times New Roman"/>
                <w:lang w:eastAsia="fr-FR"/>
              </w:rPr>
              <w:t>0</w:t>
            </w:r>
          </w:p>
        </w:tc>
      </w:tr>
      <w:tr w:rsidR="00093671" w:rsidRPr="00093671" w14:paraId="693DF759" w14:textId="77777777" w:rsidTr="00093671">
        <w:trPr>
          <w:trHeight w:val="113"/>
        </w:trPr>
        <w:tc>
          <w:tcPr>
            <w:tcW w:w="1371" w:type="pct"/>
            <w:shd w:val="clear" w:color="auto" w:fill="auto"/>
            <w:noWrap/>
            <w:hideMark/>
          </w:tcPr>
          <w:p w14:paraId="18AD914D" w14:textId="127B05C4" w:rsidR="00093671" w:rsidRPr="00093671" w:rsidRDefault="00093671" w:rsidP="00093671">
            <w:pPr>
              <w:spacing w:after="0" w:line="240" w:lineRule="auto"/>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Maîtrise du métier</w:t>
            </w:r>
          </w:p>
        </w:tc>
        <w:tc>
          <w:tcPr>
            <w:tcW w:w="865" w:type="pct"/>
            <w:shd w:val="clear" w:color="auto" w:fill="auto"/>
            <w:noWrap/>
            <w:vAlign w:val="center"/>
            <w:hideMark/>
          </w:tcPr>
          <w:p w14:paraId="55ABE727" w14:textId="5C959250"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0,7</w:t>
            </w:r>
          </w:p>
        </w:tc>
        <w:tc>
          <w:tcPr>
            <w:tcW w:w="997" w:type="pct"/>
            <w:shd w:val="clear" w:color="auto" w:fill="auto"/>
            <w:noWrap/>
            <w:vAlign w:val="center"/>
            <w:hideMark/>
          </w:tcPr>
          <w:p w14:paraId="3ECF9524" w14:textId="711AE3BF"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0,0</w:t>
            </w:r>
          </w:p>
        </w:tc>
        <w:tc>
          <w:tcPr>
            <w:tcW w:w="825" w:type="pct"/>
            <w:shd w:val="clear" w:color="auto" w:fill="auto"/>
            <w:noWrap/>
            <w:vAlign w:val="center"/>
            <w:hideMark/>
          </w:tcPr>
          <w:p w14:paraId="3C9954FA" w14:textId="2FA00AAD"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3,4</w:t>
            </w:r>
          </w:p>
        </w:tc>
        <w:tc>
          <w:tcPr>
            <w:tcW w:w="942" w:type="pct"/>
            <w:shd w:val="clear" w:color="auto" w:fill="auto"/>
            <w:noWrap/>
            <w:vAlign w:val="bottom"/>
            <w:hideMark/>
          </w:tcPr>
          <w:p w14:paraId="615DDEEC" w14:textId="29C66518" w:rsidR="00093671" w:rsidRPr="00093671" w:rsidRDefault="00093671" w:rsidP="00093671">
            <w:pPr>
              <w:spacing w:after="0" w:line="240" w:lineRule="auto"/>
              <w:jc w:val="center"/>
              <w:rPr>
                <w:rFonts w:ascii="Times New Roman" w:eastAsia="Times New Roman" w:hAnsi="Times New Roman" w:cs="Times New Roman"/>
                <w:lang w:eastAsia="fr-FR"/>
              </w:rPr>
            </w:pPr>
            <w:r w:rsidRPr="00093671">
              <w:rPr>
                <w:rFonts w:ascii="Times New Roman" w:eastAsia="Times New Roman" w:hAnsi="Times New Roman" w:cs="Times New Roman"/>
                <w:lang w:eastAsia="fr-FR"/>
              </w:rPr>
              <w:t>50</w:t>
            </w:r>
          </w:p>
        </w:tc>
      </w:tr>
      <w:tr w:rsidR="00093671" w:rsidRPr="00093671" w14:paraId="5F98C908" w14:textId="77777777" w:rsidTr="00093671">
        <w:trPr>
          <w:trHeight w:val="113"/>
        </w:trPr>
        <w:tc>
          <w:tcPr>
            <w:tcW w:w="1371" w:type="pct"/>
            <w:shd w:val="clear" w:color="auto" w:fill="auto"/>
            <w:noWrap/>
            <w:hideMark/>
          </w:tcPr>
          <w:p w14:paraId="0946F597" w14:textId="46C56E81" w:rsidR="00093671" w:rsidRPr="00093671" w:rsidRDefault="00093671" w:rsidP="00093671">
            <w:pPr>
              <w:spacing w:after="0" w:line="240" w:lineRule="auto"/>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Pour éviter des erreurs</w:t>
            </w:r>
          </w:p>
        </w:tc>
        <w:tc>
          <w:tcPr>
            <w:tcW w:w="865" w:type="pct"/>
            <w:shd w:val="clear" w:color="auto" w:fill="auto"/>
            <w:noWrap/>
            <w:vAlign w:val="center"/>
            <w:hideMark/>
          </w:tcPr>
          <w:p w14:paraId="024856AF" w14:textId="3B20FFD1"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26,7</w:t>
            </w:r>
          </w:p>
        </w:tc>
        <w:tc>
          <w:tcPr>
            <w:tcW w:w="997" w:type="pct"/>
            <w:shd w:val="clear" w:color="auto" w:fill="auto"/>
            <w:noWrap/>
            <w:vAlign w:val="center"/>
            <w:hideMark/>
          </w:tcPr>
          <w:p w14:paraId="2C322D39" w14:textId="7C02D44E"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80,0</w:t>
            </w:r>
          </w:p>
        </w:tc>
        <w:tc>
          <w:tcPr>
            <w:tcW w:w="825" w:type="pct"/>
            <w:shd w:val="clear" w:color="auto" w:fill="auto"/>
            <w:noWrap/>
            <w:vAlign w:val="center"/>
            <w:hideMark/>
          </w:tcPr>
          <w:p w14:paraId="1BFDBFA6" w14:textId="1397BD4F"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27,6</w:t>
            </w:r>
          </w:p>
        </w:tc>
        <w:tc>
          <w:tcPr>
            <w:tcW w:w="942" w:type="pct"/>
            <w:shd w:val="clear" w:color="auto" w:fill="auto"/>
            <w:noWrap/>
            <w:vAlign w:val="bottom"/>
            <w:hideMark/>
          </w:tcPr>
          <w:p w14:paraId="70AE08E9" w14:textId="3F4634AD" w:rsidR="00093671" w:rsidRPr="00093671" w:rsidRDefault="00093671" w:rsidP="00093671">
            <w:pPr>
              <w:spacing w:after="0" w:line="240" w:lineRule="auto"/>
              <w:jc w:val="center"/>
              <w:rPr>
                <w:rFonts w:ascii="Times New Roman" w:eastAsia="Times New Roman" w:hAnsi="Times New Roman" w:cs="Times New Roman"/>
                <w:lang w:eastAsia="fr-FR"/>
              </w:rPr>
            </w:pPr>
            <w:r w:rsidRPr="00093671">
              <w:rPr>
                <w:rFonts w:ascii="Times New Roman" w:eastAsia="Times New Roman" w:hAnsi="Times New Roman" w:cs="Times New Roman"/>
                <w:lang w:eastAsia="fr-FR"/>
              </w:rPr>
              <w:t>0</w:t>
            </w:r>
          </w:p>
        </w:tc>
      </w:tr>
      <w:tr w:rsidR="00093671" w:rsidRPr="00093671" w14:paraId="282E9B34" w14:textId="77777777" w:rsidTr="00093671">
        <w:trPr>
          <w:trHeight w:val="113"/>
        </w:trPr>
        <w:tc>
          <w:tcPr>
            <w:tcW w:w="1371" w:type="pct"/>
            <w:shd w:val="clear" w:color="auto" w:fill="auto"/>
            <w:noWrap/>
            <w:hideMark/>
          </w:tcPr>
          <w:p w14:paraId="03651173" w14:textId="248680CD" w:rsidR="00093671" w:rsidRPr="00093671" w:rsidRDefault="00093671" w:rsidP="00093671">
            <w:pPr>
              <w:spacing w:after="0" w:line="240" w:lineRule="auto"/>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Pour l'amélioration du travail</w:t>
            </w:r>
          </w:p>
        </w:tc>
        <w:tc>
          <w:tcPr>
            <w:tcW w:w="865" w:type="pct"/>
            <w:shd w:val="clear" w:color="auto" w:fill="auto"/>
            <w:noWrap/>
            <w:vAlign w:val="center"/>
            <w:hideMark/>
          </w:tcPr>
          <w:p w14:paraId="575B1E93" w14:textId="035F9470"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31,3</w:t>
            </w:r>
          </w:p>
        </w:tc>
        <w:tc>
          <w:tcPr>
            <w:tcW w:w="997" w:type="pct"/>
            <w:shd w:val="clear" w:color="auto" w:fill="auto"/>
            <w:noWrap/>
            <w:vAlign w:val="center"/>
            <w:hideMark/>
          </w:tcPr>
          <w:p w14:paraId="5DB0D746" w14:textId="04CE3A06"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20,0</w:t>
            </w:r>
          </w:p>
        </w:tc>
        <w:tc>
          <w:tcPr>
            <w:tcW w:w="825" w:type="pct"/>
            <w:shd w:val="clear" w:color="auto" w:fill="auto"/>
            <w:noWrap/>
            <w:vAlign w:val="center"/>
            <w:hideMark/>
          </w:tcPr>
          <w:p w14:paraId="643F8B85" w14:textId="7694A788"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27,6</w:t>
            </w:r>
          </w:p>
        </w:tc>
        <w:tc>
          <w:tcPr>
            <w:tcW w:w="942" w:type="pct"/>
            <w:shd w:val="clear" w:color="auto" w:fill="auto"/>
            <w:noWrap/>
            <w:vAlign w:val="bottom"/>
            <w:hideMark/>
          </w:tcPr>
          <w:p w14:paraId="74D84727" w14:textId="3FEC04D1" w:rsidR="00093671" w:rsidRPr="00093671" w:rsidRDefault="00093671" w:rsidP="00093671">
            <w:pPr>
              <w:spacing w:after="0" w:line="240" w:lineRule="auto"/>
              <w:jc w:val="center"/>
              <w:rPr>
                <w:rFonts w:ascii="Times New Roman" w:eastAsia="Times New Roman" w:hAnsi="Times New Roman" w:cs="Times New Roman"/>
                <w:lang w:eastAsia="fr-FR"/>
              </w:rPr>
            </w:pPr>
            <w:r w:rsidRPr="00093671">
              <w:rPr>
                <w:rFonts w:ascii="Times New Roman" w:eastAsia="Times New Roman" w:hAnsi="Times New Roman" w:cs="Times New Roman"/>
                <w:lang w:eastAsia="fr-FR"/>
              </w:rPr>
              <w:t>0</w:t>
            </w:r>
          </w:p>
        </w:tc>
      </w:tr>
      <w:tr w:rsidR="00093671" w:rsidRPr="00093671" w14:paraId="3A6FE180" w14:textId="77777777" w:rsidTr="00093671">
        <w:trPr>
          <w:trHeight w:val="113"/>
        </w:trPr>
        <w:tc>
          <w:tcPr>
            <w:tcW w:w="1371" w:type="pct"/>
            <w:tcBorders>
              <w:bottom w:val="nil"/>
            </w:tcBorders>
            <w:shd w:val="clear" w:color="auto" w:fill="auto"/>
            <w:noWrap/>
            <w:hideMark/>
          </w:tcPr>
          <w:p w14:paraId="1F04F36F" w14:textId="6AD8E290" w:rsidR="00093671" w:rsidRPr="00093671" w:rsidRDefault="00093671" w:rsidP="00093671">
            <w:pPr>
              <w:spacing w:after="0" w:line="240" w:lineRule="auto"/>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Pour m'assurer de la qualité</w:t>
            </w:r>
          </w:p>
        </w:tc>
        <w:tc>
          <w:tcPr>
            <w:tcW w:w="865" w:type="pct"/>
            <w:tcBorders>
              <w:bottom w:val="nil"/>
            </w:tcBorders>
            <w:shd w:val="clear" w:color="auto" w:fill="auto"/>
            <w:noWrap/>
            <w:vAlign w:val="center"/>
            <w:hideMark/>
          </w:tcPr>
          <w:p w14:paraId="1BFB9F20" w14:textId="5C819BDE"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16,0</w:t>
            </w:r>
          </w:p>
        </w:tc>
        <w:tc>
          <w:tcPr>
            <w:tcW w:w="997" w:type="pct"/>
            <w:tcBorders>
              <w:bottom w:val="nil"/>
            </w:tcBorders>
            <w:shd w:val="clear" w:color="auto" w:fill="auto"/>
            <w:noWrap/>
            <w:vAlign w:val="center"/>
            <w:hideMark/>
          </w:tcPr>
          <w:p w14:paraId="1F145223" w14:textId="73457A99"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0,0</w:t>
            </w:r>
          </w:p>
        </w:tc>
        <w:tc>
          <w:tcPr>
            <w:tcW w:w="825" w:type="pct"/>
            <w:tcBorders>
              <w:bottom w:val="nil"/>
            </w:tcBorders>
            <w:shd w:val="clear" w:color="auto" w:fill="auto"/>
            <w:noWrap/>
            <w:vAlign w:val="center"/>
            <w:hideMark/>
          </w:tcPr>
          <w:p w14:paraId="699FD570" w14:textId="4B7D2F73"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6,9</w:t>
            </w:r>
          </w:p>
        </w:tc>
        <w:tc>
          <w:tcPr>
            <w:tcW w:w="942" w:type="pct"/>
            <w:tcBorders>
              <w:bottom w:val="nil"/>
            </w:tcBorders>
            <w:shd w:val="clear" w:color="auto" w:fill="auto"/>
            <w:noWrap/>
            <w:vAlign w:val="bottom"/>
            <w:hideMark/>
          </w:tcPr>
          <w:p w14:paraId="33CC29E4" w14:textId="1C922FF6" w:rsidR="00093671" w:rsidRPr="00093671" w:rsidRDefault="00093671" w:rsidP="00093671">
            <w:pPr>
              <w:spacing w:after="0" w:line="240" w:lineRule="auto"/>
              <w:jc w:val="center"/>
              <w:rPr>
                <w:rFonts w:ascii="Times New Roman" w:eastAsia="Times New Roman" w:hAnsi="Times New Roman" w:cs="Times New Roman"/>
                <w:lang w:eastAsia="fr-FR"/>
              </w:rPr>
            </w:pPr>
            <w:r w:rsidRPr="00093671">
              <w:rPr>
                <w:rFonts w:ascii="Times New Roman" w:eastAsia="Times New Roman" w:hAnsi="Times New Roman" w:cs="Times New Roman"/>
                <w:lang w:eastAsia="fr-FR"/>
              </w:rPr>
              <w:t>0</w:t>
            </w:r>
          </w:p>
        </w:tc>
      </w:tr>
      <w:tr w:rsidR="00093671" w:rsidRPr="00093671" w14:paraId="109CF91D" w14:textId="77777777" w:rsidTr="00093671">
        <w:trPr>
          <w:trHeight w:val="113"/>
        </w:trPr>
        <w:tc>
          <w:tcPr>
            <w:tcW w:w="1371" w:type="pct"/>
            <w:tcBorders>
              <w:top w:val="nil"/>
              <w:bottom w:val="single" w:sz="12" w:space="0" w:color="385623" w:themeColor="accent6" w:themeShade="80"/>
            </w:tcBorders>
            <w:shd w:val="clear" w:color="auto" w:fill="auto"/>
            <w:noWrap/>
            <w:hideMark/>
          </w:tcPr>
          <w:p w14:paraId="712AC4E3" w14:textId="77777777" w:rsidR="00093671" w:rsidRPr="00093671" w:rsidRDefault="00093671" w:rsidP="00093671">
            <w:pPr>
              <w:spacing w:after="0" w:line="240" w:lineRule="auto"/>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Simple plaisir</w:t>
            </w:r>
          </w:p>
        </w:tc>
        <w:tc>
          <w:tcPr>
            <w:tcW w:w="865" w:type="pct"/>
            <w:tcBorders>
              <w:top w:val="nil"/>
              <w:bottom w:val="single" w:sz="12" w:space="0" w:color="385623" w:themeColor="accent6" w:themeShade="80"/>
            </w:tcBorders>
            <w:shd w:val="clear" w:color="auto" w:fill="auto"/>
            <w:noWrap/>
            <w:vAlign w:val="center"/>
            <w:hideMark/>
          </w:tcPr>
          <w:p w14:paraId="10D02D0E" w14:textId="2F46BA66"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2,7</w:t>
            </w:r>
          </w:p>
        </w:tc>
        <w:tc>
          <w:tcPr>
            <w:tcW w:w="997" w:type="pct"/>
            <w:tcBorders>
              <w:top w:val="nil"/>
              <w:bottom w:val="single" w:sz="12" w:space="0" w:color="385623" w:themeColor="accent6" w:themeShade="80"/>
            </w:tcBorders>
            <w:shd w:val="clear" w:color="auto" w:fill="auto"/>
            <w:noWrap/>
            <w:vAlign w:val="center"/>
            <w:hideMark/>
          </w:tcPr>
          <w:p w14:paraId="1D5D3DD7" w14:textId="4769A037"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0,0</w:t>
            </w:r>
          </w:p>
        </w:tc>
        <w:tc>
          <w:tcPr>
            <w:tcW w:w="825" w:type="pct"/>
            <w:tcBorders>
              <w:top w:val="nil"/>
              <w:bottom w:val="single" w:sz="12" w:space="0" w:color="385623" w:themeColor="accent6" w:themeShade="80"/>
            </w:tcBorders>
            <w:shd w:val="clear" w:color="auto" w:fill="auto"/>
            <w:noWrap/>
            <w:vAlign w:val="center"/>
            <w:hideMark/>
          </w:tcPr>
          <w:p w14:paraId="1D1A2D16" w14:textId="3A342A8F" w:rsidR="00093671" w:rsidRPr="00093671" w:rsidRDefault="00093671" w:rsidP="00093671">
            <w:pPr>
              <w:spacing w:after="0" w:line="240" w:lineRule="auto"/>
              <w:jc w:val="center"/>
              <w:rPr>
                <w:rFonts w:ascii="Times New Roman" w:eastAsia="Times New Roman" w:hAnsi="Times New Roman" w:cs="Times New Roman"/>
                <w:color w:val="000000"/>
                <w:lang w:eastAsia="fr-FR"/>
              </w:rPr>
            </w:pPr>
            <w:r w:rsidRPr="00093671">
              <w:rPr>
                <w:rFonts w:ascii="Times New Roman" w:eastAsia="Times New Roman" w:hAnsi="Times New Roman" w:cs="Times New Roman"/>
                <w:color w:val="000000"/>
                <w:lang w:eastAsia="fr-FR"/>
              </w:rPr>
              <w:t>3,4</w:t>
            </w:r>
          </w:p>
        </w:tc>
        <w:tc>
          <w:tcPr>
            <w:tcW w:w="942" w:type="pct"/>
            <w:tcBorders>
              <w:top w:val="nil"/>
              <w:bottom w:val="single" w:sz="12" w:space="0" w:color="385623" w:themeColor="accent6" w:themeShade="80"/>
            </w:tcBorders>
            <w:shd w:val="clear" w:color="auto" w:fill="auto"/>
            <w:noWrap/>
            <w:vAlign w:val="bottom"/>
            <w:hideMark/>
          </w:tcPr>
          <w:p w14:paraId="10405F84" w14:textId="7E517BD9" w:rsidR="00093671" w:rsidRPr="00093671" w:rsidRDefault="00093671" w:rsidP="00093671">
            <w:pPr>
              <w:spacing w:after="0" w:line="240" w:lineRule="auto"/>
              <w:jc w:val="center"/>
              <w:rPr>
                <w:rFonts w:ascii="Times New Roman" w:eastAsia="Times New Roman" w:hAnsi="Times New Roman" w:cs="Times New Roman"/>
                <w:lang w:eastAsia="fr-FR"/>
              </w:rPr>
            </w:pPr>
            <w:r w:rsidRPr="00093671">
              <w:rPr>
                <w:rFonts w:ascii="Times New Roman" w:eastAsia="Times New Roman" w:hAnsi="Times New Roman" w:cs="Times New Roman"/>
                <w:lang w:eastAsia="fr-FR"/>
              </w:rPr>
              <w:t>0</w:t>
            </w:r>
          </w:p>
        </w:tc>
      </w:tr>
      <w:tr w:rsidR="00093671" w:rsidRPr="00093671" w14:paraId="14DE966E" w14:textId="77777777" w:rsidTr="00093671">
        <w:trPr>
          <w:trHeight w:val="113"/>
        </w:trPr>
        <w:tc>
          <w:tcPr>
            <w:tcW w:w="1371" w:type="pct"/>
            <w:tcBorders>
              <w:top w:val="single" w:sz="12" w:space="0" w:color="385623" w:themeColor="accent6" w:themeShade="80"/>
            </w:tcBorders>
            <w:shd w:val="clear" w:color="auto" w:fill="auto"/>
            <w:noWrap/>
            <w:vAlign w:val="bottom"/>
            <w:hideMark/>
          </w:tcPr>
          <w:p w14:paraId="710D7CD0" w14:textId="77777777" w:rsidR="00093671" w:rsidRPr="00093671" w:rsidRDefault="00093671" w:rsidP="00093671">
            <w:pPr>
              <w:spacing w:after="0" w:line="240" w:lineRule="auto"/>
              <w:rPr>
                <w:rFonts w:ascii="Times New Roman" w:eastAsia="Times New Roman" w:hAnsi="Times New Roman" w:cs="Times New Roman"/>
                <w:b/>
                <w:bCs/>
                <w:color w:val="000000"/>
                <w:lang w:eastAsia="fr-FR"/>
              </w:rPr>
            </w:pPr>
            <w:r w:rsidRPr="00093671">
              <w:rPr>
                <w:rFonts w:ascii="Times New Roman" w:eastAsia="Times New Roman" w:hAnsi="Times New Roman" w:cs="Times New Roman"/>
                <w:b/>
                <w:bCs/>
                <w:color w:val="000000"/>
                <w:lang w:eastAsia="fr-FR"/>
              </w:rPr>
              <w:t>Total</w:t>
            </w:r>
          </w:p>
        </w:tc>
        <w:tc>
          <w:tcPr>
            <w:tcW w:w="865" w:type="pct"/>
            <w:tcBorders>
              <w:top w:val="single" w:sz="12" w:space="0" w:color="385623" w:themeColor="accent6" w:themeShade="80"/>
            </w:tcBorders>
            <w:shd w:val="clear" w:color="auto" w:fill="auto"/>
            <w:noWrap/>
            <w:vAlign w:val="center"/>
            <w:hideMark/>
          </w:tcPr>
          <w:p w14:paraId="2D7A2901" w14:textId="1709341D" w:rsidR="00093671" w:rsidRPr="00093671" w:rsidRDefault="00093671" w:rsidP="00093671">
            <w:pPr>
              <w:spacing w:after="0" w:line="240" w:lineRule="auto"/>
              <w:jc w:val="center"/>
              <w:rPr>
                <w:rFonts w:ascii="Times New Roman" w:eastAsia="Times New Roman" w:hAnsi="Times New Roman" w:cs="Times New Roman"/>
                <w:b/>
                <w:bCs/>
                <w:color w:val="000000"/>
                <w:lang w:eastAsia="fr-FR"/>
              </w:rPr>
            </w:pPr>
            <w:r w:rsidRPr="00093671">
              <w:rPr>
                <w:rFonts w:ascii="Times New Roman" w:eastAsia="Times New Roman" w:hAnsi="Times New Roman" w:cs="Times New Roman"/>
                <w:b/>
                <w:bCs/>
                <w:color w:val="000000"/>
                <w:lang w:eastAsia="fr-FR"/>
              </w:rPr>
              <w:t>100,0</w:t>
            </w:r>
          </w:p>
        </w:tc>
        <w:tc>
          <w:tcPr>
            <w:tcW w:w="997" w:type="pct"/>
            <w:tcBorders>
              <w:top w:val="single" w:sz="12" w:space="0" w:color="385623" w:themeColor="accent6" w:themeShade="80"/>
            </w:tcBorders>
            <w:shd w:val="clear" w:color="auto" w:fill="auto"/>
            <w:noWrap/>
            <w:vAlign w:val="center"/>
            <w:hideMark/>
          </w:tcPr>
          <w:p w14:paraId="4283E581" w14:textId="5720EED0" w:rsidR="00093671" w:rsidRPr="00093671" w:rsidRDefault="00093671" w:rsidP="00093671">
            <w:pPr>
              <w:spacing w:after="0" w:line="240" w:lineRule="auto"/>
              <w:jc w:val="center"/>
              <w:rPr>
                <w:rFonts w:ascii="Times New Roman" w:eastAsia="Times New Roman" w:hAnsi="Times New Roman" w:cs="Times New Roman"/>
                <w:b/>
                <w:bCs/>
                <w:color w:val="000000"/>
                <w:lang w:eastAsia="fr-FR"/>
              </w:rPr>
            </w:pPr>
            <w:r w:rsidRPr="00093671">
              <w:rPr>
                <w:rFonts w:ascii="Times New Roman" w:eastAsia="Times New Roman" w:hAnsi="Times New Roman" w:cs="Times New Roman"/>
                <w:b/>
                <w:bCs/>
                <w:color w:val="000000"/>
                <w:lang w:eastAsia="fr-FR"/>
              </w:rPr>
              <w:t>100,0</w:t>
            </w:r>
          </w:p>
        </w:tc>
        <w:tc>
          <w:tcPr>
            <w:tcW w:w="825" w:type="pct"/>
            <w:tcBorders>
              <w:top w:val="single" w:sz="12" w:space="0" w:color="385623" w:themeColor="accent6" w:themeShade="80"/>
            </w:tcBorders>
            <w:shd w:val="clear" w:color="auto" w:fill="auto"/>
            <w:noWrap/>
            <w:vAlign w:val="center"/>
            <w:hideMark/>
          </w:tcPr>
          <w:p w14:paraId="59084D0B" w14:textId="257676D5" w:rsidR="00093671" w:rsidRPr="00093671" w:rsidRDefault="00093671" w:rsidP="00093671">
            <w:pPr>
              <w:spacing w:after="0" w:line="240" w:lineRule="auto"/>
              <w:jc w:val="center"/>
              <w:rPr>
                <w:rFonts w:ascii="Times New Roman" w:eastAsia="Times New Roman" w:hAnsi="Times New Roman" w:cs="Times New Roman"/>
                <w:b/>
                <w:bCs/>
                <w:color w:val="000000"/>
                <w:lang w:eastAsia="fr-FR"/>
              </w:rPr>
            </w:pPr>
            <w:r w:rsidRPr="00093671">
              <w:rPr>
                <w:rFonts w:ascii="Times New Roman" w:eastAsia="Times New Roman" w:hAnsi="Times New Roman" w:cs="Times New Roman"/>
                <w:b/>
                <w:bCs/>
                <w:color w:val="000000"/>
                <w:lang w:eastAsia="fr-FR"/>
              </w:rPr>
              <w:t>100,0</w:t>
            </w:r>
          </w:p>
        </w:tc>
        <w:tc>
          <w:tcPr>
            <w:tcW w:w="942" w:type="pct"/>
            <w:tcBorders>
              <w:top w:val="single" w:sz="12" w:space="0" w:color="385623" w:themeColor="accent6" w:themeShade="80"/>
            </w:tcBorders>
            <w:shd w:val="clear" w:color="auto" w:fill="auto"/>
            <w:noWrap/>
            <w:vAlign w:val="bottom"/>
            <w:hideMark/>
          </w:tcPr>
          <w:p w14:paraId="2E808E44" w14:textId="4CB997FA" w:rsidR="00093671" w:rsidRPr="00093671" w:rsidRDefault="00093671" w:rsidP="00093671">
            <w:pPr>
              <w:spacing w:after="0" w:line="240" w:lineRule="auto"/>
              <w:jc w:val="center"/>
              <w:rPr>
                <w:rFonts w:ascii="Times New Roman" w:eastAsia="Times New Roman" w:hAnsi="Times New Roman" w:cs="Times New Roman"/>
                <w:b/>
                <w:bCs/>
                <w:lang w:eastAsia="fr-FR"/>
              </w:rPr>
            </w:pPr>
            <w:r w:rsidRPr="00093671">
              <w:rPr>
                <w:rFonts w:ascii="Times New Roman" w:eastAsia="Times New Roman" w:hAnsi="Times New Roman" w:cs="Times New Roman"/>
                <w:b/>
                <w:bCs/>
                <w:lang w:eastAsia="fr-FR"/>
              </w:rPr>
              <w:t>100</w:t>
            </w:r>
          </w:p>
        </w:tc>
      </w:tr>
    </w:tbl>
    <w:p w14:paraId="312EF8ED" w14:textId="77777777" w:rsidR="00093671" w:rsidRPr="00B06070" w:rsidRDefault="00093671" w:rsidP="00093671">
      <w:pPr>
        <w:spacing w:line="276" w:lineRule="auto"/>
        <w:rPr>
          <w:rFonts w:ascii="Times New Roman" w:hAnsi="Times New Roman" w:cs="Times New Roman"/>
          <w:sz w:val="20"/>
        </w:rPr>
      </w:pPr>
      <w:r w:rsidRPr="00147149">
        <w:rPr>
          <w:rFonts w:ascii="Times New Roman" w:hAnsi="Times New Roman" w:cs="Times New Roman"/>
          <w:sz w:val="20"/>
          <w:szCs w:val="20"/>
        </w:rPr>
        <w:t xml:space="preserve">Source : </w:t>
      </w:r>
      <w:r w:rsidRPr="00147149">
        <w:rPr>
          <w:rFonts w:ascii="Times New Roman" w:hAnsi="Times New Roman" w:cs="Times New Roman"/>
          <w:bCs/>
          <w:sz w:val="20"/>
          <w:szCs w:val="20"/>
        </w:rPr>
        <w:t xml:space="preserve">Enquête sur la satisfaction des employeurs des sortants des centres appuyés par Lux-dev, </w:t>
      </w:r>
      <w:r>
        <w:rPr>
          <w:rFonts w:ascii="Times New Roman" w:hAnsi="Times New Roman" w:cs="Times New Roman"/>
          <w:bCs/>
          <w:sz w:val="20"/>
          <w:szCs w:val="20"/>
        </w:rPr>
        <w:t>ONEF 2020</w:t>
      </w:r>
    </w:p>
    <w:p w14:paraId="29D3848A" w14:textId="56E86669" w:rsidR="00885762" w:rsidRDefault="00885762">
      <w:pPr>
        <w:spacing w:before="100"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6C518769" w14:textId="49B25656" w:rsidR="00885762" w:rsidRPr="00B36202" w:rsidRDefault="00885762" w:rsidP="00B36202">
      <w:pPr>
        <w:pStyle w:val="Lgende"/>
        <w:spacing w:line="276" w:lineRule="auto"/>
        <w:jc w:val="both"/>
        <w:rPr>
          <w:rFonts w:ascii="Times New Roman" w:hAnsi="Times New Roman" w:cs="Times New Roman"/>
          <w:b w:val="0"/>
          <w:i/>
          <w:iCs/>
          <w:color w:val="auto"/>
          <w:sz w:val="22"/>
          <w:szCs w:val="14"/>
        </w:rPr>
      </w:pPr>
      <w:bookmarkStart w:id="126" w:name="_Toc52875050"/>
      <w:r w:rsidRPr="00B36202">
        <w:rPr>
          <w:rFonts w:ascii="Times New Roman" w:hAnsi="Times New Roman" w:cs="Times New Roman"/>
          <w:b w:val="0"/>
          <w:i/>
          <w:iCs/>
          <w:color w:val="auto"/>
          <w:sz w:val="22"/>
          <w:szCs w:val="14"/>
        </w:rPr>
        <w:lastRenderedPageBreak/>
        <w:t xml:space="preserve">Annexe </w:t>
      </w:r>
      <w:r w:rsidRPr="00B36202">
        <w:rPr>
          <w:rFonts w:ascii="Times New Roman" w:hAnsi="Times New Roman" w:cs="Times New Roman"/>
          <w:b w:val="0"/>
          <w:i/>
          <w:iCs/>
          <w:color w:val="auto"/>
          <w:sz w:val="22"/>
          <w:szCs w:val="14"/>
        </w:rPr>
        <w:fldChar w:fldCharType="begin"/>
      </w:r>
      <w:r w:rsidRPr="00B36202">
        <w:rPr>
          <w:rFonts w:ascii="Times New Roman" w:hAnsi="Times New Roman" w:cs="Times New Roman"/>
          <w:b w:val="0"/>
          <w:i/>
          <w:iCs/>
          <w:color w:val="auto"/>
          <w:sz w:val="22"/>
          <w:szCs w:val="14"/>
        </w:rPr>
        <w:instrText xml:space="preserve"> SEQ Annexe \* ARABIC </w:instrText>
      </w:r>
      <w:r w:rsidRPr="00B36202">
        <w:rPr>
          <w:rFonts w:ascii="Times New Roman" w:hAnsi="Times New Roman" w:cs="Times New Roman"/>
          <w:b w:val="0"/>
          <w:i/>
          <w:iCs/>
          <w:color w:val="auto"/>
          <w:sz w:val="22"/>
          <w:szCs w:val="14"/>
        </w:rPr>
        <w:fldChar w:fldCharType="separate"/>
      </w:r>
      <w:r w:rsidR="003677FF">
        <w:rPr>
          <w:rFonts w:ascii="Times New Roman" w:hAnsi="Times New Roman" w:cs="Times New Roman"/>
          <w:b w:val="0"/>
          <w:i/>
          <w:iCs/>
          <w:noProof/>
          <w:color w:val="auto"/>
          <w:sz w:val="22"/>
          <w:szCs w:val="14"/>
        </w:rPr>
        <w:t>10</w:t>
      </w:r>
      <w:r w:rsidRPr="00B36202">
        <w:rPr>
          <w:rFonts w:ascii="Times New Roman" w:hAnsi="Times New Roman" w:cs="Times New Roman"/>
          <w:b w:val="0"/>
          <w:i/>
          <w:iCs/>
          <w:color w:val="auto"/>
          <w:sz w:val="22"/>
          <w:szCs w:val="14"/>
        </w:rPr>
        <w:fldChar w:fldCharType="end"/>
      </w:r>
      <w:r w:rsidRPr="00B36202">
        <w:rPr>
          <w:rFonts w:ascii="Times New Roman" w:hAnsi="Times New Roman" w:cs="Times New Roman"/>
          <w:b w:val="0"/>
          <w:i/>
          <w:iCs/>
          <w:color w:val="auto"/>
          <w:sz w:val="22"/>
          <w:szCs w:val="14"/>
        </w:rPr>
        <w:t xml:space="preserve"> : Questionnaire sur la satisfaction des employeurs des sortants des centres de formation professionnelle appuyés par le programme MLI/022 dans sa zone d’intervention.</w:t>
      </w:r>
      <w:bookmarkEnd w:id="126"/>
    </w:p>
    <w:p w14:paraId="75A73919" w14:textId="77777777" w:rsidR="00174BD1" w:rsidRPr="009108B2" w:rsidRDefault="00174BD1" w:rsidP="00174BD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themeFill="background1" w:themeFillShade="A6"/>
        <w:rPr>
          <w:rFonts w:ascii="Times New Roman" w:hAnsi="Times New Roman" w:cs="Times New Roman"/>
          <w:b/>
          <w:bCs/>
          <w:sz w:val="32"/>
          <w:szCs w:val="20"/>
        </w:rPr>
      </w:pPr>
      <w:r w:rsidRPr="009108B2">
        <w:rPr>
          <w:rFonts w:ascii="Times New Roman" w:hAnsi="Times New Roman" w:cs="Times New Roman"/>
          <w:b/>
          <w:bCs/>
          <w:sz w:val="32"/>
          <w:szCs w:val="20"/>
        </w:rPr>
        <w:t>Section 0 : GENERALITE</w:t>
      </w:r>
    </w:p>
    <w:tbl>
      <w:tblPr>
        <w:tblW w:w="5000" w:type="pct"/>
        <w:tblCellMar>
          <w:left w:w="10" w:type="dxa"/>
          <w:right w:w="10" w:type="dxa"/>
        </w:tblCellMar>
        <w:tblLook w:val="0000" w:firstRow="0" w:lastRow="0" w:firstColumn="0" w:lastColumn="0" w:noHBand="0" w:noVBand="0"/>
      </w:tblPr>
      <w:tblGrid>
        <w:gridCol w:w="1225"/>
        <w:gridCol w:w="5682"/>
        <w:gridCol w:w="3458"/>
      </w:tblGrid>
      <w:tr w:rsidR="00174BD1" w:rsidRPr="009108B2" w14:paraId="7104EAD7" w14:textId="77777777" w:rsidTr="00F34E04">
        <w:trPr>
          <w:trHeight w:val="20"/>
        </w:trPr>
        <w:tc>
          <w:tcPr>
            <w:tcW w:w="5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467D21"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S0Q1</w:t>
            </w:r>
          </w:p>
        </w:tc>
        <w:tc>
          <w:tcPr>
            <w:tcW w:w="27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B1701" w14:textId="77777777" w:rsidR="00174BD1" w:rsidRPr="009108B2" w:rsidRDefault="00174BD1" w:rsidP="00174BD1">
            <w:pPr>
              <w:spacing w:after="0"/>
              <w:rPr>
                <w:rFonts w:ascii="Times New Roman" w:hAnsi="Times New Roman" w:cs="Times New Roman"/>
                <w:bCs/>
                <w:szCs w:val="20"/>
              </w:rPr>
            </w:pPr>
            <w:r w:rsidRPr="009108B2">
              <w:rPr>
                <w:rFonts w:ascii="Times New Roman" w:hAnsi="Times New Roman" w:cs="Times New Roman"/>
                <w:bCs/>
                <w:szCs w:val="20"/>
              </w:rPr>
              <w:t>Numéro du questionnaire</w:t>
            </w:r>
          </w:p>
        </w:tc>
        <w:tc>
          <w:tcPr>
            <w:tcW w:w="16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E6E28" w14:textId="77777777" w:rsidR="00174BD1" w:rsidRPr="009108B2" w:rsidRDefault="00174BD1" w:rsidP="00174BD1">
            <w:pPr>
              <w:spacing w:after="0"/>
              <w:jc w:val="center"/>
              <w:rPr>
                <w:rFonts w:ascii="Times New Roman" w:hAnsi="Times New Roman" w:cs="Times New Roman"/>
                <w:b/>
                <w:bCs/>
                <w:szCs w:val="20"/>
              </w:rPr>
            </w:pPr>
            <w:r w:rsidRPr="009108B2">
              <w:rPr>
                <w:rFonts w:ascii="Times New Roman" w:hAnsi="Times New Roman" w:cs="Times New Roman"/>
                <w:b/>
                <w:bCs/>
                <w:szCs w:val="20"/>
              </w:rPr>
              <w:t xml:space="preserve">                          |__|__|__|__|</w:t>
            </w:r>
          </w:p>
        </w:tc>
      </w:tr>
      <w:tr w:rsidR="00174BD1" w:rsidRPr="009108B2" w14:paraId="3E194840" w14:textId="77777777" w:rsidTr="00F34E04">
        <w:trPr>
          <w:trHeight w:val="20"/>
        </w:trPr>
        <w:tc>
          <w:tcPr>
            <w:tcW w:w="5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2330A"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S0Q2</w:t>
            </w:r>
          </w:p>
        </w:tc>
        <w:tc>
          <w:tcPr>
            <w:tcW w:w="4409"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CE711" w14:textId="77777777" w:rsidR="00174BD1" w:rsidRPr="009108B2" w:rsidRDefault="00174BD1" w:rsidP="00174BD1">
            <w:pPr>
              <w:spacing w:after="0"/>
              <w:rPr>
                <w:rFonts w:ascii="Times New Roman" w:hAnsi="Times New Roman" w:cs="Times New Roman"/>
                <w:bCs/>
                <w:szCs w:val="20"/>
              </w:rPr>
            </w:pPr>
            <w:r w:rsidRPr="009108B2">
              <w:rPr>
                <w:rFonts w:ascii="Times New Roman" w:hAnsi="Times New Roman" w:cs="Times New Roman"/>
                <w:bCs/>
                <w:szCs w:val="20"/>
              </w:rPr>
              <w:t>Nom de l’enquêteur_________________________________________________</w:t>
            </w:r>
          </w:p>
        </w:tc>
      </w:tr>
      <w:tr w:rsidR="00174BD1" w:rsidRPr="009108B2" w14:paraId="486248F4" w14:textId="77777777" w:rsidTr="00F34E04">
        <w:trPr>
          <w:trHeight w:val="20"/>
        </w:trPr>
        <w:tc>
          <w:tcPr>
            <w:tcW w:w="5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58741"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S0Q3</w:t>
            </w:r>
          </w:p>
        </w:tc>
        <w:tc>
          <w:tcPr>
            <w:tcW w:w="4409"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2B7CE" w14:textId="77777777" w:rsidR="00174BD1" w:rsidRPr="009108B2" w:rsidRDefault="00174BD1" w:rsidP="00174BD1">
            <w:pPr>
              <w:spacing w:after="0"/>
              <w:rPr>
                <w:rFonts w:ascii="Times New Roman" w:hAnsi="Times New Roman" w:cs="Times New Roman"/>
              </w:rPr>
            </w:pPr>
            <w:r w:rsidRPr="009108B2">
              <w:rPr>
                <w:rFonts w:ascii="Times New Roman" w:hAnsi="Times New Roman" w:cs="Times New Roman"/>
                <w:bCs/>
                <w:szCs w:val="20"/>
              </w:rPr>
              <w:t xml:space="preserve">Date de l’enquête </w:t>
            </w:r>
            <w:r w:rsidRPr="009108B2">
              <w:rPr>
                <w:rFonts w:ascii="Times New Roman" w:hAnsi="Times New Roman" w:cs="Times New Roman"/>
                <w:b/>
                <w:bCs/>
                <w:szCs w:val="20"/>
              </w:rPr>
              <w:t>|__|__|__|__|__|__|__|__|</w:t>
            </w:r>
          </w:p>
        </w:tc>
      </w:tr>
      <w:tr w:rsidR="00174BD1" w:rsidRPr="009108B2" w14:paraId="54B75FA4" w14:textId="77777777" w:rsidTr="00F34E04">
        <w:trPr>
          <w:trHeight w:val="20"/>
        </w:trPr>
        <w:tc>
          <w:tcPr>
            <w:tcW w:w="5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5A0CA"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S0Q4</w:t>
            </w:r>
          </w:p>
        </w:tc>
        <w:tc>
          <w:tcPr>
            <w:tcW w:w="4409"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651A7" w14:textId="77777777" w:rsidR="00174BD1" w:rsidRPr="009108B2" w:rsidRDefault="00174BD1" w:rsidP="00174BD1">
            <w:pPr>
              <w:spacing w:after="0"/>
              <w:rPr>
                <w:rFonts w:ascii="Times New Roman" w:hAnsi="Times New Roman" w:cs="Times New Roman"/>
                <w:bCs/>
                <w:szCs w:val="20"/>
              </w:rPr>
            </w:pPr>
            <w:r w:rsidRPr="009108B2">
              <w:rPr>
                <w:rFonts w:ascii="Times New Roman" w:hAnsi="Times New Roman" w:cs="Times New Roman"/>
                <w:bCs/>
                <w:szCs w:val="20"/>
              </w:rPr>
              <w:t>Nom du superviseur___________________________________________</w:t>
            </w:r>
          </w:p>
        </w:tc>
      </w:tr>
      <w:tr w:rsidR="00174BD1" w:rsidRPr="009108B2" w14:paraId="38DF8A1A" w14:textId="77777777" w:rsidTr="00F34E04">
        <w:trPr>
          <w:trHeight w:val="20"/>
        </w:trPr>
        <w:tc>
          <w:tcPr>
            <w:tcW w:w="59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CE6AE"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S0Q5</w:t>
            </w:r>
          </w:p>
        </w:tc>
        <w:tc>
          <w:tcPr>
            <w:tcW w:w="4409"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A5B5B" w14:textId="77777777" w:rsidR="00174BD1" w:rsidRPr="009108B2" w:rsidRDefault="00174BD1" w:rsidP="00174BD1">
            <w:pPr>
              <w:spacing w:after="0"/>
              <w:rPr>
                <w:rFonts w:ascii="Times New Roman" w:hAnsi="Times New Roman" w:cs="Times New Roman"/>
              </w:rPr>
            </w:pPr>
            <w:r w:rsidRPr="009108B2">
              <w:rPr>
                <w:rFonts w:ascii="Times New Roman" w:hAnsi="Times New Roman" w:cs="Times New Roman"/>
                <w:bCs/>
                <w:szCs w:val="20"/>
              </w:rPr>
              <w:t xml:space="preserve">Date de supervision </w:t>
            </w:r>
            <w:r w:rsidRPr="009108B2">
              <w:rPr>
                <w:rFonts w:ascii="Times New Roman" w:hAnsi="Times New Roman" w:cs="Times New Roman"/>
                <w:b/>
                <w:bCs/>
                <w:szCs w:val="20"/>
              </w:rPr>
              <w:t>|__|__|__|__|__|__|__|__|</w:t>
            </w:r>
          </w:p>
        </w:tc>
      </w:tr>
    </w:tbl>
    <w:p w14:paraId="72C1CB54" w14:textId="77777777" w:rsidR="00174BD1" w:rsidRPr="009108B2" w:rsidRDefault="00174BD1" w:rsidP="00174BD1">
      <w:pPr>
        <w:rPr>
          <w:rFonts w:ascii="Times New Roman" w:hAnsi="Times New Roman" w:cs="Times New Roman"/>
          <w:b/>
          <w:bCs/>
          <w:sz w:val="24"/>
          <w:szCs w:val="20"/>
        </w:rPr>
      </w:pPr>
    </w:p>
    <w:p w14:paraId="0FA24516" w14:textId="77777777" w:rsidR="00174BD1" w:rsidRPr="009108B2" w:rsidRDefault="00174BD1" w:rsidP="00174BD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themeFill="background1" w:themeFillShade="A6"/>
        <w:rPr>
          <w:rFonts w:ascii="Times New Roman" w:hAnsi="Times New Roman" w:cs="Times New Roman"/>
          <w:b/>
          <w:bCs/>
          <w:sz w:val="32"/>
          <w:szCs w:val="20"/>
        </w:rPr>
      </w:pPr>
      <w:r w:rsidRPr="009108B2">
        <w:rPr>
          <w:rFonts w:ascii="Times New Roman" w:hAnsi="Times New Roman" w:cs="Times New Roman"/>
          <w:b/>
          <w:bCs/>
          <w:sz w:val="32"/>
          <w:szCs w:val="20"/>
        </w:rPr>
        <w:t>Section 1 : IDENTIFICATION DE L’ENTREPRISE</w:t>
      </w:r>
    </w:p>
    <w:p w14:paraId="5F41224D" w14:textId="77777777" w:rsidR="00174BD1" w:rsidRPr="009108B2" w:rsidRDefault="00174BD1" w:rsidP="00174BD1">
      <w:pPr>
        <w:spacing w:after="0"/>
        <w:rPr>
          <w:rFonts w:ascii="Times New Roman" w:hAnsi="Times New Roman" w:cs="Times New Roman"/>
        </w:rPr>
      </w:pPr>
    </w:p>
    <w:tbl>
      <w:tblPr>
        <w:tblW w:w="5000" w:type="pct"/>
        <w:tblCellMar>
          <w:left w:w="10" w:type="dxa"/>
          <w:right w:w="10" w:type="dxa"/>
        </w:tblCellMar>
        <w:tblLook w:val="0000" w:firstRow="0" w:lastRow="0" w:firstColumn="0" w:lastColumn="0" w:noHBand="0" w:noVBand="0"/>
      </w:tblPr>
      <w:tblGrid>
        <w:gridCol w:w="1032"/>
        <w:gridCol w:w="9333"/>
      </w:tblGrid>
      <w:tr w:rsidR="00174BD1" w:rsidRPr="009108B2" w14:paraId="4D5287D5" w14:textId="77777777" w:rsidTr="00174BD1">
        <w:trPr>
          <w:trHeight w:val="227"/>
        </w:trPr>
        <w:tc>
          <w:tcPr>
            <w:tcW w:w="4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DBE7C" w14:textId="77777777" w:rsidR="00174BD1" w:rsidRPr="007928D0" w:rsidRDefault="00174BD1" w:rsidP="00174BD1">
            <w:pPr>
              <w:spacing w:after="0"/>
              <w:rPr>
                <w:rFonts w:ascii="Times New Roman" w:eastAsia="Calibri" w:hAnsi="Times New Roman" w:cs="Times New Roman"/>
                <w:b/>
                <w:color w:val="000000"/>
                <w:sz w:val="24"/>
                <w:szCs w:val="24"/>
              </w:rPr>
            </w:pPr>
          </w:p>
          <w:p w14:paraId="50118512"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S1Q1</w:t>
            </w:r>
          </w:p>
        </w:tc>
        <w:tc>
          <w:tcPr>
            <w:tcW w:w="45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ADE34" w14:textId="77777777" w:rsidR="00174BD1" w:rsidRPr="009108B2" w:rsidRDefault="00174BD1" w:rsidP="00174BD1">
            <w:pPr>
              <w:spacing w:after="0"/>
              <w:rPr>
                <w:rFonts w:ascii="Times New Roman" w:hAnsi="Times New Roman" w:cs="Times New Roman"/>
                <w:bCs/>
                <w:szCs w:val="20"/>
              </w:rPr>
            </w:pPr>
          </w:p>
          <w:p w14:paraId="469B427D" w14:textId="77777777" w:rsidR="00174BD1" w:rsidRPr="009108B2" w:rsidRDefault="00174BD1" w:rsidP="00174BD1">
            <w:pPr>
              <w:spacing w:after="0"/>
              <w:rPr>
                <w:rFonts w:ascii="Times New Roman" w:hAnsi="Times New Roman" w:cs="Times New Roman"/>
                <w:bCs/>
                <w:szCs w:val="20"/>
              </w:rPr>
            </w:pPr>
            <w:r w:rsidRPr="009108B2">
              <w:rPr>
                <w:rFonts w:ascii="Times New Roman" w:hAnsi="Times New Roman" w:cs="Times New Roman"/>
                <w:bCs/>
                <w:szCs w:val="20"/>
              </w:rPr>
              <w:t>Nom de l’employé : ………………………………………………………………………</w:t>
            </w:r>
          </w:p>
        </w:tc>
      </w:tr>
      <w:tr w:rsidR="00174BD1" w:rsidRPr="009108B2" w14:paraId="23F103EE" w14:textId="77777777" w:rsidTr="00174BD1">
        <w:trPr>
          <w:trHeight w:val="227"/>
        </w:trPr>
        <w:tc>
          <w:tcPr>
            <w:tcW w:w="4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1C8B9"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S1Q</w:t>
            </w:r>
            <w:r>
              <w:rPr>
                <w:rFonts w:ascii="Times New Roman" w:eastAsia="Calibri" w:hAnsi="Times New Roman" w:cs="Times New Roman"/>
                <w:b/>
                <w:color w:val="000000"/>
                <w:sz w:val="24"/>
                <w:szCs w:val="24"/>
              </w:rPr>
              <w:t>2</w:t>
            </w:r>
          </w:p>
        </w:tc>
        <w:tc>
          <w:tcPr>
            <w:tcW w:w="45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E52F2" w14:textId="77777777" w:rsidR="00174BD1" w:rsidRPr="009108B2" w:rsidRDefault="00174BD1" w:rsidP="00174BD1">
            <w:pPr>
              <w:spacing w:after="0"/>
              <w:rPr>
                <w:rFonts w:ascii="Times New Roman" w:hAnsi="Times New Roman" w:cs="Times New Roman"/>
                <w:bCs/>
                <w:szCs w:val="20"/>
              </w:rPr>
            </w:pPr>
            <w:r>
              <w:rPr>
                <w:rFonts w:ascii="Times New Roman" w:hAnsi="Times New Roman" w:cs="Times New Roman"/>
                <w:bCs/>
                <w:szCs w:val="20"/>
              </w:rPr>
              <w:t xml:space="preserve">Type d’emploi : </w:t>
            </w:r>
            <w:r w:rsidRPr="00762683">
              <w:rPr>
                <w:rFonts w:ascii="Times New Roman" w:hAnsi="Times New Roman" w:cs="Times New Roman"/>
                <w:bCs/>
                <w:szCs w:val="20"/>
              </w:rPr>
              <w:t>|___|      1</w:t>
            </w:r>
            <w:r>
              <w:rPr>
                <w:rFonts w:ascii="Times New Roman" w:hAnsi="Times New Roman" w:cs="Times New Roman"/>
                <w:bCs/>
                <w:sz w:val="32"/>
                <w:szCs w:val="20"/>
              </w:rPr>
              <w:t>.</w:t>
            </w:r>
            <w:r w:rsidRPr="00762683">
              <w:rPr>
                <w:rFonts w:ascii="Times New Roman" w:hAnsi="Times New Roman" w:cs="Times New Roman"/>
                <w:bCs/>
                <w:szCs w:val="20"/>
              </w:rPr>
              <w:t xml:space="preserve"> Auto</w:t>
            </w:r>
            <w:r>
              <w:rPr>
                <w:rFonts w:ascii="Times New Roman" w:hAnsi="Times New Roman" w:cs="Times New Roman"/>
                <w:bCs/>
                <w:szCs w:val="20"/>
              </w:rPr>
              <w:t>-emploi   2. Indépendant/chef d’entreprise   3. Salarié</w:t>
            </w:r>
          </w:p>
        </w:tc>
      </w:tr>
      <w:tr w:rsidR="00174BD1" w:rsidRPr="009108B2" w14:paraId="155FC0A7" w14:textId="77777777" w:rsidTr="00174BD1">
        <w:trPr>
          <w:trHeight w:val="227"/>
        </w:trPr>
        <w:tc>
          <w:tcPr>
            <w:tcW w:w="4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0783B"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S1Q</w:t>
            </w:r>
            <w:r>
              <w:rPr>
                <w:rFonts w:ascii="Times New Roman" w:eastAsia="Calibri" w:hAnsi="Times New Roman" w:cs="Times New Roman"/>
                <w:b/>
                <w:color w:val="000000"/>
                <w:sz w:val="24"/>
                <w:szCs w:val="24"/>
              </w:rPr>
              <w:t>3</w:t>
            </w:r>
          </w:p>
        </w:tc>
        <w:tc>
          <w:tcPr>
            <w:tcW w:w="45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1672C" w14:textId="77777777" w:rsidR="00174BD1" w:rsidRPr="009108B2" w:rsidRDefault="00174BD1" w:rsidP="00174BD1">
            <w:pPr>
              <w:spacing w:after="0"/>
              <w:rPr>
                <w:rFonts w:ascii="Times New Roman" w:hAnsi="Times New Roman" w:cs="Times New Roman"/>
                <w:bCs/>
                <w:szCs w:val="20"/>
              </w:rPr>
            </w:pPr>
            <w:r w:rsidRPr="009108B2">
              <w:rPr>
                <w:rFonts w:ascii="Times New Roman" w:hAnsi="Times New Roman" w:cs="Times New Roman"/>
                <w:bCs/>
                <w:szCs w:val="20"/>
              </w:rPr>
              <w:t>Nom de l’employeur : ……………………………………………………………………</w:t>
            </w:r>
          </w:p>
        </w:tc>
      </w:tr>
      <w:tr w:rsidR="00174BD1" w:rsidRPr="009108B2" w14:paraId="3364977B" w14:textId="77777777" w:rsidTr="00174BD1">
        <w:trPr>
          <w:trHeight w:val="227"/>
        </w:trPr>
        <w:tc>
          <w:tcPr>
            <w:tcW w:w="4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E8CF4"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S1Q</w:t>
            </w:r>
            <w:r>
              <w:rPr>
                <w:rFonts w:ascii="Times New Roman" w:eastAsia="Calibri" w:hAnsi="Times New Roman" w:cs="Times New Roman"/>
                <w:b/>
                <w:color w:val="000000"/>
                <w:sz w:val="24"/>
                <w:szCs w:val="24"/>
              </w:rPr>
              <w:t>4</w:t>
            </w:r>
          </w:p>
        </w:tc>
        <w:tc>
          <w:tcPr>
            <w:tcW w:w="45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22EA7" w14:textId="5E9E8021" w:rsidR="00174BD1" w:rsidRPr="009108B2" w:rsidRDefault="00174BD1" w:rsidP="00174BD1">
            <w:pPr>
              <w:spacing w:after="0"/>
              <w:rPr>
                <w:rFonts w:ascii="Times New Roman" w:hAnsi="Times New Roman" w:cs="Times New Roman"/>
              </w:rPr>
            </w:pPr>
            <w:r>
              <w:rPr>
                <w:rFonts w:ascii="Times New Roman" w:hAnsi="Times New Roman" w:cs="Times New Roman"/>
                <w:bCs/>
                <w:szCs w:val="20"/>
              </w:rPr>
              <w:t xml:space="preserve">Sexe de l’employeur : </w:t>
            </w:r>
            <w:r w:rsidR="00F34E04">
              <w:rPr>
                <w:rFonts w:ascii="Times New Roman" w:hAnsi="Times New Roman" w:cs="Times New Roman"/>
                <w:bCs/>
                <w:szCs w:val="20"/>
              </w:rPr>
              <w:t>1. Homme</w:t>
            </w:r>
            <w:r>
              <w:rPr>
                <w:rFonts w:ascii="Times New Roman" w:hAnsi="Times New Roman" w:cs="Times New Roman"/>
                <w:bCs/>
                <w:szCs w:val="20"/>
              </w:rPr>
              <w:t xml:space="preserve"> </w:t>
            </w:r>
            <w:r w:rsidR="00F34E04">
              <w:rPr>
                <w:rFonts w:ascii="Times New Roman" w:hAnsi="Times New Roman" w:cs="Times New Roman"/>
                <w:bCs/>
                <w:szCs w:val="20"/>
              </w:rPr>
              <w:t>2.</w:t>
            </w:r>
            <w:r w:rsidR="00F34E04" w:rsidRPr="009108B2">
              <w:rPr>
                <w:rFonts w:ascii="Times New Roman" w:hAnsi="Times New Roman" w:cs="Times New Roman"/>
                <w:bCs/>
                <w:szCs w:val="20"/>
              </w:rPr>
              <w:t xml:space="preserve"> Femme</w:t>
            </w:r>
            <w:r w:rsidRPr="009108B2">
              <w:rPr>
                <w:rFonts w:ascii="Times New Roman" w:hAnsi="Times New Roman" w:cs="Times New Roman"/>
                <w:bCs/>
                <w:szCs w:val="20"/>
              </w:rPr>
              <w:t xml:space="preserve">   </w:t>
            </w:r>
            <w:r w:rsidRPr="009108B2">
              <w:rPr>
                <w:rFonts w:ascii="Times New Roman" w:hAnsi="Times New Roman" w:cs="Times New Roman"/>
                <w:bCs/>
                <w:sz w:val="24"/>
                <w:szCs w:val="20"/>
              </w:rPr>
              <w:t>|___|</w:t>
            </w:r>
          </w:p>
        </w:tc>
      </w:tr>
      <w:tr w:rsidR="00174BD1" w:rsidRPr="009108B2" w14:paraId="3CBFCEC7" w14:textId="77777777" w:rsidTr="00174BD1">
        <w:trPr>
          <w:trHeight w:val="227"/>
        </w:trPr>
        <w:tc>
          <w:tcPr>
            <w:tcW w:w="4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42938"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S1Q</w:t>
            </w:r>
            <w:r>
              <w:rPr>
                <w:rFonts w:ascii="Times New Roman" w:eastAsia="Calibri" w:hAnsi="Times New Roman" w:cs="Times New Roman"/>
                <w:b/>
                <w:color w:val="000000"/>
                <w:sz w:val="24"/>
                <w:szCs w:val="24"/>
              </w:rPr>
              <w:t>5</w:t>
            </w:r>
          </w:p>
        </w:tc>
        <w:tc>
          <w:tcPr>
            <w:tcW w:w="45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E1385" w14:textId="77777777" w:rsidR="00174BD1" w:rsidRPr="009108B2" w:rsidRDefault="00174BD1" w:rsidP="00174BD1">
            <w:pPr>
              <w:spacing w:after="0"/>
              <w:rPr>
                <w:rFonts w:ascii="Times New Roman" w:hAnsi="Times New Roman" w:cs="Times New Roman"/>
              </w:rPr>
            </w:pPr>
            <w:r w:rsidRPr="00864CA8">
              <w:rPr>
                <w:rFonts w:ascii="Times New Roman" w:hAnsi="Times New Roman" w:cs="Times New Roman"/>
                <w:bCs/>
                <w:szCs w:val="20"/>
              </w:rPr>
              <w:t>Age de l’employeur</w:t>
            </w:r>
            <w:r>
              <w:rPr>
                <w:rFonts w:ascii="Times New Roman" w:hAnsi="Times New Roman" w:cs="Times New Roman"/>
                <w:b/>
                <w:bCs/>
                <w:sz w:val="28"/>
                <w:szCs w:val="20"/>
              </w:rPr>
              <w:t xml:space="preserve"> </w:t>
            </w:r>
            <w:r w:rsidRPr="009108B2">
              <w:rPr>
                <w:rFonts w:ascii="Times New Roman" w:hAnsi="Times New Roman" w:cs="Times New Roman"/>
                <w:b/>
                <w:bCs/>
                <w:sz w:val="28"/>
                <w:szCs w:val="20"/>
              </w:rPr>
              <w:t>|</w:t>
            </w:r>
            <w:r w:rsidRPr="009108B2">
              <w:rPr>
                <w:rFonts w:ascii="Times New Roman" w:hAnsi="Times New Roman" w:cs="Times New Roman"/>
                <w:bCs/>
                <w:szCs w:val="20"/>
              </w:rPr>
              <w:t>___|___|</w:t>
            </w:r>
          </w:p>
        </w:tc>
      </w:tr>
      <w:tr w:rsidR="00174BD1" w:rsidRPr="009108B2" w14:paraId="74871CF2" w14:textId="77777777" w:rsidTr="00174BD1">
        <w:trPr>
          <w:trHeight w:val="227"/>
        </w:trPr>
        <w:tc>
          <w:tcPr>
            <w:tcW w:w="4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C6CA1"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S1Q</w:t>
            </w:r>
            <w:r>
              <w:rPr>
                <w:rFonts w:ascii="Times New Roman" w:eastAsia="Calibri" w:hAnsi="Times New Roman" w:cs="Times New Roman"/>
                <w:b/>
                <w:color w:val="000000"/>
                <w:sz w:val="24"/>
                <w:szCs w:val="24"/>
              </w:rPr>
              <w:t>6</w:t>
            </w:r>
          </w:p>
        </w:tc>
        <w:tc>
          <w:tcPr>
            <w:tcW w:w="45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02924" w14:textId="77777777" w:rsidR="00174BD1" w:rsidRPr="009108B2" w:rsidRDefault="00174BD1" w:rsidP="00174BD1">
            <w:pPr>
              <w:spacing w:after="0"/>
              <w:rPr>
                <w:rFonts w:ascii="Times New Roman" w:hAnsi="Times New Roman" w:cs="Times New Roman"/>
                <w:bCs/>
                <w:szCs w:val="20"/>
              </w:rPr>
            </w:pPr>
            <w:r w:rsidRPr="009108B2">
              <w:rPr>
                <w:rFonts w:ascii="Times New Roman" w:hAnsi="Times New Roman" w:cs="Times New Roman"/>
                <w:bCs/>
                <w:szCs w:val="20"/>
              </w:rPr>
              <w:t>Nom du superviseur direct (si salarié) ……………………………………………………</w:t>
            </w:r>
          </w:p>
        </w:tc>
      </w:tr>
      <w:tr w:rsidR="00174BD1" w:rsidRPr="009108B2" w14:paraId="1CDB4448" w14:textId="77777777" w:rsidTr="00174BD1">
        <w:trPr>
          <w:trHeight w:val="227"/>
        </w:trPr>
        <w:tc>
          <w:tcPr>
            <w:tcW w:w="4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E6C11" w14:textId="77777777" w:rsidR="00174BD1" w:rsidRPr="007928D0" w:rsidRDefault="00174BD1" w:rsidP="00174BD1">
            <w:pPr>
              <w:spacing w:after="0"/>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S1Q7</w:t>
            </w:r>
          </w:p>
        </w:tc>
        <w:tc>
          <w:tcPr>
            <w:tcW w:w="45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34C7A0" w14:textId="77777777" w:rsidR="00174BD1" w:rsidRPr="009108B2" w:rsidRDefault="00174BD1" w:rsidP="00174BD1">
            <w:pPr>
              <w:spacing w:after="0"/>
              <w:rPr>
                <w:rFonts w:ascii="Times New Roman" w:hAnsi="Times New Roman" w:cs="Times New Roman"/>
                <w:bCs/>
                <w:szCs w:val="20"/>
              </w:rPr>
            </w:pPr>
            <w:r w:rsidRPr="009108B2">
              <w:rPr>
                <w:rFonts w:ascii="Times New Roman" w:hAnsi="Times New Roman" w:cs="Times New Roman"/>
                <w:bCs/>
                <w:szCs w:val="20"/>
              </w:rPr>
              <w:t>Poste ou fonction du superviseur ………………………………………………………</w:t>
            </w:r>
          </w:p>
        </w:tc>
      </w:tr>
      <w:tr w:rsidR="00174BD1" w:rsidRPr="009108B2" w14:paraId="08F53D4C" w14:textId="77777777" w:rsidTr="00174BD1">
        <w:trPr>
          <w:trHeight w:val="227"/>
        </w:trPr>
        <w:tc>
          <w:tcPr>
            <w:tcW w:w="4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73B13" w14:textId="77777777" w:rsidR="00174BD1" w:rsidRPr="007928D0" w:rsidRDefault="00174BD1" w:rsidP="00174BD1">
            <w:pPr>
              <w:spacing w:after="0"/>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S</w:t>
            </w:r>
            <w:r w:rsidRPr="007928D0">
              <w:rPr>
                <w:rFonts w:ascii="Times New Roman" w:eastAsia="Calibri" w:hAnsi="Times New Roman" w:cs="Times New Roman"/>
                <w:b/>
                <w:color w:val="000000"/>
                <w:sz w:val="24"/>
                <w:szCs w:val="24"/>
              </w:rPr>
              <w:t>1Q</w:t>
            </w:r>
            <w:r>
              <w:rPr>
                <w:rFonts w:ascii="Times New Roman" w:eastAsia="Calibri" w:hAnsi="Times New Roman" w:cs="Times New Roman"/>
                <w:b/>
                <w:color w:val="000000"/>
                <w:sz w:val="24"/>
                <w:szCs w:val="24"/>
              </w:rPr>
              <w:t>8</w:t>
            </w:r>
          </w:p>
        </w:tc>
        <w:tc>
          <w:tcPr>
            <w:tcW w:w="45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2153B" w14:textId="77777777" w:rsidR="00174BD1" w:rsidRPr="009108B2" w:rsidRDefault="00174BD1" w:rsidP="00174BD1">
            <w:pPr>
              <w:spacing w:after="0"/>
              <w:rPr>
                <w:rFonts w:ascii="Times New Roman" w:hAnsi="Times New Roman" w:cs="Times New Roman"/>
                <w:bCs/>
                <w:szCs w:val="20"/>
              </w:rPr>
            </w:pPr>
            <w:r w:rsidRPr="009108B2">
              <w:rPr>
                <w:rFonts w:ascii="Times New Roman" w:hAnsi="Times New Roman" w:cs="Times New Roman"/>
                <w:bCs/>
                <w:szCs w:val="20"/>
              </w:rPr>
              <w:t>Nom de l’entreprise : …………………………………………………………………</w:t>
            </w:r>
          </w:p>
        </w:tc>
      </w:tr>
      <w:tr w:rsidR="00174BD1" w:rsidRPr="009108B2" w14:paraId="7C793B0D" w14:textId="77777777" w:rsidTr="00174BD1">
        <w:trPr>
          <w:trHeight w:val="227"/>
        </w:trPr>
        <w:tc>
          <w:tcPr>
            <w:tcW w:w="4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D3D50" w14:textId="77777777" w:rsidR="00174BD1" w:rsidRPr="007928D0" w:rsidRDefault="00174BD1" w:rsidP="00174BD1">
            <w:pPr>
              <w:spacing w:after="0"/>
              <w:rPr>
                <w:rFonts w:ascii="Times New Roman" w:eastAsia="Calibri" w:hAnsi="Times New Roman" w:cs="Times New Roman"/>
                <w:b/>
                <w:color w:val="000000"/>
                <w:sz w:val="24"/>
                <w:szCs w:val="24"/>
              </w:rPr>
            </w:pPr>
          </w:p>
          <w:p w14:paraId="1F660274"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S1Q</w:t>
            </w:r>
            <w:r>
              <w:rPr>
                <w:rFonts w:ascii="Times New Roman" w:eastAsia="Calibri" w:hAnsi="Times New Roman" w:cs="Times New Roman"/>
                <w:b/>
                <w:color w:val="000000"/>
                <w:sz w:val="24"/>
                <w:szCs w:val="24"/>
              </w:rPr>
              <w:t>9</w:t>
            </w:r>
          </w:p>
        </w:tc>
        <w:tc>
          <w:tcPr>
            <w:tcW w:w="45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8CE32" w14:textId="77777777" w:rsidR="00174BD1" w:rsidRPr="009108B2" w:rsidRDefault="00174BD1" w:rsidP="00174BD1">
            <w:pPr>
              <w:spacing w:after="0"/>
              <w:rPr>
                <w:rFonts w:ascii="Times New Roman" w:hAnsi="Times New Roman" w:cs="Times New Roman"/>
                <w:bCs/>
                <w:szCs w:val="20"/>
              </w:rPr>
            </w:pPr>
          </w:p>
          <w:p w14:paraId="608B1487" w14:textId="77777777" w:rsidR="00174BD1" w:rsidRPr="009108B2" w:rsidRDefault="00174BD1" w:rsidP="00174BD1">
            <w:pPr>
              <w:spacing w:after="0"/>
              <w:rPr>
                <w:rFonts w:ascii="Times New Roman" w:hAnsi="Times New Roman" w:cs="Times New Roman"/>
                <w:bCs/>
                <w:szCs w:val="20"/>
              </w:rPr>
            </w:pPr>
            <w:r w:rsidRPr="009108B2">
              <w:rPr>
                <w:rFonts w:ascii="Times New Roman" w:hAnsi="Times New Roman" w:cs="Times New Roman"/>
                <w:bCs/>
                <w:szCs w:val="20"/>
              </w:rPr>
              <w:t>Nombre d’employés : |__|__|</w:t>
            </w:r>
          </w:p>
          <w:p w14:paraId="529F5A01" w14:textId="77777777" w:rsidR="00174BD1" w:rsidRPr="009108B2" w:rsidRDefault="00174BD1" w:rsidP="00174BD1">
            <w:pPr>
              <w:spacing w:after="0"/>
              <w:rPr>
                <w:rFonts w:ascii="Times New Roman" w:hAnsi="Times New Roman" w:cs="Times New Roman"/>
                <w:bCs/>
                <w:szCs w:val="20"/>
              </w:rPr>
            </w:pPr>
          </w:p>
          <w:p w14:paraId="464CC5D5" w14:textId="77777777" w:rsidR="00174BD1" w:rsidRPr="009108B2" w:rsidRDefault="00174BD1" w:rsidP="00174BD1">
            <w:pPr>
              <w:spacing w:after="0"/>
              <w:rPr>
                <w:rFonts w:ascii="Times New Roman" w:hAnsi="Times New Roman" w:cs="Times New Roman"/>
                <w:bCs/>
                <w:szCs w:val="20"/>
              </w:rPr>
            </w:pPr>
            <w:r w:rsidRPr="009108B2">
              <w:rPr>
                <w:rFonts w:ascii="Times New Roman" w:hAnsi="Times New Roman" w:cs="Times New Roman"/>
                <w:bCs/>
                <w:szCs w:val="20"/>
              </w:rPr>
              <w:t>Salariés :    |__|__|       - Non-salariés : |__|__|</w:t>
            </w:r>
          </w:p>
          <w:p w14:paraId="0A4E64AF" w14:textId="77777777" w:rsidR="00174BD1" w:rsidRPr="009108B2" w:rsidRDefault="00174BD1" w:rsidP="00174BD1">
            <w:pPr>
              <w:spacing w:after="0"/>
              <w:rPr>
                <w:rFonts w:ascii="Times New Roman" w:hAnsi="Times New Roman" w:cs="Times New Roman"/>
                <w:bCs/>
                <w:szCs w:val="20"/>
              </w:rPr>
            </w:pPr>
          </w:p>
        </w:tc>
      </w:tr>
      <w:tr w:rsidR="00174BD1" w:rsidRPr="009108B2" w14:paraId="325C0270" w14:textId="77777777" w:rsidTr="00174BD1">
        <w:trPr>
          <w:trHeight w:val="113"/>
        </w:trPr>
        <w:tc>
          <w:tcPr>
            <w:tcW w:w="4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B6BBD" w14:textId="77777777" w:rsidR="00174BD1" w:rsidRPr="007928D0" w:rsidRDefault="00174BD1" w:rsidP="00174BD1">
            <w:pPr>
              <w:spacing w:after="0"/>
              <w:rPr>
                <w:rFonts w:ascii="Times New Roman" w:eastAsia="Calibri" w:hAnsi="Times New Roman" w:cs="Times New Roman"/>
                <w:b/>
                <w:color w:val="000000"/>
                <w:sz w:val="24"/>
                <w:szCs w:val="24"/>
              </w:rPr>
            </w:pPr>
          </w:p>
          <w:p w14:paraId="69C121FA"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S1Q</w:t>
            </w:r>
            <w:r>
              <w:rPr>
                <w:rFonts w:ascii="Times New Roman" w:eastAsia="Calibri" w:hAnsi="Times New Roman" w:cs="Times New Roman"/>
                <w:b/>
                <w:color w:val="000000"/>
                <w:sz w:val="24"/>
                <w:szCs w:val="24"/>
              </w:rPr>
              <w:t>10</w:t>
            </w:r>
          </w:p>
        </w:tc>
        <w:tc>
          <w:tcPr>
            <w:tcW w:w="45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415860" w14:textId="77777777" w:rsidR="00174BD1" w:rsidRPr="009108B2" w:rsidRDefault="00174BD1" w:rsidP="00174BD1">
            <w:pPr>
              <w:spacing w:before="240" w:after="0"/>
              <w:rPr>
                <w:rFonts w:ascii="Times New Roman" w:hAnsi="Times New Roman" w:cs="Times New Roman"/>
                <w:b/>
                <w:bCs/>
                <w:sz w:val="24"/>
                <w:szCs w:val="20"/>
              </w:rPr>
            </w:pPr>
            <w:r>
              <w:rPr>
                <w:rFonts w:ascii="Times New Roman" w:hAnsi="Times New Roman" w:cs="Times New Roman"/>
                <w:sz w:val="24"/>
                <w:szCs w:val="20"/>
              </w:rPr>
              <w:t>1</w:t>
            </w:r>
            <w:r w:rsidRPr="009108B2">
              <w:rPr>
                <w:rFonts w:ascii="Times New Roman" w:hAnsi="Times New Roman" w:cs="Times New Roman"/>
                <w:sz w:val="24"/>
                <w:szCs w:val="20"/>
              </w:rPr>
              <w:t xml:space="preserve">. N° RC </w:t>
            </w:r>
            <w:r w:rsidRPr="009108B2">
              <w:rPr>
                <w:rFonts w:ascii="Times New Roman" w:hAnsi="Times New Roman" w:cs="Times New Roman"/>
                <w:b/>
                <w:bCs/>
                <w:sz w:val="24"/>
                <w:szCs w:val="20"/>
              </w:rPr>
              <w:t xml:space="preserve">|__|__|__|__|__| </w:t>
            </w:r>
          </w:p>
          <w:p w14:paraId="32E82B93" w14:textId="77777777" w:rsidR="00174BD1" w:rsidRPr="009108B2" w:rsidRDefault="00174BD1" w:rsidP="00174BD1">
            <w:pPr>
              <w:spacing w:before="240" w:after="0"/>
              <w:rPr>
                <w:rFonts w:ascii="Times New Roman" w:hAnsi="Times New Roman" w:cs="Times New Roman"/>
                <w:bCs/>
                <w:sz w:val="24"/>
                <w:szCs w:val="20"/>
              </w:rPr>
            </w:pPr>
            <w:r>
              <w:rPr>
                <w:rFonts w:ascii="Times New Roman" w:hAnsi="Times New Roman" w:cs="Times New Roman"/>
                <w:bCs/>
                <w:sz w:val="24"/>
                <w:szCs w:val="20"/>
              </w:rPr>
              <w:t>2</w:t>
            </w:r>
            <w:r w:rsidRPr="009108B2">
              <w:rPr>
                <w:rFonts w:ascii="Times New Roman" w:hAnsi="Times New Roman" w:cs="Times New Roman"/>
                <w:bCs/>
                <w:sz w:val="24"/>
                <w:szCs w:val="20"/>
              </w:rPr>
              <w:t xml:space="preserve">. NIF |__|__|__|__|__| </w:t>
            </w:r>
          </w:p>
          <w:p w14:paraId="0FDC71EF" w14:textId="77777777" w:rsidR="00174BD1" w:rsidRPr="009108B2" w:rsidRDefault="00174BD1" w:rsidP="00174BD1">
            <w:pPr>
              <w:spacing w:before="240" w:after="0"/>
              <w:rPr>
                <w:rFonts w:ascii="Times New Roman" w:hAnsi="Times New Roman" w:cs="Times New Roman"/>
              </w:rPr>
            </w:pPr>
            <w:r>
              <w:rPr>
                <w:rFonts w:ascii="Times New Roman" w:hAnsi="Times New Roman" w:cs="Times New Roman"/>
                <w:bCs/>
                <w:sz w:val="24"/>
                <w:szCs w:val="20"/>
              </w:rPr>
              <w:t>3</w:t>
            </w:r>
            <w:r w:rsidRPr="009108B2">
              <w:rPr>
                <w:rFonts w:ascii="Times New Roman" w:hAnsi="Times New Roman" w:cs="Times New Roman"/>
                <w:bCs/>
                <w:sz w:val="24"/>
                <w:szCs w:val="20"/>
              </w:rPr>
              <w:t xml:space="preserve">. NE Statistique |__|__|__|__|__| </w:t>
            </w:r>
          </w:p>
          <w:p w14:paraId="170B94E6" w14:textId="77777777" w:rsidR="00174BD1" w:rsidRPr="009108B2" w:rsidRDefault="00174BD1" w:rsidP="00174BD1">
            <w:pPr>
              <w:spacing w:before="240" w:after="0"/>
              <w:rPr>
                <w:rFonts w:ascii="Times New Roman" w:hAnsi="Times New Roman" w:cs="Times New Roman"/>
              </w:rPr>
            </w:pPr>
            <w:r>
              <w:rPr>
                <w:rFonts w:ascii="Times New Roman" w:hAnsi="Times New Roman" w:cs="Times New Roman"/>
                <w:bCs/>
                <w:sz w:val="24"/>
                <w:szCs w:val="20"/>
              </w:rPr>
              <w:t>4</w:t>
            </w:r>
            <w:r w:rsidRPr="009108B2">
              <w:rPr>
                <w:rFonts w:ascii="Times New Roman" w:hAnsi="Times New Roman" w:cs="Times New Roman"/>
                <w:bCs/>
                <w:sz w:val="24"/>
                <w:szCs w:val="20"/>
              </w:rPr>
              <w:t>. N°INPS |__|__|__|__|__|</w:t>
            </w:r>
          </w:p>
        </w:tc>
      </w:tr>
      <w:tr w:rsidR="00174BD1" w:rsidRPr="009108B2" w14:paraId="3EE7D02E" w14:textId="77777777" w:rsidTr="00174BD1">
        <w:trPr>
          <w:trHeight w:val="20"/>
        </w:trPr>
        <w:tc>
          <w:tcPr>
            <w:tcW w:w="4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65616" w14:textId="77777777" w:rsidR="00174BD1" w:rsidRPr="007928D0" w:rsidRDefault="00174BD1" w:rsidP="00174BD1">
            <w:pPr>
              <w:spacing w:after="0"/>
              <w:rPr>
                <w:rFonts w:ascii="Times New Roman" w:eastAsia="Calibri" w:hAnsi="Times New Roman" w:cs="Times New Roman"/>
                <w:b/>
                <w:color w:val="000000"/>
                <w:sz w:val="24"/>
                <w:szCs w:val="24"/>
              </w:rPr>
            </w:pPr>
          </w:p>
          <w:p w14:paraId="4FB143D6" w14:textId="77777777" w:rsidR="00174BD1" w:rsidRPr="007928D0" w:rsidRDefault="00174BD1" w:rsidP="00174BD1">
            <w:pPr>
              <w:spacing w:after="0"/>
              <w:rPr>
                <w:rFonts w:ascii="Times New Roman" w:eastAsia="Calibri" w:hAnsi="Times New Roman" w:cs="Times New Roman"/>
                <w:b/>
                <w:color w:val="000000"/>
                <w:sz w:val="24"/>
                <w:szCs w:val="24"/>
              </w:rPr>
            </w:pPr>
          </w:p>
        </w:tc>
        <w:tc>
          <w:tcPr>
            <w:tcW w:w="45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44B45" w14:textId="77777777" w:rsidR="00174BD1" w:rsidRDefault="00174BD1" w:rsidP="00174BD1">
            <w:pPr>
              <w:spacing w:after="0"/>
              <w:rPr>
                <w:rFonts w:ascii="Times New Roman" w:hAnsi="Times New Roman" w:cs="Times New Roman"/>
                <w:sz w:val="24"/>
                <w:szCs w:val="20"/>
              </w:rPr>
            </w:pPr>
          </w:p>
          <w:p w14:paraId="144890CD" w14:textId="77777777" w:rsidR="00174BD1" w:rsidRPr="009108B2" w:rsidRDefault="00174BD1" w:rsidP="00174BD1">
            <w:pPr>
              <w:spacing w:after="0"/>
              <w:rPr>
                <w:rFonts w:ascii="Times New Roman" w:hAnsi="Times New Roman" w:cs="Times New Roman"/>
                <w:sz w:val="24"/>
                <w:szCs w:val="20"/>
              </w:rPr>
            </w:pPr>
            <w:r>
              <w:rPr>
                <w:rFonts w:ascii="Times New Roman" w:hAnsi="Times New Roman" w:cs="Times New Roman"/>
                <w:sz w:val="24"/>
                <w:szCs w:val="20"/>
              </w:rPr>
              <w:t xml:space="preserve">Région _____________________ </w:t>
            </w:r>
            <w:r w:rsidRPr="009108B2">
              <w:rPr>
                <w:rFonts w:ascii="Times New Roman" w:hAnsi="Times New Roman" w:cs="Times New Roman"/>
                <w:sz w:val="24"/>
                <w:szCs w:val="20"/>
              </w:rPr>
              <w:t>Cercle : ________________________</w:t>
            </w:r>
          </w:p>
        </w:tc>
      </w:tr>
      <w:tr w:rsidR="00174BD1" w:rsidRPr="009108B2" w14:paraId="15EFF9B6" w14:textId="77777777" w:rsidTr="00174BD1">
        <w:trPr>
          <w:trHeight w:val="20"/>
        </w:trPr>
        <w:tc>
          <w:tcPr>
            <w:tcW w:w="4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A4808" w14:textId="77777777" w:rsidR="00174BD1" w:rsidRPr="007928D0" w:rsidRDefault="00174BD1" w:rsidP="00174BD1">
            <w:pPr>
              <w:spacing w:after="0"/>
              <w:rPr>
                <w:rFonts w:ascii="Times New Roman" w:eastAsia="Calibri" w:hAnsi="Times New Roman" w:cs="Times New Roman"/>
                <w:b/>
                <w:color w:val="000000"/>
                <w:sz w:val="24"/>
                <w:szCs w:val="24"/>
              </w:rPr>
            </w:pPr>
          </w:p>
          <w:p w14:paraId="171A3426"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S1Q1</w:t>
            </w:r>
            <w:r>
              <w:rPr>
                <w:rFonts w:ascii="Times New Roman" w:eastAsia="Calibri" w:hAnsi="Times New Roman" w:cs="Times New Roman"/>
                <w:b/>
                <w:color w:val="000000"/>
                <w:sz w:val="24"/>
                <w:szCs w:val="24"/>
              </w:rPr>
              <w:t>1</w:t>
            </w:r>
          </w:p>
        </w:tc>
        <w:tc>
          <w:tcPr>
            <w:tcW w:w="45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F5617" w14:textId="77777777" w:rsidR="00174BD1" w:rsidRPr="009108B2" w:rsidRDefault="00174BD1" w:rsidP="00174BD1">
            <w:pPr>
              <w:spacing w:after="0"/>
              <w:rPr>
                <w:rFonts w:ascii="Times New Roman" w:hAnsi="Times New Roman" w:cs="Times New Roman"/>
                <w:sz w:val="24"/>
                <w:szCs w:val="20"/>
              </w:rPr>
            </w:pPr>
          </w:p>
          <w:p w14:paraId="75A6AAB6" w14:textId="77777777" w:rsidR="00174BD1" w:rsidRPr="009108B2" w:rsidRDefault="00174BD1" w:rsidP="00174BD1">
            <w:pPr>
              <w:spacing w:after="0"/>
              <w:rPr>
                <w:rFonts w:ascii="Times New Roman" w:hAnsi="Times New Roman" w:cs="Times New Roman"/>
              </w:rPr>
            </w:pPr>
            <w:r w:rsidRPr="009108B2">
              <w:rPr>
                <w:rFonts w:ascii="Times New Roman" w:hAnsi="Times New Roman" w:cs="Times New Roman"/>
                <w:sz w:val="24"/>
                <w:szCs w:val="20"/>
              </w:rPr>
              <w:t xml:space="preserve">Téléphone : A </w:t>
            </w:r>
            <w:r w:rsidRPr="009108B2">
              <w:rPr>
                <w:rFonts w:ascii="Times New Roman" w:hAnsi="Times New Roman" w:cs="Times New Roman"/>
                <w:b/>
                <w:bCs/>
                <w:sz w:val="24"/>
                <w:szCs w:val="20"/>
              </w:rPr>
              <w:t xml:space="preserve">|__|__|__|__|__|__|__|__| </w:t>
            </w:r>
            <w:r w:rsidRPr="009108B2">
              <w:rPr>
                <w:rFonts w:ascii="Times New Roman" w:hAnsi="Times New Roman" w:cs="Times New Roman"/>
                <w:bCs/>
                <w:sz w:val="24"/>
                <w:szCs w:val="20"/>
              </w:rPr>
              <w:t>B. : |__|__|__|__|__|__|__|__|</w:t>
            </w:r>
          </w:p>
        </w:tc>
      </w:tr>
      <w:tr w:rsidR="00174BD1" w:rsidRPr="009108B2" w14:paraId="4686EA2A" w14:textId="77777777" w:rsidTr="00174BD1">
        <w:trPr>
          <w:trHeight w:val="20"/>
        </w:trPr>
        <w:tc>
          <w:tcPr>
            <w:tcW w:w="4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B7CAE" w14:textId="77777777" w:rsidR="00174BD1" w:rsidRPr="007928D0" w:rsidRDefault="00174BD1" w:rsidP="00174BD1">
            <w:pPr>
              <w:spacing w:after="0"/>
              <w:rPr>
                <w:rFonts w:ascii="Times New Roman" w:eastAsia="Calibri" w:hAnsi="Times New Roman" w:cs="Times New Roman"/>
                <w:b/>
                <w:color w:val="000000"/>
                <w:sz w:val="24"/>
                <w:szCs w:val="24"/>
              </w:rPr>
            </w:pPr>
          </w:p>
          <w:p w14:paraId="14FAF695"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S1Q1</w:t>
            </w:r>
            <w:r>
              <w:rPr>
                <w:rFonts w:ascii="Times New Roman" w:eastAsia="Calibri" w:hAnsi="Times New Roman" w:cs="Times New Roman"/>
                <w:b/>
                <w:color w:val="000000"/>
                <w:sz w:val="24"/>
                <w:szCs w:val="24"/>
              </w:rPr>
              <w:t>2</w:t>
            </w:r>
          </w:p>
        </w:tc>
        <w:tc>
          <w:tcPr>
            <w:tcW w:w="45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25DA9" w14:textId="77777777" w:rsidR="00174BD1" w:rsidRPr="009108B2" w:rsidRDefault="00174BD1" w:rsidP="00174BD1">
            <w:pPr>
              <w:spacing w:after="0"/>
              <w:rPr>
                <w:rFonts w:ascii="Times New Roman" w:hAnsi="Times New Roman" w:cs="Times New Roman"/>
                <w:sz w:val="24"/>
                <w:szCs w:val="20"/>
                <w:lang w:val="en-US"/>
              </w:rPr>
            </w:pPr>
          </w:p>
          <w:p w14:paraId="73600AB0" w14:textId="77777777" w:rsidR="00174BD1" w:rsidRPr="009108B2" w:rsidRDefault="00174BD1" w:rsidP="00174BD1">
            <w:pPr>
              <w:spacing w:after="0"/>
              <w:rPr>
                <w:rFonts w:ascii="Times New Roman" w:hAnsi="Times New Roman" w:cs="Times New Roman"/>
                <w:sz w:val="24"/>
                <w:szCs w:val="20"/>
                <w:lang w:val="en-US"/>
              </w:rPr>
            </w:pPr>
            <w:r w:rsidRPr="009108B2">
              <w:rPr>
                <w:rFonts w:ascii="Times New Roman" w:hAnsi="Times New Roman" w:cs="Times New Roman"/>
                <w:sz w:val="24"/>
                <w:szCs w:val="20"/>
                <w:lang w:val="en-US"/>
              </w:rPr>
              <w:t>E-mail: _____________________________</w:t>
            </w:r>
          </w:p>
        </w:tc>
      </w:tr>
      <w:tr w:rsidR="00174BD1" w:rsidRPr="009108B2" w14:paraId="6D3095A3" w14:textId="77777777" w:rsidTr="00174BD1">
        <w:trPr>
          <w:trHeight w:val="20"/>
        </w:trPr>
        <w:tc>
          <w:tcPr>
            <w:tcW w:w="49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21A36" w14:textId="77777777" w:rsidR="00174BD1" w:rsidRPr="007928D0" w:rsidRDefault="00174BD1" w:rsidP="00174BD1">
            <w:pPr>
              <w:spacing w:after="0"/>
              <w:rPr>
                <w:rFonts w:ascii="Times New Roman" w:eastAsia="Calibri" w:hAnsi="Times New Roman" w:cs="Times New Roman"/>
                <w:b/>
                <w:color w:val="000000"/>
                <w:sz w:val="24"/>
                <w:szCs w:val="24"/>
              </w:rPr>
            </w:pPr>
          </w:p>
          <w:p w14:paraId="574451FF" w14:textId="77777777" w:rsidR="00174BD1" w:rsidRPr="007928D0" w:rsidRDefault="00174BD1" w:rsidP="00174BD1">
            <w:pPr>
              <w:spacing w:after="0"/>
              <w:rPr>
                <w:rFonts w:ascii="Times New Roman" w:eastAsia="Calibri" w:hAnsi="Times New Roman" w:cs="Times New Roman"/>
                <w:b/>
                <w:color w:val="000000"/>
                <w:sz w:val="24"/>
                <w:szCs w:val="24"/>
              </w:rPr>
            </w:pPr>
            <w:r w:rsidRPr="007928D0">
              <w:rPr>
                <w:rFonts w:ascii="Times New Roman" w:eastAsia="Calibri" w:hAnsi="Times New Roman" w:cs="Times New Roman"/>
                <w:b/>
                <w:color w:val="000000"/>
                <w:sz w:val="24"/>
                <w:szCs w:val="24"/>
              </w:rPr>
              <w:t>S1Q1</w:t>
            </w:r>
            <w:r>
              <w:rPr>
                <w:rFonts w:ascii="Times New Roman" w:eastAsia="Calibri" w:hAnsi="Times New Roman" w:cs="Times New Roman"/>
                <w:b/>
                <w:color w:val="000000"/>
                <w:sz w:val="24"/>
                <w:szCs w:val="24"/>
              </w:rPr>
              <w:t>3</w:t>
            </w:r>
          </w:p>
        </w:tc>
        <w:tc>
          <w:tcPr>
            <w:tcW w:w="45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8F4E" w14:textId="77777777" w:rsidR="00174BD1" w:rsidRPr="009108B2" w:rsidRDefault="00174BD1" w:rsidP="00174BD1">
            <w:pPr>
              <w:spacing w:after="0"/>
              <w:rPr>
                <w:rFonts w:ascii="Times New Roman" w:hAnsi="Times New Roman" w:cs="Times New Roman"/>
                <w:sz w:val="24"/>
                <w:szCs w:val="20"/>
              </w:rPr>
            </w:pPr>
          </w:p>
          <w:p w14:paraId="7728A436" w14:textId="77777777" w:rsidR="00174BD1" w:rsidRPr="009108B2" w:rsidRDefault="00174BD1" w:rsidP="00174BD1">
            <w:pPr>
              <w:spacing w:after="0"/>
              <w:rPr>
                <w:rFonts w:ascii="Times New Roman" w:hAnsi="Times New Roman" w:cs="Times New Roman"/>
                <w:sz w:val="24"/>
                <w:szCs w:val="20"/>
              </w:rPr>
            </w:pPr>
            <w:r w:rsidRPr="009108B2">
              <w:rPr>
                <w:rFonts w:ascii="Times New Roman" w:hAnsi="Times New Roman" w:cs="Times New Roman"/>
                <w:sz w:val="24"/>
                <w:szCs w:val="20"/>
              </w:rPr>
              <w:t>Activité principale </w:t>
            </w:r>
            <w:r>
              <w:rPr>
                <w:rFonts w:ascii="Times New Roman" w:hAnsi="Times New Roman" w:cs="Times New Roman"/>
                <w:sz w:val="24"/>
                <w:szCs w:val="20"/>
              </w:rPr>
              <w:t>de l’entreprise</w:t>
            </w:r>
            <w:r w:rsidRPr="009108B2">
              <w:rPr>
                <w:rFonts w:ascii="Times New Roman" w:hAnsi="Times New Roman" w:cs="Times New Roman"/>
                <w:sz w:val="24"/>
                <w:szCs w:val="20"/>
              </w:rPr>
              <w:t xml:space="preserve"> : _____________________________________</w:t>
            </w:r>
          </w:p>
        </w:tc>
      </w:tr>
    </w:tbl>
    <w:p w14:paraId="7BE98F50" w14:textId="77777777" w:rsidR="00174BD1" w:rsidRDefault="00174BD1" w:rsidP="00174BD1">
      <w:pPr>
        <w:autoSpaceDE w:val="0"/>
        <w:spacing w:before="360" w:after="120" w:line="240" w:lineRule="auto"/>
        <w:jc w:val="both"/>
        <w:rPr>
          <w:rFonts w:ascii="Times New Roman" w:hAnsi="Times New Roman" w:cs="Times New Roman"/>
          <w:b/>
          <w:color w:val="000000"/>
          <w:sz w:val="24"/>
          <w:szCs w:val="24"/>
        </w:rPr>
      </w:pPr>
    </w:p>
    <w:p w14:paraId="4A2BEF11" w14:textId="77777777" w:rsidR="00174BD1" w:rsidRDefault="00174BD1" w:rsidP="00174BD1">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127F3486" w14:textId="77777777" w:rsidR="00174BD1" w:rsidRPr="009108B2" w:rsidRDefault="00174BD1" w:rsidP="00174BD1">
      <w:pPr>
        <w:autoSpaceDE w:val="0"/>
        <w:spacing w:before="360" w:after="120" w:line="240" w:lineRule="auto"/>
        <w:jc w:val="both"/>
        <w:rPr>
          <w:rFonts w:ascii="Times New Roman" w:hAnsi="Times New Roman" w:cs="Times New Roman"/>
          <w:b/>
          <w:color w:val="000000"/>
          <w:sz w:val="24"/>
          <w:szCs w:val="24"/>
        </w:rPr>
      </w:pPr>
    </w:p>
    <w:p w14:paraId="350EA7E3" w14:textId="77777777" w:rsidR="00174BD1" w:rsidRPr="009108B2" w:rsidRDefault="00174BD1" w:rsidP="00174BD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themeFill="background1" w:themeFillShade="A6"/>
        <w:spacing w:line="256" w:lineRule="auto"/>
        <w:rPr>
          <w:rFonts w:ascii="Times New Roman" w:eastAsia="Calibri" w:hAnsi="Times New Roman" w:cs="Times New Roman"/>
          <w:b/>
          <w:bCs/>
          <w:sz w:val="32"/>
          <w:szCs w:val="20"/>
        </w:rPr>
      </w:pPr>
      <w:r w:rsidRPr="009108B2">
        <w:rPr>
          <w:rFonts w:ascii="Times New Roman" w:eastAsia="Calibri" w:hAnsi="Times New Roman" w:cs="Times New Roman"/>
          <w:b/>
          <w:bCs/>
          <w:sz w:val="32"/>
          <w:szCs w:val="20"/>
        </w:rPr>
        <w:t>Section 2 : RECRUTEMENT ET SUIVI DES EMPLOYES</w:t>
      </w:r>
    </w:p>
    <w:p w14:paraId="0E4B7394" w14:textId="77777777" w:rsidR="00174BD1" w:rsidRPr="007928D0" w:rsidRDefault="00174BD1" w:rsidP="00174BD1">
      <w:pPr>
        <w:autoSpaceDE w:val="0"/>
        <w:spacing w:before="360" w:after="120" w:line="240" w:lineRule="auto"/>
        <w:jc w:val="both"/>
        <w:rPr>
          <w:rFonts w:ascii="Times New Roman" w:hAnsi="Times New Roman" w:cs="Times New Roman"/>
          <w:b/>
        </w:rPr>
      </w:pPr>
      <w:r w:rsidRPr="007928D0">
        <w:rPr>
          <w:rFonts w:ascii="Times New Roman" w:eastAsia="Calibri" w:hAnsi="Times New Roman" w:cs="Times New Roman"/>
          <w:b/>
          <w:color w:val="000000"/>
          <w:sz w:val="24"/>
          <w:szCs w:val="24"/>
        </w:rPr>
        <w:t>S2Q1</w:t>
      </w:r>
      <w:r w:rsidRPr="009108B2">
        <w:rPr>
          <w:rFonts w:ascii="Times New Roman" w:eastAsia="Calibri" w:hAnsi="Times New Roman" w:cs="Times New Roman"/>
          <w:color w:val="000000"/>
          <w:sz w:val="24"/>
          <w:szCs w:val="24"/>
        </w:rPr>
        <w:t xml:space="preserve"> </w:t>
      </w:r>
      <w:r>
        <w:rPr>
          <w:rFonts w:ascii="Times New Roman" w:eastAsia="Calibri" w:hAnsi="Times New Roman" w:cs="Times New Roman"/>
          <w:bCs/>
          <w:color w:val="000000"/>
          <w:sz w:val="24"/>
          <w:szCs w:val="24"/>
        </w:rPr>
        <w:t>Quels sont les compétences</w:t>
      </w:r>
      <w:r w:rsidRPr="009108B2">
        <w:rPr>
          <w:rFonts w:ascii="Times New Roman" w:eastAsia="Calibri" w:hAnsi="Times New Roman" w:cs="Times New Roman"/>
          <w:bCs/>
          <w:color w:val="000000"/>
          <w:sz w:val="24"/>
          <w:szCs w:val="24"/>
        </w:rPr>
        <w:t xml:space="preserve"> les plus important</w:t>
      </w:r>
      <w:r>
        <w:rPr>
          <w:rFonts w:ascii="Times New Roman" w:eastAsia="Calibri" w:hAnsi="Times New Roman" w:cs="Times New Roman"/>
          <w:bCs/>
          <w:color w:val="000000"/>
          <w:sz w:val="24"/>
          <w:szCs w:val="24"/>
        </w:rPr>
        <w:t>e</w:t>
      </w:r>
      <w:r w:rsidRPr="009108B2">
        <w:rPr>
          <w:rFonts w:ascii="Times New Roman" w:eastAsia="Calibri" w:hAnsi="Times New Roman" w:cs="Times New Roman"/>
          <w:bCs/>
          <w:color w:val="000000"/>
          <w:sz w:val="24"/>
          <w:szCs w:val="24"/>
        </w:rPr>
        <w:t xml:space="preserve">s quand vous recrutez un employé ? </w:t>
      </w:r>
      <w:r w:rsidRPr="007928D0">
        <w:rPr>
          <w:rFonts w:ascii="Times New Roman" w:hAnsi="Times New Roman" w:cs="Times New Roman"/>
          <w:b/>
          <w:bCs/>
          <w:i/>
          <w:color w:val="000000"/>
          <w:szCs w:val="24"/>
        </w:rPr>
        <w:t>(</w:t>
      </w:r>
      <w:r w:rsidRPr="007928D0">
        <w:rPr>
          <w:rFonts w:ascii="Times New Roman" w:eastAsia="Calibri" w:hAnsi="Times New Roman" w:cs="Times New Roman"/>
          <w:b/>
          <w:bCs/>
          <w:i/>
          <w:color w:val="000000"/>
          <w:szCs w:val="24"/>
        </w:rPr>
        <w:t>Classer ces trois critères selon les trois niveaux ci-dessous</w:t>
      </w:r>
      <w:r w:rsidRPr="007928D0">
        <w:rPr>
          <w:rFonts w:ascii="Times New Roman" w:hAnsi="Times New Roman" w:cs="Times New Roman"/>
          <w:b/>
          <w:bCs/>
          <w:i/>
          <w:color w:val="000000"/>
          <w:szCs w:val="24"/>
        </w:rPr>
        <w:t>)</w:t>
      </w:r>
      <w:r w:rsidRPr="007928D0">
        <w:rPr>
          <w:rFonts w:ascii="Times New Roman" w:eastAsia="Calibri" w:hAnsi="Times New Roman" w:cs="Times New Roman"/>
          <w:b/>
          <w:bCs/>
          <w:i/>
          <w:color w:val="000000"/>
          <w:szCs w:val="24"/>
        </w:rPr>
        <w:t>.</w:t>
      </w:r>
      <w:r w:rsidRPr="007928D0">
        <w:rPr>
          <w:rFonts w:ascii="Times New Roman" w:eastAsia="Calibri" w:hAnsi="Times New Roman" w:cs="Times New Roman"/>
          <w:b/>
          <w:bCs/>
          <w:color w:val="000000"/>
          <w:szCs w:val="24"/>
        </w:rPr>
        <w:t xml:space="preserve"> </w:t>
      </w:r>
    </w:p>
    <w:tbl>
      <w:tblPr>
        <w:tblW w:w="5000" w:type="pct"/>
        <w:tblCellMar>
          <w:left w:w="70" w:type="dxa"/>
          <w:right w:w="70" w:type="dxa"/>
        </w:tblCellMar>
        <w:tblLook w:val="04A0" w:firstRow="1" w:lastRow="0" w:firstColumn="1" w:lastColumn="0" w:noHBand="0" w:noVBand="1"/>
      </w:tblPr>
      <w:tblGrid>
        <w:gridCol w:w="8313"/>
        <w:gridCol w:w="2052"/>
      </w:tblGrid>
      <w:tr w:rsidR="00174BD1" w:rsidRPr="00983231" w14:paraId="04137447" w14:textId="77777777" w:rsidTr="00174BD1">
        <w:trPr>
          <w:trHeight w:val="397"/>
        </w:trPr>
        <w:tc>
          <w:tcPr>
            <w:tcW w:w="40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DAC82" w14:textId="77777777" w:rsidR="00174BD1" w:rsidRPr="00983231" w:rsidRDefault="00174BD1" w:rsidP="00174BD1">
            <w:pPr>
              <w:spacing w:after="0" w:line="240" w:lineRule="auto"/>
              <w:rPr>
                <w:rFonts w:ascii="Times New Roman" w:eastAsia="Times New Roman" w:hAnsi="Times New Roman" w:cs="Times New Roman"/>
                <w:b/>
                <w:bCs/>
                <w:color w:val="000000"/>
                <w:lang w:eastAsia="fr-FR"/>
              </w:rPr>
            </w:pPr>
            <w:r w:rsidRPr="00983231">
              <w:rPr>
                <w:rFonts w:ascii="Times New Roman" w:eastAsia="Times New Roman" w:hAnsi="Times New Roman" w:cs="Times New Roman"/>
                <w:b/>
                <w:bCs/>
                <w:color w:val="000000"/>
                <w:lang w:eastAsia="fr-FR"/>
              </w:rPr>
              <w:t>Critères</w:t>
            </w:r>
          </w:p>
        </w:tc>
        <w:tc>
          <w:tcPr>
            <w:tcW w:w="990" w:type="pct"/>
            <w:tcBorders>
              <w:top w:val="single" w:sz="4" w:space="0" w:color="auto"/>
              <w:left w:val="nil"/>
              <w:bottom w:val="single" w:sz="4" w:space="0" w:color="auto"/>
              <w:right w:val="single" w:sz="4" w:space="0" w:color="auto"/>
            </w:tcBorders>
            <w:shd w:val="clear" w:color="auto" w:fill="auto"/>
            <w:noWrap/>
            <w:vAlign w:val="center"/>
            <w:hideMark/>
          </w:tcPr>
          <w:p w14:paraId="5EEFFCD2" w14:textId="77777777" w:rsidR="00174BD1" w:rsidRDefault="00174BD1" w:rsidP="00174BD1">
            <w:pPr>
              <w:spacing w:after="0" w:line="240" w:lineRule="auto"/>
              <w:rPr>
                <w:rFonts w:ascii="Times New Roman" w:eastAsia="Times New Roman" w:hAnsi="Times New Roman" w:cs="Times New Roman"/>
                <w:b/>
                <w:bCs/>
                <w:color w:val="000000"/>
                <w:lang w:eastAsia="fr-FR"/>
              </w:rPr>
            </w:pPr>
            <w:r w:rsidRPr="00983231">
              <w:rPr>
                <w:rFonts w:ascii="Times New Roman" w:eastAsia="Times New Roman" w:hAnsi="Times New Roman" w:cs="Times New Roman"/>
                <w:b/>
                <w:bCs/>
                <w:color w:val="000000"/>
                <w:lang w:eastAsia="fr-FR"/>
              </w:rPr>
              <w:t>Importance :</w:t>
            </w:r>
          </w:p>
          <w:p w14:paraId="37C2FF66" w14:textId="77777777" w:rsidR="00174BD1" w:rsidRDefault="00174BD1" w:rsidP="00174BD1">
            <w:pPr>
              <w:spacing w:after="0" w:line="240" w:lineRule="auto"/>
              <w:rPr>
                <w:rFonts w:ascii="Times New Roman" w:eastAsia="Times New Roman" w:hAnsi="Times New Roman" w:cs="Times New Roman"/>
                <w:b/>
                <w:bCs/>
                <w:color w:val="000000"/>
                <w:lang w:eastAsia="fr-FR"/>
              </w:rPr>
            </w:pPr>
            <w:r w:rsidRPr="00983231">
              <w:rPr>
                <w:rFonts w:ascii="Times New Roman" w:eastAsia="Times New Roman" w:hAnsi="Times New Roman" w:cs="Times New Roman"/>
                <w:b/>
                <w:bCs/>
                <w:color w:val="000000"/>
                <w:lang w:eastAsia="fr-FR"/>
              </w:rPr>
              <w:t xml:space="preserve">3 </w:t>
            </w:r>
            <w:r w:rsidRPr="00983231">
              <w:rPr>
                <w:rFonts w:ascii="Times New Roman" w:eastAsia="Times New Roman" w:hAnsi="Times New Roman" w:cs="Times New Roman"/>
                <w:bCs/>
                <w:color w:val="000000"/>
                <w:lang w:eastAsia="fr-FR"/>
              </w:rPr>
              <w:t>= Très important</w:t>
            </w:r>
            <w:r w:rsidRPr="00983231">
              <w:rPr>
                <w:rFonts w:ascii="Times New Roman" w:eastAsia="Times New Roman" w:hAnsi="Times New Roman" w:cs="Times New Roman"/>
                <w:b/>
                <w:bCs/>
                <w:color w:val="000000"/>
                <w:lang w:eastAsia="fr-FR"/>
              </w:rPr>
              <w:t xml:space="preserve">  </w:t>
            </w:r>
          </w:p>
          <w:p w14:paraId="4ECCB03D" w14:textId="77777777" w:rsidR="00174BD1" w:rsidRDefault="00174BD1" w:rsidP="00174BD1">
            <w:pPr>
              <w:spacing w:after="0" w:line="240" w:lineRule="auto"/>
              <w:rPr>
                <w:rFonts w:ascii="Times New Roman" w:eastAsia="Times New Roman" w:hAnsi="Times New Roman" w:cs="Times New Roman"/>
                <w:b/>
                <w:bCs/>
                <w:color w:val="000000"/>
                <w:lang w:eastAsia="fr-FR"/>
              </w:rPr>
            </w:pPr>
            <w:r w:rsidRPr="00983231">
              <w:rPr>
                <w:rFonts w:ascii="Times New Roman" w:eastAsia="Times New Roman" w:hAnsi="Times New Roman" w:cs="Times New Roman"/>
                <w:b/>
                <w:bCs/>
                <w:color w:val="000000"/>
                <w:lang w:eastAsia="fr-FR"/>
              </w:rPr>
              <w:t>2 =</w:t>
            </w:r>
            <w:r w:rsidRPr="00983231">
              <w:rPr>
                <w:rFonts w:ascii="Times New Roman" w:eastAsia="Times New Roman" w:hAnsi="Times New Roman" w:cs="Times New Roman"/>
                <w:bCs/>
                <w:color w:val="000000"/>
                <w:lang w:eastAsia="fr-FR"/>
              </w:rPr>
              <w:t xml:space="preserve"> Important </w:t>
            </w:r>
          </w:p>
          <w:p w14:paraId="1D91F93E" w14:textId="77777777" w:rsidR="00174BD1" w:rsidRPr="00D55743" w:rsidRDefault="00174BD1" w:rsidP="00174BD1">
            <w:pPr>
              <w:spacing w:after="0" w:line="240" w:lineRule="auto"/>
              <w:rPr>
                <w:rFonts w:ascii="Times New Roman" w:eastAsia="Times New Roman" w:hAnsi="Times New Roman" w:cs="Times New Roman"/>
                <w:bCs/>
                <w:color w:val="000000"/>
                <w:lang w:eastAsia="fr-FR"/>
              </w:rPr>
            </w:pPr>
            <w:r w:rsidRPr="00983231">
              <w:rPr>
                <w:rFonts w:ascii="Times New Roman" w:eastAsia="Times New Roman" w:hAnsi="Times New Roman" w:cs="Times New Roman"/>
                <w:b/>
                <w:bCs/>
                <w:color w:val="000000"/>
                <w:lang w:eastAsia="fr-FR"/>
              </w:rPr>
              <w:t xml:space="preserve">1 = </w:t>
            </w:r>
            <w:r w:rsidRPr="00983231">
              <w:rPr>
                <w:rFonts w:ascii="Times New Roman" w:eastAsia="Times New Roman" w:hAnsi="Times New Roman" w:cs="Times New Roman"/>
                <w:bCs/>
                <w:color w:val="000000"/>
                <w:lang w:eastAsia="fr-FR"/>
              </w:rPr>
              <w:t>Peu important</w:t>
            </w:r>
            <w:r w:rsidRPr="00983231">
              <w:rPr>
                <w:rFonts w:ascii="Times New Roman" w:eastAsia="Times New Roman" w:hAnsi="Times New Roman" w:cs="Times New Roman"/>
                <w:b/>
                <w:bCs/>
                <w:color w:val="000000"/>
                <w:lang w:eastAsia="fr-FR"/>
              </w:rPr>
              <w:t xml:space="preserve">  </w:t>
            </w:r>
          </w:p>
        </w:tc>
      </w:tr>
      <w:tr w:rsidR="00174BD1" w:rsidRPr="00983231" w14:paraId="1D77CE33" w14:textId="77777777" w:rsidTr="00174BD1">
        <w:trPr>
          <w:trHeight w:val="397"/>
        </w:trPr>
        <w:tc>
          <w:tcPr>
            <w:tcW w:w="4010" w:type="pct"/>
            <w:tcBorders>
              <w:top w:val="nil"/>
              <w:left w:val="single" w:sz="4" w:space="0" w:color="auto"/>
              <w:bottom w:val="single" w:sz="4" w:space="0" w:color="auto"/>
              <w:right w:val="single" w:sz="4" w:space="0" w:color="auto"/>
            </w:tcBorders>
            <w:shd w:val="clear" w:color="auto" w:fill="auto"/>
            <w:noWrap/>
            <w:vAlign w:val="center"/>
            <w:hideMark/>
          </w:tcPr>
          <w:p w14:paraId="79607678" w14:textId="77777777" w:rsidR="00174BD1" w:rsidRPr="00C13825" w:rsidRDefault="00174BD1" w:rsidP="00174BD1">
            <w:pPr>
              <w:spacing w:after="0" w:line="240" w:lineRule="auto"/>
              <w:rPr>
                <w:rFonts w:ascii="Times New Roman" w:eastAsia="Calibri" w:hAnsi="Times New Roman" w:cs="Times New Roman"/>
                <w:bCs/>
                <w:color w:val="000000"/>
                <w:sz w:val="24"/>
                <w:szCs w:val="24"/>
              </w:rPr>
            </w:pPr>
            <w:r w:rsidRPr="00C13825">
              <w:rPr>
                <w:rFonts w:ascii="Times New Roman" w:eastAsia="Calibri" w:hAnsi="Times New Roman" w:cs="Times New Roman"/>
                <w:bCs/>
                <w:color w:val="000000"/>
                <w:sz w:val="24"/>
                <w:szCs w:val="24"/>
              </w:rPr>
              <w:t> </w:t>
            </w:r>
            <w:r>
              <w:rPr>
                <w:rFonts w:ascii="Times New Roman" w:eastAsia="Calibri" w:hAnsi="Times New Roman" w:cs="Times New Roman"/>
                <w:bCs/>
                <w:color w:val="000000"/>
                <w:sz w:val="24"/>
                <w:szCs w:val="24"/>
              </w:rPr>
              <w:t>Savoirs ou connaissances</w:t>
            </w:r>
          </w:p>
        </w:tc>
        <w:tc>
          <w:tcPr>
            <w:tcW w:w="990" w:type="pct"/>
            <w:tcBorders>
              <w:top w:val="nil"/>
              <w:left w:val="nil"/>
              <w:bottom w:val="single" w:sz="4" w:space="0" w:color="auto"/>
              <w:right w:val="single" w:sz="4" w:space="0" w:color="auto"/>
            </w:tcBorders>
            <w:shd w:val="clear" w:color="auto" w:fill="auto"/>
            <w:noWrap/>
            <w:vAlign w:val="center"/>
            <w:hideMark/>
          </w:tcPr>
          <w:p w14:paraId="04ADE005" w14:textId="77777777" w:rsidR="00174BD1" w:rsidRPr="00983231" w:rsidRDefault="00174BD1" w:rsidP="00174BD1">
            <w:pPr>
              <w:spacing w:after="0" w:line="240" w:lineRule="auto"/>
              <w:jc w:val="center"/>
              <w:rPr>
                <w:rFonts w:ascii="Times New Roman" w:eastAsia="Times New Roman" w:hAnsi="Times New Roman" w:cs="Times New Roman"/>
                <w:color w:val="000000"/>
                <w:lang w:eastAsia="fr-FR"/>
              </w:rPr>
            </w:pPr>
            <w:r>
              <w:rPr>
                <w:rFonts w:ascii="Times New Roman" w:hAnsi="Times New Roman"/>
                <w:color w:val="000000"/>
                <w:sz w:val="24"/>
                <w:szCs w:val="24"/>
              </w:rPr>
              <w:t>/___/</w:t>
            </w:r>
          </w:p>
        </w:tc>
      </w:tr>
      <w:tr w:rsidR="00174BD1" w:rsidRPr="00983231" w14:paraId="5122A647" w14:textId="77777777" w:rsidTr="00174BD1">
        <w:trPr>
          <w:trHeight w:val="397"/>
        </w:trPr>
        <w:tc>
          <w:tcPr>
            <w:tcW w:w="4010" w:type="pct"/>
            <w:tcBorders>
              <w:top w:val="nil"/>
              <w:left w:val="single" w:sz="4" w:space="0" w:color="auto"/>
              <w:bottom w:val="single" w:sz="4" w:space="0" w:color="auto"/>
              <w:right w:val="single" w:sz="4" w:space="0" w:color="auto"/>
            </w:tcBorders>
            <w:shd w:val="clear" w:color="auto" w:fill="auto"/>
            <w:noWrap/>
            <w:vAlign w:val="center"/>
            <w:hideMark/>
          </w:tcPr>
          <w:p w14:paraId="182E3EB7" w14:textId="77777777" w:rsidR="00174BD1" w:rsidRPr="00C13825" w:rsidRDefault="00174BD1" w:rsidP="00174BD1">
            <w:pPr>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Savoirs-être</w:t>
            </w:r>
          </w:p>
        </w:tc>
        <w:tc>
          <w:tcPr>
            <w:tcW w:w="990" w:type="pct"/>
            <w:tcBorders>
              <w:top w:val="nil"/>
              <w:left w:val="nil"/>
              <w:bottom w:val="single" w:sz="4" w:space="0" w:color="auto"/>
              <w:right w:val="single" w:sz="4" w:space="0" w:color="auto"/>
            </w:tcBorders>
            <w:shd w:val="clear" w:color="auto" w:fill="auto"/>
            <w:noWrap/>
            <w:vAlign w:val="center"/>
            <w:hideMark/>
          </w:tcPr>
          <w:p w14:paraId="4128B132" w14:textId="77777777" w:rsidR="00174BD1" w:rsidRPr="00983231" w:rsidRDefault="00174BD1" w:rsidP="00174BD1">
            <w:pPr>
              <w:spacing w:after="0" w:line="240" w:lineRule="auto"/>
              <w:jc w:val="center"/>
              <w:rPr>
                <w:rFonts w:ascii="Times New Roman" w:eastAsia="Times New Roman" w:hAnsi="Times New Roman" w:cs="Times New Roman"/>
                <w:color w:val="000000"/>
                <w:lang w:eastAsia="fr-FR"/>
              </w:rPr>
            </w:pPr>
            <w:r>
              <w:rPr>
                <w:rFonts w:ascii="Times New Roman" w:hAnsi="Times New Roman"/>
                <w:color w:val="000000"/>
                <w:sz w:val="24"/>
                <w:szCs w:val="24"/>
              </w:rPr>
              <w:t>/___/</w:t>
            </w:r>
          </w:p>
        </w:tc>
      </w:tr>
      <w:tr w:rsidR="00174BD1" w:rsidRPr="00983231" w14:paraId="40A79011" w14:textId="77777777" w:rsidTr="00174BD1">
        <w:trPr>
          <w:trHeight w:val="397"/>
        </w:trPr>
        <w:tc>
          <w:tcPr>
            <w:tcW w:w="4010" w:type="pct"/>
            <w:tcBorders>
              <w:top w:val="nil"/>
              <w:left w:val="single" w:sz="4" w:space="0" w:color="auto"/>
              <w:bottom w:val="single" w:sz="4" w:space="0" w:color="auto"/>
              <w:right w:val="single" w:sz="4" w:space="0" w:color="auto"/>
            </w:tcBorders>
            <w:shd w:val="clear" w:color="auto" w:fill="auto"/>
            <w:noWrap/>
            <w:vAlign w:val="center"/>
            <w:hideMark/>
          </w:tcPr>
          <w:p w14:paraId="3951C6D6" w14:textId="77777777" w:rsidR="00174BD1" w:rsidRPr="00C13825" w:rsidRDefault="00174BD1" w:rsidP="00174BD1">
            <w:pPr>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Savoir-faire</w:t>
            </w:r>
          </w:p>
        </w:tc>
        <w:tc>
          <w:tcPr>
            <w:tcW w:w="990" w:type="pct"/>
            <w:tcBorders>
              <w:top w:val="nil"/>
              <w:left w:val="nil"/>
              <w:bottom w:val="single" w:sz="4" w:space="0" w:color="auto"/>
              <w:right w:val="single" w:sz="4" w:space="0" w:color="auto"/>
            </w:tcBorders>
            <w:shd w:val="clear" w:color="auto" w:fill="auto"/>
            <w:noWrap/>
            <w:vAlign w:val="center"/>
            <w:hideMark/>
          </w:tcPr>
          <w:p w14:paraId="1145DFCE" w14:textId="77777777" w:rsidR="00174BD1" w:rsidRPr="00983231" w:rsidRDefault="00174BD1" w:rsidP="00174BD1">
            <w:pPr>
              <w:spacing w:after="0" w:line="240" w:lineRule="auto"/>
              <w:jc w:val="center"/>
              <w:rPr>
                <w:rFonts w:ascii="Times New Roman" w:eastAsia="Times New Roman" w:hAnsi="Times New Roman" w:cs="Times New Roman"/>
                <w:color w:val="000000"/>
                <w:lang w:eastAsia="fr-FR"/>
              </w:rPr>
            </w:pPr>
            <w:r>
              <w:rPr>
                <w:rFonts w:ascii="Times New Roman" w:hAnsi="Times New Roman"/>
                <w:color w:val="000000"/>
                <w:sz w:val="24"/>
                <w:szCs w:val="24"/>
              </w:rPr>
              <w:t>/___/</w:t>
            </w:r>
          </w:p>
        </w:tc>
      </w:tr>
    </w:tbl>
    <w:p w14:paraId="774EB8C9" w14:textId="77777777" w:rsidR="00174BD1" w:rsidRPr="009108B2" w:rsidRDefault="00174BD1" w:rsidP="00174BD1">
      <w:pPr>
        <w:autoSpaceDE w:val="0"/>
        <w:spacing w:line="240" w:lineRule="auto"/>
        <w:jc w:val="both"/>
        <w:rPr>
          <w:rFonts w:ascii="Times New Roman" w:hAnsi="Times New Roman" w:cs="Times New Roman"/>
          <w:b/>
          <w:bCs/>
          <w:sz w:val="24"/>
        </w:rPr>
      </w:pPr>
    </w:p>
    <w:p w14:paraId="2213E458" w14:textId="77777777" w:rsidR="00174BD1" w:rsidRPr="00751E91" w:rsidRDefault="00174BD1" w:rsidP="00174BD1">
      <w:pPr>
        <w:autoSpaceDE w:val="0"/>
        <w:spacing w:before="240" w:after="120" w:line="240" w:lineRule="auto"/>
        <w:jc w:val="both"/>
        <w:rPr>
          <w:rFonts w:ascii="Times New Roman" w:hAnsi="Times New Roman" w:cs="Times New Roman"/>
        </w:rPr>
      </w:pPr>
      <w:r w:rsidRPr="007928D0">
        <w:rPr>
          <w:rFonts w:ascii="Times New Roman" w:eastAsia="Calibri" w:hAnsi="Times New Roman" w:cs="Times New Roman"/>
          <w:b/>
          <w:color w:val="000000"/>
          <w:sz w:val="24"/>
          <w:szCs w:val="24"/>
        </w:rPr>
        <w:t>S2Q2</w:t>
      </w:r>
      <w:r w:rsidRPr="00751E91">
        <w:rPr>
          <w:rFonts w:ascii="Times New Roman" w:eastAsia="Calibri" w:hAnsi="Times New Roman" w:cs="Times New Roman"/>
          <w:color w:val="000000"/>
          <w:sz w:val="24"/>
          <w:szCs w:val="24"/>
        </w:rPr>
        <w:t xml:space="preserve"> Combien d’employés avez-vous recrutés ces trois dernières années ?</w:t>
      </w:r>
    </w:p>
    <w:tbl>
      <w:tblPr>
        <w:tblW w:w="5000" w:type="pct"/>
        <w:tblCellMar>
          <w:left w:w="70" w:type="dxa"/>
          <w:right w:w="70" w:type="dxa"/>
        </w:tblCellMar>
        <w:tblLook w:val="04A0" w:firstRow="1" w:lastRow="0" w:firstColumn="1" w:lastColumn="0" w:noHBand="0" w:noVBand="1"/>
      </w:tblPr>
      <w:tblGrid>
        <w:gridCol w:w="3828"/>
        <w:gridCol w:w="984"/>
        <w:gridCol w:w="1045"/>
        <w:gridCol w:w="985"/>
        <w:gridCol w:w="1045"/>
        <w:gridCol w:w="1242"/>
        <w:gridCol w:w="1236"/>
      </w:tblGrid>
      <w:tr w:rsidR="00174BD1" w:rsidRPr="009108B2" w14:paraId="33A77F81" w14:textId="77777777" w:rsidTr="00174BD1">
        <w:trPr>
          <w:trHeight w:val="251"/>
        </w:trPr>
        <w:tc>
          <w:tcPr>
            <w:tcW w:w="1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2BB80B" w14:textId="77777777" w:rsidR="00174BD1" w:rsidRPr="009108B2" w:rsidRDefault="00174BD1" w:rsidP="00174BD1">
            <w:pPr>
              <w:spacing w:after="0" w:line="240" w:lineRule="auto"/>
              <w:rPr>
                <w:rFonts w:ascii="Times New Roman" w:eastAsia="Times New Roman" w:hAnsi="Times New Roman"/>
                <w:bCs/>
                <w:sz w:val="24"/>
                <w:szCs w:val="24"/>
                <w:lang w:eastAsia="fr-FR"/>
              </w:rPr>
            </w:pPr>
            <w:r w:rsidRPr="009108B2">
              <w:rPr>
                <w:rFonts w:ascii="Times New Roman" w:eastAsia="Times New Roman" w:hAnsi="Times New Roman"/>
                <w:bCs/>
                <w:sz w:val="24"/>
                <w:szCs w:val="24"/>
                <w:lang w:eastAsia="fr-FR"/>
              </w:rPr>
              <w:t>Effectifs des personnes recrutées</w:t>
            </w:r>
          </w:p>
        </w:tc>
        <w:tc>
          <w:tcPr>
            <w:tcW w:w="979" w:type="pct"/>
            <w:gridSpan w:val="2"/>
            <w:tcBorders>
              <w:top w:val="single" w:sz="4" w:space="0" w:color="auto"/>
              <w:left w:val="nil"/>
              <w:bottom w:val="single" w:sz="4" w:space="0" w:color="auto"/>
              <w:right w:val="single" w:sz="4" w:space="0" w:color="auto"/>
            </w:tcBorders>
            <w:shd w:val="clear" w:color="auto" w:fill="auto"/>
            <w:vAlign w:val="center"/>
            <w:hideMark/>
          </w:tcPr>
          <w:p w14:paraId="5840610D" w14:textId="77777777" w:rsidR="00174BD1" w:rsidRPr="009108B2" w:rsidRDefault="00174BD1" w:rsidP="00174BD1">
            <w:pPr>
              <w:spacing w:after="0" w:line="240" w:lineRule="auto"/>
              <w:jc w:val="center"/>
              <w:rPr>
                <w:rFonts w:ascii="Times New Roman" w:eastAsia="Times New Roman" w:hAnsi="Times New Roman"/>
                <w:bCs/>
                <w:sz w:val="24"/>
                <w:szCs w:val="24"/>
                <w:lang w:eastAsia="fr-FR"/>
              </w:rPr>
            </w:pPr>
            <w:r>
              <w:rPr>
                <w:rFonts w:ascii="Times New Roman" w:eastAsia="Times New Roman" w:hAnsi="Times New Roman"/>
                <w:bCs/>
                <w:sz w:val="24"/>
                <w:szCs w:val="24"/>
                <w:lang w:eastAsia="fr-FR"/>
              </w:rPr>
              <w:t>2017</w:t>
            </w:r>
          </w:p>
        </w:tc>
        <w:tc>
          <w:tcPr>
            <w:tcW w:w="979" w:type="pct"/>
            <w:gridSpan w:val="2"/>
            <w:tcBorders>
              <w:top w:val="single" w:sz="4" w:space="0" w:color="auto"/>
              <w:left w:val="nil"/>
              <w:bottom w:val="single" w:sz="4" w:space="0" w:color="auto"/>
              <w:right w:val="single" w:sz="4" w:space="0" w:color="auto"/>
            </w:tcBorders>
            <w:shd w:val="clear" w:color="auto" w:fill="auto"/>
            <w:vAlign w:val="center"/>
            <w:hideMark/>
          </w:tcPr>
          <w:p w14:paraId="38D80EA8" w14:textId="77777777" w:rsidR="00174BD1" w:rsidRPr="009108B2" w:rsidRDefault="00174BD1" w:rsidP="00174BD1">
            <w:pPr>
              <w:spacing w:after="0" w:line="240" w:lineRule="auto"/>
              <w:jc w:val="center"/>
              <w:rPr>
                <w:rFonts w:ascii="Times New Roman" w:eastAsia="Times New Roman" w:hAnsi="Times New Roman"/>
                <w:bCs/>
                <w:sz w:val="24"/>
                <w:szCs w:val="24"/>
                <w:lang w:eastAsia="fr-FR"/>
              </w:rPr>
            </w:pPr>
            <w:r>
              <w:rPr>
                <w:rFonts w:ascii="Times New Roman" w:eastAsia="Times New Roman" w:hAnsi="Times New Roman"/>
                <w:bCs/>
                <w:sz w:val="24"/>
                <w:szCs w:val="24"/>
                <w:lang w:eastAsia="fr-FR"/>
              </w:rPr>
              <w:t>2018</w:t>
            </w:r>
          </w:p>
        </w:tc>
        <w:tc>
          <w:tcPr>
            <w:tcW w:w="1195" w:type="pct"/>
            <w:gridSpan w:val="2"/>
            <w:tcBorders>
              <w:top w:val="single" w:sz="4" w:space="0" w:color="auto"/>
              <w:left w:val="nil"/>
              <w:bottom w:val="single" w:sz="4" w:space="0" w:color="auto"/>
              <w:right w:val="single" w:sz="4" w:space="0" w:color="auto"/>
            </w:tcBorders>
            <w:shd w:val="clear" w:color="auto" w:fill="auto"/>
            <w:vAlign w:val="center"/>
            <w:hideMark/>
          </w:tcPr>
          <w:p w14:paraId="53B72230" w14:textId="77777777" w:rsidR="00174BD1" w:rsidRPr="009108B2" w:rsidRDefault="00174BD1" w:rsidP="00174BD1">
            <w:pPr>
              <w:spacing w:after="0" w:line="240" w:lineRule="auto"/>
              <w:jc w:val="center"/>
              <w:rPr>
                <w:rFonts w:ascii="Times New Roman" w:eastAsia="Times New Roman" w:hAnsi="Times New Roman"/>
                <w:bCs/>
                <w:sz w:val="24"/>
                <w:szCs w:val="24"/>
                <w:lang w:eastAsia="fr-FR"/>
              </w:rPr>
            </w:pPr>
            <w:r>
              <w:rPr>
                <w:rFonts w:ascii="Times New Roman" w:eastAsia="Times New Roman" w:hAnsi="Times New Roman"/>
                <w:bCs/>
                <w:sz w:val="24"/>
                <w:szCs w:val="24"/>
                <w:lang w:eastAsia="fr-FR"/>
              </w:rPr>
              <w:t>2019</w:t>
            </w:r>
          </w:p>
        </w:tc>
      </w:tr>
      <w:tr w:rsidR="00174BD1" w:rsidRPr="009108B2" w14:paraId="48C2DB85" w14:textId="77777777" w:rsidTr="00174BD1">
        <w:trPr>
          <w:trHeight w:val="251"/>
        </w:trPr>
        <w:tc>
          <w:tcPr>
            <w:tcW w:w="1847" w:type="pct"/>
            <w:vMerge/>
            <w:tcBorders>
              <w:top w:val="single" w:sz="4" w:space="0" w:color="auto"/>
              <w:left w:val="single" w:sz="4" w:space="0" w:color="auto"/>
              <w:bottom w:val="single" w:sz="4" w:space="0" w:color="auto"/>
              <w:right w:val="single" w:sz="4" w:space="0" w:color="auto"/>
            </w:tcBorders>
            <w:vAlign w:val="center"/>
            <w:hideMark/>
          </w:tcPr>
          <w:p w14:paraId="3BD33934" w14:textId="77777777" w:rsidR="00174BD1" w:rsidRPr="009108B2" w:rsidRDefault="00174BD1" w:rsidP="00174BD1">
            <w:pPr>
              <w:spacing w:after="0" w:line="240" w:lineRule="auto"/>
              <w:rPr>
                <w:rFonts w:ascii="Times New Roman" w:eastAsia="Times New Roman" w:hAnsi="Times New Roman"/>
                <w:b/>
                <w:bCs/>
                <w:sz w:val="24"/>
                <w:szCs w:val="24"/>
                <w:lang w:eastAsia="fr-FR"/>
              </w:rPr>
            </w:pPr>
          </w:p>
        </w:tc>
        <w:tc>
          <w:tcPr>
            <w:tcW w:w="475" w:type="pct"/>
            <w:tcBorders>
              <w:top w:val="nil"/>
              <w:left w:val="nil"/>
              <w:bottom w:val="single" w:sz="4" w:space="0" w:color="auto"/>
              <w:right w:val="single" w:sz="4" w:space="0" w:color="auto"/>
            </w:tcBorders>
            <w:shd w:val="clear" w:color="auto" w:fill="auto"/>
            <w:vAlign w:val="center"/>
            <w:hideMark/>
          </w:tcPr>
          <w:p w14:paraId="3146425A"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F</w:t>
            </w:r>
            <w:r w:rsidRPr="004C2205">
              <w:rPr>
                <w:rFonts w:ascii="Times New Roman" w:eastAsia="Times New Roman" w:hAnsi="Times New Roman"/>
                <w:sz w:val="24"/>
                <w:szCs w:val="24"/>
                <w:lang w:eastAsia="fr-FR"/>
              </w:rPr>
              <w:t>emme</w:t>
            </w:r>
          </w:p>
        </w:tc>
        <w:tc>
          <w:tcPr>
            <w:tcW w:w="504" w:type="pct"/>
            <w:tcBorders>
              <w:top w:val="nil"/>
              <w:left w:val="nil"/>
              <w:bottom w:val="single" w:sz="4" w:space="0" w:color="auto"/>
              <w:right w:val="single" w:sz="4" w:space="0" w:color="auto"/>
            </w:tcBorders>
            <w:shd w:val="clear" w:color="auto" w:fill="auto"/>
            <w:vAlign w:val="center"/>
            <w:hideMark/>
          </w:tcPr>
          <w:p w14:paraId="6F6C54F4"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4C2205">
              <w:rPr>
                <w:rFonts w:ascii="Times New Roman" w:eastAsia="Times New Roman" w:hAnsi="Times New Roman"/>
                <w:sz w:val="24"/>
                <w:szCs w:val="24"/>
                <w:lang w:eastAsia="fr-FR"/>
              </w:rPr>
              <w:t>Homme</w:t>
            </w:r>
          </w:p>
        </w:tc>
        <w:tc>
          <w:tcPr>
            <w:tcW w:w="475" w:type="pct"/>
            <w:tcBorders>
              <w:top w:val="nil"/>
              <w:left w:val="nil"/>
              <w:bottom w:val="single" w:sz="4" w:space="0" w:color="auto"/>
              <w:right w:val="single" w:sz="4" w:space="0" w:color="auto"/>
            </w:tcBorders>
            <w:shd w:val="clear" w:color="auto" w:fill="auto"/>
            <w:vAlign w:val="center"/>
            <w:hideMark/>
          </w:tcPr>
          <w:p w14:paraId="2A0401D0"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F</w:t>
            </w:r>
            <w:r w:rsidRPr="004C2205">
              <w:rPr>
                <w:rFonts w:ascii="Times New Roman" w:eastAsia="Times New Roman" w:hAnsi="Times New Roman"/>
                <w:sz w:val="24"/>
                <w:szCs w:val="24"/>
                <w:lang w:eastAsia="fr-FR"/>
              </w:rPr>
              <w:t>emme</w:t>
            </w:r>
          </w:p>
        </w:tc>
        <w:tc>
          <w:tcPr>
            <w:tcW w:w="504" w:type="pct"/>
            <w:tcBorders>
              <w:top w:val="nil"/>
              <w:left w:val="nil"/>
              <w:bottom w:val="single" w:sz="4" w:space="0" w:color="auto"/>
              <w:right w:val="single" w:sz="4" w:space="0" w:color="auto"/>
            </w:tcBorders>
            <w:shd w:val="clear" w:color="auto" w:fill="auto"/>
            <w:vAlign w:val="center"/>
            <w:hideMark/>
          </w:tcPr>
          <w:p w14:paraId="76C65510"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4C2205">
              <w:rPr>
                <w:rFonts w:ascii="Times New Roman" w:eastAsia="Times New Roman" w:hAnsi="Times New Roman"/>
                <w:sz w:val="24"/>
                <w:szCs w:val="24"/>
                <w:lang w:eastAsia="fr-FR"/>
              </w:rPr>
              <w:t>Homme</w:t>
            </w:r>
          </w:p>
        </w:tc>
        <w:tc>
          <w:tcPr>
            <w:tcW w:w="599" w:type="pct"/>
            <w:tcBorders>
              <w:top w:val="nil"/>
              <w:left w:val="nil"/>
              <w:bottom w:val="single" w:sz="4" w:space="0" w:color="auto"/>
              <w:right w:val="single" w:sz="4" w:space="0" w:color="auto"/>
            </w:tcBorders>
            <w:shd w:val="clear" w:color="auto" w:fill="auto"/>
            <w:vAlign w:val="center"/>
            <w:hideMark/>
          </w:tcPr>
          <w:p w14:paraId="31BA321C"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F</w:t>
            </w:r>
            <w:r w:rsidRPr="004C2205">
              <w:rPr>
                <w:rFonts w:ascii="Times New Roman" w:eastAsia="Times New Roman" w:hAnsi="Times New Roman"/>
                <w:sz w:val="24"/>
                <w:szCs w:val="24"/>
                <w:lang w:eastAsia="fr-FR"/>
              </w:rPr>
              <w:t>emme</w:t>
            </w:r>
            <w:r w:rsidRPr="009108B2">
              <w:rPr>
                <w:rFonts w:ascii="Times New Roman" w:eastAsia="Times New Roman" w:hAnsi="Times New Roman"/>
                <w:sz w:val="24"/>
                <w:szCs w:val="24"/>
                <w:lang w:eastAsia="fr-FR"/>
              </w:rPr>
              <w:t xml:space="preserve"> </w:t>
            </w:r>
          </w:p>
        </w:tc>
        <w:tc>
          <w:tcPr>
            <w:tcW w:w="596" w:type="pct"/>
            <w:tcBorders>
              <w:top w:val="nil"/>
              <w:left w:val="nil"/>
              <w:bottom w:val="single" w:sz="4" w:space="0" w:color="auto"/>
              <w:right w:val="single" w:sz="4" w:space="0" w:color="auto"/>
            </w:tcBorders>
            <w:shd w:val="clear" w:color="auto" w:fill="auto"/>
            <w:vAlign w:val="center"/>
            <w:hideMark/>
          </w:tcPr>
          <w:p w14:paraId="4F213A35"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4C2205">
              <w:rPr>
                <w:rFonts w:ascii="Times New Roman" w:eastAsia="Times New Roman" w:hAnsi="Times New Roman"/>
                <w:sz w:val="24"/>
                <w:szCs w:val="24"/>
                <w:lang w:eastAsia="fr-FR"/>
              </w:rPr>
              <w:t>Homme</w:t>
            </w:r>
          </w:p>
        </w:tc>
      </w:tr>
      <w:tr w:rsidR="00174BD1" w:rsidRPr="009108B2" w14:paraId="60DD36D6" w14:textId="77777777" w:rsidTr="00174BD1">
        <w:trPr>
          <w:trHeight w:val="251"/>
        </w:trPr>
        <w:tc>
          <w:tcPr>
            <w:tcW w:w="1847" w:type="pct"/>
            <w:vMerge w:val="restart"/>
            <w:tcBorders>
              <w:top w:val="nil"/>
              <w:left w:val="single" w:sz="4" w:space="0" w:color="auto"/>
              <w:bottom w:val="single" w:sz="4" w:space="0" w:color="auto"/>
              <w:right w:val="single" w:sz="4" w:space="0" w:color="auto"/>
            </w:tcBorders>
            <w:shd w:val="clear" w:color="auto" w:fill="auto"/>
            <w:vAlign w:val="center"/>
            <w:hideMark/>
          </w:tcPr>
          <w:p w14:paraId="766C561A"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Total</w:t>
            </w:r>
          </w:p>
        </w:tc>
        <w:tc>
          <w:tcPr>
            <w:tcW w:w="475" w:type="pct"/>
            <w:tcBorders>
              <w:top w:val="nil"/>
              <w:left w:val="nil"/>
              <w:bottom w:val="single" w:sz="4" w:space="0" w:color="auto"/>
              <w:right w:val="single" w:sz="4" w:space="0" w:color="auto"/>
            </w:tcBorders>
            <w:shd w:val="clear" w:color="auto" w:fill="auto"/>
            <w:vAlign w:val="center"/>
          </w:tcPr>
          <w:p w14:paraId="35302D04" w14:textId="77777777" w:rsidR="00174BD1" w:rsidRPr="009108B2" w:rsidRDefault="00174BD1" w:rsidP="00174BD1">
            <w:pPr>
              <w:spacing w:after="0" w:line="240" w:lineRule="auto"/>
              <w:rPr>
                <w:rFonts w:ascii="Times New Roman" w:eastAsia="Times New Roman" w:hAnsi="Times New Roman"/>
                <w:sz w:val="24"/>
                <w:szCs w:val="24"/>
                <w:lang w:eastAsia="fr-FR"/>
              </w:rPr>
            </w:pPr>
          </w:p>
        </w:tc>
        <w:tc>
          <w:tcPr>
            <w:tcW w:w="504" w:type="pct"/>
            <w:tcBorders>
              <w:top w:val="nil"/>
              <w:left w:val="nil"/>
              <w:bottom w:val="single" w:sz="4" w:space="0" w:color="auto"/>
              <w:right w:val="single" w:sz="4" w:space="0" w:color="auto"/>
            </w:tcBorders>
            <w:shd w:val="clear" w:color="auto" w:fill="auto"/>
            <w:vAlign w:val="center"/>
          </w:tcPr>
          <w:p w14:paraId="143BB8D0" w14:textId="77777777" w:rsidR="00174BD1" w:rsidRPr="009108B2" w:rsidRDefault="00174BD1" w:rsidP="00174BD1">
            <w:pPr>
              <w:spacing w:after="0" w:line="240" w:lineRule="auto"/>
              <w:rPr>
                <w:rFonts w:ascii="Times New Roman" w:eastAsia="Times New Roman" w:hAnsi="Times New Roman"/>
                <w:sz w:val="24"/>
                <w:szCs w:val="24"/>
                <w:lang w:eastAsia="fr-FR"/>
              </w:rPr>
            </w:pPr>
          </w:p>
        </w:tc>
        <w:tc>
          <w:tcPr>
            <w:tcW w:w="475" w:type="pct"/>
            <w:tcBorders>
              <w:top w:val="nil"/>
              <w:left w:val="nil"/>
              <w:bottom w:val="single" w:sz="4" w:space="0" w:color="auto"/>
              <w:right w:val="single" w:sz="4" w:space="0" w:color="auto"/>
            </w:tcBorders>
            <w:shd w:val="clear" w:color="auto" w:fill="auto"/>
            <w:vAlign w:val="center"/>
          </w:tcPr>
          <w:p w14:paraId="522DCC8B" w14:textId="77777777" w:rsidR="00174BD1" w:rsidRPr="009108B2" w:rsidRDefault="00174BD1" w:rsidP="00174BD1">
            <w:pPr>
              <w:spacing w:after="0" w:line="240" w:lineRule="auto"/>
              <w:rPr>
                <w:rFonts w:ascii="Times New Roman" w:eastAsia="Times New Roman" w:hAnsi="Times New Roman"/>
                <w:sz w:val="24"/>
                <w:szCs w:val="24"/>
                <w:lang w:eastAsia="fr-FR"/>
              </w:rPr>
            </w:pPr>
          </w:p>
        </w:tc>
        <w:tc>
          <w:tcPr>
            <w:tcW w:w="504" w:type="pct"/>
            <w:tcBorders>
              <w:top w:val="nil"/>
              <w:left w:val="nil"/>
              <w:bottom w:val="single" w:sz="4" w:space="0" w:color="auto"/>
              <w:right w:val="single" w:sz="4" w:space="0" w:color="auto"/>
            </w:tcBorders>
            <w:shd w:val="clear" w:color="auto" w:fill="auto"/>
            <w:vAlign w:val="center"/>
          </w:tcPr>
          <w:p w14:paraId="420CC730" w14:textId="77777777" w:rsidR="00174BD1" w:rsidRPr="009108B2" w:rsidRDefault="00174BD1" w:rsidP="00174BD1">
            <w:pPr>
              <w:spacing w:after="0" w:line="240" w:lineRule="auto"/>
              <w:rPr>
                <w:rFonts w:ascii="Times New Roman" w:eastAsia="Times New Roman" w:hAnsi="Times New Roman"/>
                <w:sz w:val="24"/>
                <w:szCs w:val="24"/>
                <w:lang w:eastAsia="fr-FR"/>
              </w:rPr>
            </w:pPr>
          </w:p>
        </w:tc>
        <w:tc>
          <w:tcPr>
            <w:tcW w:w="599" w:type="pct"/>
            <w:tcBorders>
              <w:top w:val="nil"/>
              <w:left w:val="nil"/>
              <w:bottom w:val="single" w:sz="4" w:space="0" w:color="auto"/>
              <w:right w:val="single" w:sz="4" w:space="0" w:color="auto"/>
            </w:tcBorders>
            <w:shd w:val="clear" w:color="auto" w:fill="auto"/>
            <w:vAlign w:val="center"/>
          </w:tcPr>
          <w:p w14:paraId="7F425C58" w14:textId="77777777" w:rsidR="00174BD1" w:rsidRPr="009108B2" w:rsidRDefault="00174BD1" w:rsidP="00174BD1">
            <w:pPr>
              <w:spacing w:after="0" w:line="240" w:lineRule="auto"/>
              <w:rPr>
                <w:rFonts w:ascii="Times New Roman" w:eastAsia="Times New Roman" w:hAnsi="Times New Roman"/>
                <w:sz w:val="24"/>
                <w:szCs w:val="24"/>
                <w:lang w:eastAsia="fr-FR"/>
              </w:rPr>
            </w:pPr>
          </w:p>
        </w:tc>
        <w:tc>
          <w:tcPr>
            <w:tcW w:w="596" w:type="pct"/>
            <w:tcBorders>
              <w:top w:val="nil"/>
              <w:left w:val="nil"/>
              <w:bottom w:val="single" w:sz="4" w:space="0" w:color="auto"/>
              <w:right w:val="single" w:sz="4" w:space="0" w:color="auto"/>
            </w:tcBorders>
            <w:shd w:val="clear" w:color="auto" w:fill="auto"/>
            <w:vAlign w:val="center"/>
          </w:tcPr>
          <w:p w14:paraId="2FDD88FE" w14:textId="77777777" w:rsidR="00174BD1" w:rsidRPr="009108B2" w:rsidRDefault="00174BD1" w:rsidP="00174BD1">
            <w:pPr>
              <w:spacing w:after="0" w:line="240" w:lineRule="auto"/>
              <w:rPr>
                <w:rFonts w:ascii="Times New Roman" w:eastAsia="Times New Roman" w:hAnsi="Times New Roman"/>
                <w:sz w:val="24"/>
                <w:szCs w:val="24"/>
                <w:lang w:eastAsia="fr-FR"/>
              </w:rPr>
            </w:pPr>
          </w:p>
        </w:tc>
      </w:tr>
      <w:tr w:rsidR="00174BD1" w:rsidRPr="009108B2" w14:paraId="04CE7276" w14:textId="77777777" w:rsidTr="00174BD1">
        <w:trPr>
          <w:trHeight w:val="251"/>
        </w:trPr>
        <w:tc>
          <w:tcPr>
            <w:tcW w:w="1847" w:type="pct"/>
            <w:vMerge/>
            <w:tcBorders>
              <w:top w:val="nil"/>
              <w:left w:val="single" w:sz="4" w:space="0" w:color="auto"/>
              <w:bottom w:val="single" w:sz="4" w:space="0" w:color="auto"/>
              <w:right w:val="single" w:sz="4" w:space="0" w:color="auto"/>
            </w:tcBorders>
            <w:vAlign w:val="center"/>
            <w:hideMark/>
          </w:tcPr>
          <w:p w14:paraId="218DA349" w14:textId="77777777" w:rsidR="00174BD1" w:rsidRPr="009108B2" w:rsidRDefault="00174BD1" w:rsidP="00174BD1">
            <w:pPr>
              <w:spacing w:after="0" w:line="240" w:lineRule="auto"/>
              <w:rPr>
                <w:rFonts w:ascii="Times New Roman" w:eastAsia="Times New Roman" w:hAnsi="Times New Roman"/>
                <w:sz w:val="24"/>
                <w:szCs w:val="24"/>
                <w:lang w:eastAsia="fr-FR"/>
              </w:rPr>
            </w:pPr>
          </w:p>
        </w:tc>
        <w:tc>
          <w:tcPr>
            <w:tcW w:w="475" w:type="pct"/>
            <w:tcBorders>
              <w:top w:val="nil"/>
              <w:left w:val="nil"/>
              <w:bottom w:val="single" w:sz="4" w:space="0" w:color="auto"/>
              <w:right w:val="single" w:sz="4" w:space="0" w:color="auto"/>
            </w:tcBorders>
            <w:shd w:val="clear" w:color="auto" w:fill="auto"/>
            <w:vAlign w:val="center"/>
            <w:hideMark/>
          </w:tcPr>
          <w:p w14:paraId="51BDDE71"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 </w:t>
            </w:r>
          </w:p>
        </w:tc>
        <w:tc>
          <w:tcPr>
            <w:tcW w:w="504" w:type="pct"/>
            <w:tcBorders>
              <w:top w:val="nil"/>
              <w:left w:val="nil"/>
              <w:bottom w:val="single" w:sz="4" w:space="0" w:color="auto"/>
              <w:right w:val="single" w:sz="4" w:space="0" w:color="auto"/>
            </w:tcBorders>
            <w:shd w:val="clear" w:color="auto" w:fill="auto"/>
            <w:vAlign w:val="center"/>
            <w:hideMark/>
          </w:tcPr>
          <w:p w14:paraId="7C0B745B"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 </w:t>
            </w:r>
          </w:p>
        </w:tc>
        <w:tc>
          <w:tcPr>
            <w:tcW w:w="475" w:type="pct"/>
            <w:tcBorders>
              <w:top w:val="nil"/>
              <w:left w:val="nil"/>
              <w:bottom w:val="single" w:sz="4" w:space="0" w:color="auto"/>
              <w:right w:val="single" w:sz="4" w:space="0" w:color="auto"/>
            </w:tcBorders>
            <w:shd w:val="clear" w:color="auto" w:fill="auto"/>
            <w:vAlign w:val="center"/>
            <w:hideMark/>
          </w:tcPr>
          <w:p w14:paraId="5E7BC90F"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 </w:t>
            </w:r>
          </w:p>
        </w:tc>
        <w:tc>
          <w:tcPr>
            <w:tcW w:w="504" w:type="pct"/>
            <w:tcBorders>
              <w:top w:val="nil"/>
              <w:left w:val="nil"/>
              <w:bottom w:val="single" w:sz="4" w:space="0" w:color="auto"/>
              <w:right w:val="single" w:sz="4" w:space="0" w:color="auto"/>
            </w:tcBorders>
            <w:shd w:val="clear" w:color="auto" w:fill="auto"/>
            <w:vAlign w:val="center"/>
            <w:hideMark/>
          </w:tcPr>
          <w:p w14:paraId="4DDD23FB"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 </w:t>
            </w:r>
          </w:p>
        </w:tc>
        <w:tc>
          <w:tcPr>
            <w:tcW w:w="599" w:type="pct"/>
            <w:tcBorders>
              <w:top w:val="nil"/>
              <w:left w:val="nil"/>
              <w:bottom w:val="single" w:sz="4" w:space="0" w:color="auto"/>
              <w:right w:val="single" w:sz="4" w:space="0" w:color="auto"/>
            </w:tcBorders>
            <w:shd w:val="clear" w:color="auto" w:fill="auto"/>
            <w:vAlign w:val="center"/>
            <w:hideMark/>
          </w:tcPr>
          <w:p w14:paraId="37BA44BA"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 </w:t>
            </w:r>
          </w:p>
        </w:tc>
        <w:tc>
          <w:tcPr>
            <w:tcW w:w="596" w:type="pct"/>
            <w:tcBorders>
              <w:top w:val="nil"/>
              <w:left w:val="nil"/>
              <w:bottom w:val="single" w:sz="4" w:space="0" w:color="auto"/>
              <w:right w:val="single" w:sz="4" w:space="0" w:color="auto"/>
            </w:tcBorders>
            <w:shd w:val="clear" w:color="auto" w:fill="auto"/>
            <w:vAlign w:val="center"/>
            <w:hideMark/>
          </w:tcPr>
          <w:p w14:paraId="7FEB66AA"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 </w:t>
            </w:r>
          </w:p>
        </w:tc>
      </w:tr>
    </w:tbl>
    <w:p w14:paraId="7F09BF27" w14:textId="77777777" w:rsidR="00174BD1" w:rsidRDefault="00174BD1" w:rsidP="00174BD1">
      <w:pPr>
        <w:autoSpaceDE w:val="0"/>
        <w:spacing w:after="0" w:line="240" w:lineRule="auto"/>
        <w:rPr>
          <w:rFonts w:ascii="Times New Roman" w:hAnsi="Times New Roman"/>
          <w:color w:val="000000"/>
          <w:sz w:val="24"/>
          <w:szCs w:val="24"/>
        </w:rPr>
      </w:pPr>
    </w:p>
    <w:p w14:paraId="33F73467" w14:textId="77777777" w:rsidR="00174BD1" w:rsidRPr="009108B2" w:rsidRDefault="00174BD1" w:rsidP="00174BD1">
      <w:pPr>
        <w:autoSpaceDE w:val="0"/>
        <w:spacing w:after="0" w:line="240" w:lineRule="auto"/>
        <w:rPr>
          <w:rFonts w:ascii="Times New Roman" w:hAnsi="Times New Roman" w:cs="Times New Roman"/>
          <w:b/>
          <w:color w:val="000000"/>
          <w:sz w:val="24"/>
          <w:szCs w:val="24"/>
        </w:rPr>
      </w:pPr>
    </w:p>
    <w:p w14:paraId="2DA2295D" w14:textId="77777777" w:rsidR="00174BD1" w:rsidRPr="00751E91" w:rsidRDefault="00174BD1" w:rsidP="00174BD1">
      <w:pPr>
        <w:autoSpaceDE w:val="0"/>
        <w:spacing w:after="0" w:line="240" w:lineRule="auto"/>
        <w:rPr>
          <w:rFonts w:ascii="Times New Roman" w:hAnsi="Times New Roman"/>
          <w:color w:val="000000"/>
          <w:sz w:val="24"/>
          <w:szCs w:val="24"/>
        </w:rPr>
      </w:pPr>
      <w:r w:rsidRPr="007928D0">
        <w:rPr>
          <w:rFonts w:ascii="Times New Roman" w:eastAsia="Calibri" w:hAnsi="Times New Roman" w:cs="Times New Roman"/>
          <w:b/>
          <w:color w:val="000000"/>
          <w:sz w:val="24"/>
          <w:szCs w:val="24"/>
        </w:rPr>
        <w:t>S2Q3</w:t>
      </w:r>
      <w:r w:rsidRPr="00751E91">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Parmi les employés recrutés, combien </w:t>
      </w:r>
      <w:r w:rsidRPr="00751E91">
        <w:rPr>
          <w:rFonts w:ascii="Times New Roman" w:eastAsia="Calibri" w:hAnsi="Times New Roman" w:cs="Times New Roman"/>
          <w:color w:val="000000"/>
          <w:sz w:val="24"/>
          <w:szCs w:val="24"/>
        </w:rPr>
        <w:t>viennent du DFP ?</w:t>
      </w:r>
    </w:p>
    <w:p w14:paraId="41199560" w14:textId="77777777" w:rsidR="00174BD1" w:rsidRDefault="00174BD1" w:rsidP="00174BD1">
      <w:pPr>
        <w:autoSpaceDE w:val="0"/>
        <w:spacing w:after="0" w:line="240" w:lineRule="auto"/>
        <w:rPr>
          <w:rFonts w:ascii="Times New Roman" w:hAnsi="Times New Roman"/>
          <w:color w:val="000000"/>
          <w:sz w:val="24"/>
          <w:szCs w:val="24"/>
        </w:rPr>
      </w:pPr>
    </w:p>
    <w:tbl>
      <w:tblPr>
        <w:tblW w:w="5000" w:type="pct"/>
        <w:tblCellMar>
          <w:left w:w="70" w:type="dxa"/>
          <w:right w:w="70" w:type="dxa"/>
        </w:tblCellMar>
        <w:tblLook w:val="04A0" w:firstRow="1" w:lastRow="0" w:firstColumn="1" w:lastColumn="0" w:noHBand="0" w:noVBand="1"/>
      </w:tblPr>
      <w:tblGrid>
        <w:gridCol w:w="3828"/>
        <w:gridCol w:w="984"/>
        <w:gridCol w:w="1045"/>
        <w:gridCol w:w="985"/>
        <w:gridCol w:w="1045"/>
        <w:gridCol w:w="1242"/>
        <w:gridCol w:w="1236"/>
      </w:tblGrid>
      <w:tr w:rsidR="00174BD1" w:rsidRPr="009108B2" w14:paraId="00820BAA" w14:textId="77777777" w:rsidTr="00174BD1">
        <w:trPr>
          <w:trHeight w:val="251"/>
        </w:trPr>
        <w:tc>
          <w:tcPr>
            <w:tcW w:w="18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844D62" w14:textId="77777777" w:rsidR="00174BD1" w:rsidRPr="009108B2" w:rsidRDefault="00174BD1" w:rsidP="00174BD1">
            <w:pPr>
              <w:spacing w:after="0" w:line="240" w:lineRule="auto"/>
              <w:rPr>
                <w:rFonts w:ascii="Times New Roman" w:eastAsia="Times New Roman" w:hAnsi="Times New Roman"/>
                <w:bCs/>
                <w:sz w:val="24"/>
                <w:szCs w:val="24"/>
                <w:lang w:eastAsia="fr-FR"/>
              </w:rPr>
            </w:pPr>
            <w:r w:rsidRPr="009108B2">
              <w:rPr>
                <w:rFonts w:ascii="Times New Roman" w:eastAsia="Times New Roman" w:hAnsi="Times New Roman"/>
                <w:bCs/>
                <w:sz w:val="24"/>
                <w:szCs w:val="24"/>
                <w:lang w:eastAsia="fr-FR"/>
              </w:rPr>
              <w:t>Effectifs des personnes recrutées</w:t>
            </w:r>
          </w:p>
        </w:tc>
        <w:tc>
          <w:tcPr>
            <w:tcW w:w="979" w:type="pct"/>
            <w:gridSpan w:val="2"/>
            <w:tcBorders>
              <w:top w:val="single" w:sz="4" w:space="0" w:color="auto"/>
              <w:left w:val="nil"/>
              <w:bottom w:val="single" w:sz="4" w:space="0" w:color="auto"/>
              <w:right w:val="single" w:sz="4" w:space="0" w:color="auto"/>
            </w:tcBorders>
            <w:shd w:val="clear" w:color="auto" w:fill="auto"/>
            <w:vAlign w:val="center"/>
            <w:hideMark/>
          </w:tcPr>
          <w:p w14:paraId="27996359" w14:textId="77777777" w:rsidR="00174BD1" w:rsidRPr="009108B2" w:rsidRDefault="00174BD1" w:rsidP="00174BD1">
            <w:pPr>
              <w:spacing w:after="0" w:line="240" w:lineRule="auto"/>
              <w:jc w:val="center"/>
              <w:rPr>
                <w:rFonts w:ascii="Times New Roman" w:eastAsia="Times New Roman" w:hAnsi="Times New Roman"/>
                <w:bCs/>
                <w:sz w:val="24"/>
                <w:szCs w:val="24"/>
                <w:lang w:eastAsia="fr-FR"/>
              </w:rPr>
            </w:pPr>
            <w:r>
              <w:rPr>
                <w:rFonts w:ascii="Times New Roman" w:eastAsia="Times New Roman" w:hAnsi="Times New Roman"/>
                <w:bCs/>
                <w:sz w:val="24"/>
                <w:szCs w:val="24"/>
                <w:lang w:eastAsia="fr-FR"/>
              </w:rPr>
              <w:t>2017</w:t>
            </w:r>
          </w:p>
        </w:tc>
        <w:tc>
          <w:tcPr>
            <w:tcW w:w="979" w:type="pct"/>
            <w:gridSpan w:val="2"/>
            <w:tcBorders>
              <w:top w:val="single" w:sz="4" w:space="0" w:color="auto"/>
              <w:left w:val="nil"/>
              <w:bottom w:val="single" w:sz="4" w:space="0" w:color="auto"/>
              <w:right w:val="single" w:sz="4" w:space="0" w:color="auto"/>
            </w:tcBorders>
            <w:shd w:val="clear" w:color="auto" w:fill="auto"/>
            <w:vAlign w:val="center"/>
            <w:hideMark/>
          </w:tcPr>
          <w:p w14:paraId="42851065" w14:textId="77777777" w:rsidR="00174BD1" w:rsidRPr="009108B2" w:rsidRDefault="00174BD1" w:rsidP="00174BD1">
            <w:pPr>
              <w:spacing w:after="0" w:line="240" w:lineRule="auto"/>
              <w:jc w:val="center"/>
              <w:rPr>
                <w:rFonts w:ascii="Times New Roman" w:eastAsia="Times New Roman" w:hAnsi="Times New Roman"/>
                <w:bCs/>
                <w:sz w:val="24"/>
                <w:szCs w:val="24"/>
                <w:lang w:eastAsia="fr-FR"/>
              </w:rPr>
            </w:pPr>
            <w:r>
              <w:rPr>
                <w:rFonts w:ascii="Times New Roman" w:eastAsia="Times New Roman" w:hAnsi="Times New Roman"/>
                <w:bCs/>
                <w:sz w:val="24"/>
                <w:szCs w:val="24"/>
                <w:lang w:eastAsia="fr-FR"/>
              </w:rPr>
              <w:t>2018</w:t>
            </w:r>
          </w:p>
        </w:tc>
        <w:tc>
          <w:tcPr>
            <w:tcW w:w="1195" w:type="pct"/>
            <w:gridSpan w:val="2"/>
            <w:tcBorders>
              <w:top w:val="single" w:sz="4" w:space="0" w:color="auto"/>
              <w:left w:val="nil"/>
              <w:bottom w:val="single" w:sz="4" w:space="0" w:color="auto"/>
              <w:right w:val="single" w:sz="4" w:space="0" w:color="auto"/>
            </w:tcBorders>
            <w:shd w:val="clear" w:color="auto" w:fill="auto"/>
            <w:vAlign w:val="center"/>
            <w:hideMark/>
          </w:tcPr>
          <w:p w14:paraId="05D2BBFA" w14:textId="77777777" w:rsidR="00174BD1" w:rsidRPr="009108B2" w:rsidRDefault="00174BD1" w:rsidP="00174BD1">
            <w:pPr>
              <w:spacing w:after="0" w:line="240" w:lineRule="auto"/>
              <w:jc w:val="center"/>
              <w:rPr>
                <w:rFonts w:ascii="Times New Roman" w:eastAsia="Times New Roman" w:hAnsi="Times New Roman"/>
                <w:bCs/>
                <w:sz w:val="24"/>
                <w:szCs w:val="24"/>
                <w:lang w:eastAsia="fr-FR"/>
              </w:rPr>
            </w:pPr>
            <w:r>
              <w:rPr>
                <w:rFonts w:ascii="Times New Roman" w:eastAsia="Times New Roman" w:hAnsi="Times New Roman"/>
                <w:bCs/>
                <w:sz w:val="24"/>
                <w:szCs w:val="24"/>
                <w:lang w:eastAsia="fr-FR"/>
              </w:rPr>
              <w:t>2019</w:t>
            </w:r>
          </w:p>
        </w:tc>
      </w:tr>
      <w:tr w:rsidR="00174BD1" w:rsidRPr="009108B2" w14:paraId="18962079" w14:textId="77777777" w:rsidTr="00174BD1">
        <w:trPr>
          <w:trHeight w:val="251"/>
        </w:trPr>
        <w:tc>
          <w:tcPr>
            <w:tcW w:w="1847" w:type="pct"/>
            <w:vMerge/>
            <w:tcBorders>
              <w:top w:val="single" w:sz="4" w:space="0" w:color="auto"/>
              <w:left w:val="single" w:sz="4" w:space="0" w:color="auto"/>
              <w:bottom w:val="single" w:sz="4" w:space="0" w:color="auto"/>
              <w:right w:val="single" w:sz="4" w:space="0" w:color="auto"/>
            </w:tcBorders>
            <w:vAlign w:val="center"/>
            <w:hideMark/>
          </w:tcPr>
          <w:p w14:paraId="180621D2" w14:textId="77777777" w:rsidR="00174BD1" w:rsidRPr="009108B2" w:rsidRDefault="00174BD1" w:rsidP="00174BD1">
            <w:pPr>
              <w:spacing w:after="0" w:line="240" w:lineRule="auto"/>
              <w:rPr>
                <w:rFonts w:ascii="Times New Roman" w:eastAsia="Times New Roman" w:hAnsi="Times New Roman"/>
                <w:b/>
                <w:bCs/>
                <w:sz w:val="24"/>
                <w:szCs w:val="24"/>
                <w:lang w:eastAsia="fr-FR"/>
              </w:rPr>
            </w:pPr>
          </w:p>
        </w:tc>
        <w:tc>
          <w:tcPr>
            <w:tcW w:w="475" w:type="pct"/>
            <w:tcBorders>
              <w:top w:val="nil"/>
              <w:left w:val="nil"/>
              <w:bottom w:val="single" w:sz="4" w:space="0" w:color="auto"/>
              <w:right w:val="single" w:sz="4" w:space="0" w:color="auto"/>
            </w:tcBorders>
            <w:shd w:val="clear" w:color="auto" w:fill="auto"/>
            <w:vAlign w:val="center"/>
            <w:hideMark/>
          </w:tcPr>
          <w:p w14:paraId="3E4C3D72"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F</w:t>
            </w:r>
            <w:r w:rsidRPr="004C2205">
              <w:rPr>
                <w:rFonts w:ascii="Times New Roman" w:eastAsia="Times New Roman" w:hAnsi="Times New Roman"/>
                <w:sz w:val="24"/>
                <w:szCs w:val="24"/>
                <w:lang w:eastAsia="fr-FR"/>
              </w:rPr>
              <w:t>emme</w:t>
            </w:r>
          </w:p>
        </w:tc>
        <w:tc>
          <w:tcPr>
            <w:tcW w:w="504" w:type="pct"/>
            <w:tcBorders>
              <w:top w:val="nil"/>
              <w:left w:val="nil"/>
              <w:bottom w:val="single" w:sz="4" w:space="0" w:color="auto"/>
              <w:right w:val="single" w:sz="4" w:space="0" w:color="auto"/>
            </w:tcBorders>
            <w:shd w:val="clear" w:color="auto" w:fill="auto"/>
            <w:vAlign w:val="center"/>
            <w:hideMark/>
          </w:tcPr>
          <w:p w14:paraId="0DDE20B0"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4C2205">
              <w:rPr>
                <w:rFonts w:ascii="Times New Roman" w:eastAsia="Times New Roman" w:hAnsi="Times New Roman"/>
                <w:sz w:val="24"/>
                <w:szCs w:val="24"/>
                <w:lang w:eastAsia="fr-FR"/>
              </w:rPr>
              <w:t>Homme</w:t>
            </w:r>
          </w:p>
        </w:tc>
        <w:tc>
          <w:tcPr>
            <w:tcW w:w="475" w:type="pct"/>
            <w:tcBorders>
              <w:top w:val="nil"/>
              <w:left w:val="nil"/>
              <w:bottom w:val="single" w:sz="4" w:space="0" w:color="auto"/>
              <w:right w:val="single" w:sz="4" w:space="0" w:color="auto"/>
            </w:tcBorders>
            <w:shd w:val="clear" w:color="auto" w:fill="auto"/>
            <w:vAlign w:val="center"/>
            <w:hideMark/>
          </w:tcPr>
          <w:p w14:paraId="1D98A8B3"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F</w:t>
            </w:r>
            <w:r w:rsidRPr="004C2205">
              <w:rPr>
                <w:rFonts w:ascii="Times New Roman" w:eastAsia="Times New Roman" w:hAnsi="Times New Roman"/>
                <w:sz w:val="24"/>
                <w:szCs w:val="24"/>
                <w:lang w:eastAsia="fr-FR"/>
              </w:rPr>
              <w:t>emme</w:t>
            </w:r>
          </w:p>
        </w:tc>
        <w:tc>
          <w:tcPr>
            <w:tcW w:w="504" w:type="pct"/>
            <w:tcBorders>
              <w:top w:val="nil"/>
              <w:left w:val="nil"/>
              <w:bottom w:val="single" w:sz="4" w:space="0" w:color="auto"/>
              <w:right w:val="single" w:sz="4" w:space="0" w:color="auto"/>
            </w:tcBorders>
            <w:shd w:val="clear" w:color="auto" w:fill="auto"/>
            <w:vAlign w:val="center"/>
            <w:hideMark/>
          </w:tcPr>
          <w:p w14:paraId="048CADAD"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4C2205">
              <w:rPr>
                <w:rFonts w:ascii="Times New Roman" w:eastAsia="Times New Roman" w:hAnsi="Times New Roman"/>
                <w:sz w:val="24"/>
                <w:szCs w:val="24"/>
                <w:lang w:eastAsia="fr-FR"/>
              </w:rPr>
              <w:t>Homme</w:t>
            </w:r>
          </w:p>
        </w:tc>
        <w:tc>
          <w:tcPr>
            <w:tcW w:w="599" w:type="pct"/>
            <w:tcBorders>
              <w:top w:val="nil"/>
              <w:left w:val="nil"/>
              <w:bottom w:val="single" w:sz="4" w:space="0" w:color="auto"/>
              <w:right w:val="single" w:sz="4" w:space="0" w:color="auto"/>
            </w:tcBorders>
            <w:shd w:val="clear" w:color="auto" w:fill="auto"/>
            <w:vAlign w:val="center"/>
            <w:hideMark/>
          </w:tcPr>
          <w:p w14:paraId="23EF86BD"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F</w:t>
            </w:r>
            <w:r w:rsidRPr="004C2205">
              <w:rPr>
                <w:rFonts w:ascii="Times New Roman" w:eastAsia="Times New Roman" w:hAnsi="Times New Roman"/>
                <w:sz w:val="24"/>
                <w:szCs w:val="24"/>
                <w:lang w:eastAsia="fr-FR"/>
              </w:rPr>
              <w:t>emme</w:t>
            </w:r>
            <w:r w:rsidRPr="009108B2">
              <w:rPr>
                <w:rFonts w:ascii="Times New Roman" w:eastAsia="Times New Roman" w:hAnsi="Times New Roman"/>
                <w:sz w:val="24"/>
                <w:szCs w:val="24"/>
                <w:lang w:eastAsia="fr-FR"/>
              </w:rPr>
              <w:t xml:space="preserve"> </w:t>
            </w:r>
          </w:p>
        </w:tc>
        <w:tc>
          <w:tcPr>
            <w:tcW w:w="596" w:type="pct"/>
            <w:tcBorders>
              <w:top w:val="nil"/>
              <w:left w:val="nil"/>
              <w:bottom w:val="single" w:sz="4" w:space="0" w:color="auto"/>
              <w:right w:val="single" w:sz="4" w:space="0" w:color="auto"/>
            </w:tcBorders>
            <w:shd w:val="clear" w:color="auto" w:fill="auto"/>
            <w:vAlign w:val="center"/>
            <w:hideMark/>
          </w:tcPr>
          <w:p w14:paraId="3710BFAD"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4C2205">
              <w:rPr>
                <w:rFonts w:ascii="Times New Roman" w:eastAsia="Times New Roman" w:hAnsi="Times New Roman"/>
                <w:sz w:val="24"/>
                <w:szCs w:val="24"/>
                <w:lang w:eastAsia="fr-FR"/>
              </w:rPr>
              <w:t>Homme</w:t>
            </w:r>
          </w:p>
        </w:tc>
      </w:tr>
      <w:tr w:rsidR="00174BD1" w:rsidRPr="009108B2" w14:paraId="1F7B7CDF" w14:textId="77777777" w:rsidTr="00174BD1">
        <w:trPr>
          <w:trHeight w:val="251"/>
        </w:trPr>
        <w:tc>
          <w:tcPr>
            <w:tcW w:w="1847" w:type="pct"/>
            <w:vMerge w:val="restart"/>
            <w:tcBorders>
              <w:top w:val="nil"/>
              <w:left w:val="single" w:sz="4" w:space="0" w:color="auto"/>
              <w:bottom w:val="single" w:sz="4" w:space="0" w:color="auto"/>
              <w:right w:val="single" w:sz="4" w:space="0" w:color="auto"/>
            </w:tcBorders>
            <w:shd w:val="clear" w:color="auto" w:fill="auto"/>
            <w:vAlign w:val="center"/>
            <w:hideMark/>
          </w:tcPr>
          <w:p w14:paraId="52688684"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Total</w:t>
            </w:r>
          </w:p>
        </w:tc>
        <w:tc>
          <w:tcPr>
            <w:tcW w:w="475" w:type="pct"/>
            <w:tcBorders>
              <w:top w:val="nil"/>
              <w:left w:val="nil"/>
              <w:bottom w:val="single" w:sz="4" w:space="0" w:color="auto"/>
              <w:right w:val="single" w:sz="4" w:space="0" w:color="auto"/>
            </w:tcBorders>
            <w:shd w:val="clear" w:color="auto" w:fill="auto"/>
            <w:vAlign w:val="center"/>
          </w:tcPr>
          <w:p w14:paraId="0EFD5783" w14:textId="77777777" w:rsidR="00174BD1" w:rsidRPr="009108B2" w:rsidRDefault="00174BD1" w:rsidP="00174BD1">
            <w:pPr>
              <w:spacing w:after="0" w:line="240" w:lineRule="auto"/>
              <w:rPr>
                <w:rFonts w:ascii="Times New Roman" w:eastAsia="Times New Roman" w:hAnsi="Times New Roman"/>
                <w:sz w:val="24"/>
                <w:szCs w:val="24"/>
                <w:lang w:eastAsia="fr-FR"/>
              </w:rPr>
            </w:pPr>
          </w:p>
        </w:tc>
        <w:tc>
          <w:tcPr>
            <w:tcW w:w="504" w:type="pct"/>
            <w:tcBorders>
              <w:top w:val="nil"/>
              <w:left w:val="nil"/>
              <w:bottom w:val="single" w:sz="4" w:space="0" w:color="auto"/>
              <w:right w:val="single" w:sz="4" w:space="0" w:color="auto"/>
            </w:tcBorders>
            <w:shd w:val="clear" w:color="auto" w:fill="auto"/>
            <w:vAlign w:val="center"/>
          </w:tcPr>
          <w:p w14:paraId="28130319" w14:textId="77777777" w:rsidR="00174BD1" w:rsidRPr="009108B2" w:rsidRDefault="00174BD1" w:rsidP="00174BD1">
            <w:pPr>
              <w:spacing w:after="0" w:line="240" w:lineRule="auto"/>
              <w:rPr>
                <w:rFonts w:ascii="Times New Roman" w:eastAsia="Times New Roman" w:hAnsi="Times New Roman"/>
                <w:sz w:val="24"/>
                <w:szCs w:val="24"/>
                <w:lang w:eastAsia="fr-FR"/>
              </w:rPr>
            </w:pPr>
          </w:p>
        </w:tc>
        <w:tc>
          <w:tcPr>
            <w:tcW w:w="475" w:type="pct"/>
            <w:tcBorders>
              <w:top w:val="nil"/>
              <w:left w:val="nil"/>
              <w:bottom w:val="single" w:sz="4" w:space="0" w:color="auto"/>
              <w:right w:val="single" w:sz="4" w:space="0" w:color="auto"/>
            </w:tcBorders>
            <w:shd w:val="clear" w:color="auto" w:fill="auto"/>
            <w:vAlign w:val="center"/>
          </w:tcPr>
          <w:p w14:paraId="7C6AACFF" w14:textId="77777777" w:rsidR="00174BD1" w:rsidRPr="009108B2" w:rsidRDefault="00174BD1" w:rsidP="00174BD1">
            <w:pPr>
              <w:spacing w:after="0" w:line="240" w:lineRule="auto"/>
              <w:rPr>
                <w:rFonts w:ascii="Times New Roman" w:eastAsia="Times New Roman" w:hAnsi="Times New Roman"/>
                <w:sz w:val="24"/>
                <w:szCs w:val="24"/>
                <w:lang w:eastAsia="fr-FR"/>
              </w:rPr>
            </w:pPr>
          </w:p>
        </w:tc>
        <w:tc>
          <w:tcPr>
            <w:tcW w:w="504" w:type="pct"/>
            <w:tcBorders>
              <w:top w:val="nil"/>
              <w:left w:val="nil"/>
              <w:bottom w:val="single" w:sz="4" w:space="0" w:color="auto"/>
              <w:right w:val="single" w:sz="4" w:space="0" w:color="auto"/>
            </w:tcBorders>
            <w:shd w:val="clear" w:color="auto" w:fill="auto"/>
            <w:vAlign w:val="center"/>
          </w:tcPr>
          <w:p w14:paraId="237BA774" w14:textId="77777777" w:rsidR="00174BD1" w:rsidRPr="009108B2" w:rsidRDefault="00174BD1" w:rsidP="00174BD1">
            <w:pPr>
              <w:spacing w:after="0" w:line="240" w:lineRule="auto"/>
              <w:rPr>
                <w:rFonts w:ascii="Times New Roman" w:eastAsia="Times New Roman" w:hAnsi="Times New Roman"/>
                <w:sz w:val="24"/>
                <w:szCs w:val="24"/>
                <w:lang w:eastAsia="fr-FR"/>
              </w:rPr>
            </w:pPr>
          </w:p>
        </w:tc>
        <w:tc>
          <w:tcPr>
            <w:tcW w:w="599" w:type="pct"/>
            <w:tcBorders>
              <w:top w:val="nil"/>
              <w:left w:val="nil"/>
              <w:bottom w:val="single" w:sz="4" w:space="0" w:color="auto"/>
              <w:right w:val="single" w:sz="4" w:space="0" w:color="auto"/>
            </w:tcBorders>
            <w:shd w:val="clear" w:color="auto" w:fill="auto"/>
            <w:vAlign w:val="center"/>
          </w:tcPr>
          <w:p w14:paraId="59D3C782" w14:textId="77777777" w:rsidR="00174BD1" w:rsidRPr="009108B2" w:rsidRDefault="00174BD1" w:rsidP="00174BD1">
            <w:pPr>
              <w:spacing w:after="0" w:line="240" w:lineRule="auto"/>
              <w:rPr>
                <w:rFonts w:ascii="Times New Roman" w:eastAsia="Times New Roman" w:hAnsi="Times New Roman"/>
                <w:sz w:val="24"/>
                <w:szCs w:val="24"/>
                <w:lang w:eastAsia="fr-FR"/>
              </w:rPr>
            </w:pPr>
          </w:p>
        </w:tc>
        <w:tc>
          <w:tcPr>
            <w:tcW w:w="596" w:type="pct"/>
            <w:tcBorders>
              <w:top w:val="nil"/>
              <w:left w:val="nil"/>
              <w:bottom w:val="single" w:sz="4" w:space="0" w:color="auto"/>
              <w:right w:val="single" w:sz="4" w:space="0" w:color="auto"/>
            </w:tcBorders>
            <w:shd w:val="clear" w:color="auto" w:fill="auto"/>
            <w:vAlign w:val="center"/>
          </w:tcPr>
          <w:p w14:paraId="2C99B32C" w14:textId="77777777" w:rsidR="00174BD1" w:rsidRPr="009108B2" w:rsidRDefault="00174BD1" w:rsidP="00174BD1">
            <w:pPr>
              <w:spacing w:after="0" w:line="240" w:lineRule="auto"/>
              <w:rPr>
                <w:rFonts w:ascii="Times New Roman" w:eastAsia="Times New Roman" w:hAnsi="Times New Roman"/>
                <w:sz w:val="24"/>
                <w:szCs w:val="24"/>
                <w:lang w:eastAsia="fr-FR"/>
              </w:rPr>
            </w:pPr>
          </w:p>
        </w:tc>
      </w:tr>
      <w:tr w:rsidR="00174BD1" w:rsidRPr="009108B2" w14:paraId="1A97425C" w14:textId="77777777" w:rsidTr="00174BD1">
        <w:trPr>
          <w:trHeight w:val="251"/>
        </w:trPr>
        <w:tc>
          <w:tcPr>
            <w:tcW w:w="1847" w:type="pct"/>
            <w:vMerge/>
            <w:tcBorders>
              <w:top w:val="nil"/>
              <w:left w:val="single" w:sz="4" w:space="0" w:color="auto"/>
              <w:bottom w:val="single" w:sz="4" w:space="0" w:color="auto"/>
              <w:right w:val="single" w:sz="4" w:space="0" w:color="auto"/>
            </w:tcBorders>
            <w:vAlign w:val="center"/>
            <w:hideMark/>
          </w:tcPr>
          <w:p w14:paraId="5F724157" w14:textId="77777777" w:rsidR="00174BD1" w:rsidRPr="009108B2" w:rsidRDefault="00174BD1" w:rsidP="00174BD1">
            <w:pPr>
              <w:spacing w:after="0" w:line="240" w:lineRule="auto"/>
              <w:rPr>
                <w:rFonts w:ascii="Times New Roman" w:eastAsia="Times New Roman" w:hAnsi="Times New Roman"/>
                <w:sz w:val="24"/>
                <w:szCs w:val="24"/>
                <w:lang w:eastAsia="fr-FR"/>
              </w:rPr>
            </w:pPr>
          </w:p>
        </w:tc>
        <w:tc>
          <w:tcPr>
            <w:tcW w:w="475" w:type="pct"/>
            <w:tcBorders>
              <w:top w:val="nil"/>
              <w:left w:val="nil"/>
              <w:bottom w:val="single" w:sz="4" w:space="0" w:color="auto"/>
              <w:right w:val="single" w:sz="4" w:space="0" w:color="auto"/>
            </w:tcBorders>
            <w:shd w:val="clear" w:color="auto" w:fill="auto"/>
            <w:vAlign w:val="center"/>
            <w:hideMark/>
          </w:tcPr>
          <w:p w14:paraId="3D4187A3"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 </w:t>
            </w:r>
          </w:p>
        </w:tc>
        <w:tc>
          <w:tcPr>
            <w:tcW w:w="504" w:type="pct"/>
            <w:tcBorders>
              <w:top w:val="nil"/>
              <w:left w:val="nil"/>
              <w:bottom w:val="single" w:sz="4" w:space="0" w:color="auto"/>
              <w:right w:val="single" w:sz="4" w:space="0" w:color="auto"/>
            </w:tcBorders>
            <w:shd w:val="clear" w:color="auto" w:fill="auto"/>
            <w:vAlign w:val="center"/>
            <w:hideMark/>
          </w:tcPr>
          <w:p w14:paraId="15FD5AAC"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 </w:t>
            </w:r>
          </w:p>
        </w:tc>
        <w:tc>
          <w:tcPr>
            <w:tcW w:w="475" w:type="pct"/>
            <w:tcBorders>
              <w:top w:val="nil"/>
              <w:left w:val="nil"/>
              <w:bottom w:val="single" w:sz="4" w:space="0" w:color="auto"/>
              <w:right w:val="single" w:sz="4" w:space="0" w:color="auto"/>
            </w:tcBorders>
            <w:shd w:val="clear" w:color="auto" w:fill="auto"/>
            <w:vAlign w:val="center"/>
            <w:hideMark/>
          </w:tcPr>
          <w:p w14:paraId="338C45E3"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 </w:t>
            </w:r>
          </w:p>
        </w:tc>
        <w:tc>
          <w:tcPr>
            <w:tcW w:w="504" w:type="pct"/>
            <w:tcBorders>
              <w:top w:val="nil"/>
              <w:left w:val="nil"/>
              <w:bottom w:val="single" w:sz="4" w:space="0" w:color="auto"/>
              <w:right w:val="single" w:sz="4" w:space="0" w:color="auto"/>
            </w:tcBorders>
            <w:shd w:val="clear" w:color="auto" w:fill="auto"/>
            <w:vAlign w:val="center"/>
            <w:hideMark/>
          </w:tcPr>
          <w:p w14:paraId="2761E14B"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 </w:t>
            </w:r>
          </w:p>
        </w:tc>
        <w:tc>
          <w:tcPr>
            <w:tcW w:w="599" w:type="pct"/>
            <w:tcBorders>
              <w:top w:val="nil"/>
              <w:left w:val="nil"/>
              <w:bottom w:val="single" w:sz="4" w:space="0" w:color="auto"/>
              <w:right w:val="single" w:sz="4" w:space="0" w:color="auto"/>
            </w:tcBorders>
            <w:shd w:val="clear" w:color="auto" w:fill="auto"/>
            <w:vAlign w:val="center"/>
            <w:hideMark/>
          </w:tcPr>
          <w:p w14:paraId="710CCD30"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 </w:t>
            </w:r>
          </w:p>
        </w:tc>
        <w:tc>
          <w:tcPr>
            <w:tcW w:w="596" w:type="pct"/>
            <w:tcBorders>
              <w:top w:val="nil"/>
              <w:left w:val="nil"/>
              <w:bottom w:val="single" w:sz="4" w:space="0" w:color="auto"/>
              <w:right w:val="single" w:sz="4" w:space="0" w:color="auto"/>
            </w:tcBorders>
            <w:shd w:val="clear" w:color="auto" w:fill="auto"/>
            <w:vAlign w:val="center"/>
            <w:hideMark/>
          </w:tcPr>
          <w:p w14:paraId="1328AD91" w14:textId="77777777" w:rsidR="00174BD1" w:rsidRPr="009108B2" w:rsidRDefault="00174BD1" w:rsidP="00174BD1">
            <w:pPr>
              <w:spacing w:after="0" w:line="240" w:lineRule="auto"/>
              <w:rPr>
                <w:rFonts w:ascii="Times New Roman" w:eastAsia="Times New Roman" w:hAnsi="Times New Roman"/>
                <w:sz w:val="24"/>
                <w:szCs w:val="24"/>
                <w:lang w:eastAsia="fr-FR"/>
              </w:rPr>
            </w:pPr>
            <w:r w:rsidRPr="009108B2">
              <w:rPr>
                <w:rFonts w:ascii="Times New Roman" w:eastAsia="Times New Roman" w:hAnsi="Times New Roman"/>
                <w:sz w:val="24"/>
                <w:szCs w:val="24"/>
                <w:lang w:eastAsia="fr-FR"/>
              </w:rPr>
              <w:t> </w:t>
            </w:r>
          </w:p>
        </w:tc>
      </w:tr>
    </w:tbl>
    <w:p w14:paraId="37D97D1E" w14:textId="77777777" w:rsidR="00174BD1" w:rsidRDefault="00174BD1" w:rsidP="00174BD1">
      <w:pPr>
        <w:autoSpaceDE w:val="0"/>
        <w:spacing w:line="240" w:lineRule="auto"/>
        <w:jc w:val="both"/>
        <w:rPr>
          <w:rFonts w:ascii="Times New Roman" w:eastAsia="Calibri" w:hAnsi="Times New Roman" w:cs="Times New Roman"/>
          <w:b/>
          <w:color w:val="000000"/>
          <w:sz w:val="24"/>
          <w:szCs w:val="24"/>
        </w:rPr>
      </w:pPr>
    </w:p>
    <w:p w14:paraId="2DA1BC7E" w14:textId="77777777" w:rsidR="00174BD1" w:rsidRDefault="00174BD1" w:rsidP="00174BD1">
      <w:pPr>
        <w:autoSpaceDE w:val="0"/>
        <w:spacing w:line="240" w:lineRule="auto"/>
        <w:jc w:val="both"/>
        <w:rPr>
          <w:rFonts w:ascii="Times New Roman" w:hAnsi="Times New Roman" w:cs="Times New Roman"/>
          <w:bCs/>
          <w:sz w:val="24"/>
        </w:rPr>
      </w:pPr>
      <w:r>
        <w:rPr>
          <w:rFonts w:ascii="Times New Roman" w:eastAsia="Calibri" w:hAnsi="Times New Roman" w:cs="Times New Roman"/>
          <w:b/>
          <w:color w:val="000000"/>
          <w:sz w:val="24"/>
          <w:szCs w:val="24"/>
        </w:rPr>
        <w:t>S2Q41</w:t>
      </w:r>
      <w:r w:rsidRPr="00A42086">
        <w:rPr>
          <w:rFonts w:ascii="Times New Roman" w:hAnsi="Times New Roman" w:cs="Times New Roman"/>
          <w:bCs/>
          <w:sz w:val="24"/>
        </w:rPr>
        <w:t xml:space="preserve"> </w:t>
      </w:r>
      <w:r>
        <w:rPr>
          <w:rFonts w:ascii="Times New Roman" w:hAnsi="Times New Roman" w:cs="Times New Roman"/>
          <w:bCs/>
          <w:sz w:val="24"/>
        </w:rPr>
        <w:t xml:space="preserve">Avez-vous des difficultés à recruter certains profils dans votre entreprise ? </w:t>
      </w:r>
    </w:p>
    <w:p w14:paraId="30C90A63" w14:textId="77777777" w:rsidR="00174BD1" w:rsidRDefault="00174BD1" w:rsidP="00174BD1">
      <w:pPr>
        <w:autoSpaceDE w:val="0"/>
        <w:spacing w:line="240" w:lineRule="auto"/>
        <w:jc w:val="both"/>
        <w:rPr>
          <w:rFonts w:ascii="Times New Roman" w:hAnsi="Times New Roman"/>
          <w:color w:val="000000"/>
          <w:sz w:val="24"/>
          <w:szCs w:val="24"/>
        </w:rPr>
      </w:pPr>
      <w:r>
        <w:rPr>
          <w:rFonts w:ascii="Times New Roman" w:hAnsi="Times New Roman" w:cs="Times New Roman"/>
          <w:bCs/>
          <w:sz w:val="24"/>
        </w:rPr>
        <w:t xml:space="preserve"> </w:t>
      </w:r>
      <w:r>
        <w:rPr>
          <w:rFonts w:ascii="Times New Roman" w:hAnsi="Times New Roman"/>
          <w:color w:val="000000"/>
          <w:sz w:val="24"/>
          <w:szCs w:val="24"/>
        </w:rPr>
        <w:t xml:space="preserve">/___/     1=Oui   2= Non         </w:t>
      </w:r>
    </w:p>
    <w:p w14:paraId="2BA03EEC" w14:textId="77777777" w:rsidR="00174BD1" w:rsidRDefault="00174BD1" w:rsidP="00174BD1">
      <w:pPr>
        <w:autoSpaceDE w:val="0"/>
        <w:spacing w:line="240" w:lineRule="auto"/>
        <w:jc w:val="both"/>
        <w:rPr>
          <w:rFonts w:ascii="Times New Roman" w:hAnsi="Times New Roman"/>
          <w:color w:val="000000"/>
          <w:sz w:val="24"/>
          <w:szCs w:val="24"/>
        </w:rPr>
      </w:pPr>
      <w:r>
        <w:rPr>
          <w:rFonts w:ascii="Times New Roman" w:eastAsia="Calibri" w:hAnsi="Times New Roman" w:cs="Times New Roman"/>
          <w:b/>
          <w:color w:val="000000"/>
          <w:sz w:val="24"/>
          <w:szCs w:val="24"/>
        </w:rPr>
        <w:t>S2Q42</w:t>
      </w:r>
      <w:r w:rsidRPr="00A42086">
        <w:rPr>
          <w:rFonts w:ascii="Times New Roman" w:hAnsi="Times New Roman" w:cs="Times New Roman"/>
          <w:bCs/>
          <w:sz w:val="24"/>
        </w:rPr>
        <w:t xml:space="preserve"> </w:t>
      </w:r>
      <w:r>
        <w:rPr>
          <w:rFonts w:ascii="Times New Roman" w:hAnsi="Times New Roman"/>
          <w:color w:val="000000"/>
          <w:sz w:val="24"/>
          <w:szCs w:val="24"/>
        </w:rPr>
        <w:t xml:space="preserve">Si Oui, citez les profils qui vous intéressent par ordre d’importance ?     </w:t>
      </w:r>
    </w:p>
    <w:p w14:paraId="1FA5D2D8" w14:textId="77777777" w:rsidR="00F34E04" w:rsidRDefault="00F34E04" w:rsidP="00174BD1">
      <w:pPr>
        <w:autoSpaceDE w:val="0"/>
        <w:spacing w:line="240" w:lineRule="auto"/>
        <w:jc w:val="both"/>
        <w:rPr>
          <w:rFonts w:ascii="Times New Roman" w:hAnsi="Times New Roman"/>
          <w:color w:val="000000"/>
          <w:sz w:val="24"/>
          <w:szCs w:val="24"/>
        </w:rPr>
      </w:pPr>
    </w:p>
    <w:p w14:paraId="298CF8E4" w14:textId="523D95BA" w:rsidR="00174BD1" w:rsidRPr="00476E54" w:rsidRDefault="00174BD1" w:rsidP="00174BD1">
      <w:pPr>
        <w:autoSpaceDE w:val="0"/>
        <w:spacing w:line="240" w:lineRule="auto"/>
        <w:jc w:val="both"/>
        <w:rPr>
          <w:rFonts w:ascii="Times New Roman" w:hAnsi="Times New Roman" w:cs="Times New Roman"/>
          <w:bCs/>
          <w:sz w:val="24"/>
        </w:rPr>
      </w:pPr>
      <w:r>
        <w:rPr>
          <w:rFonts w:ascii="Times New Roman" w:eastAsia="Calibri" w:hAnsi="Times New Roman" w:cs="Times New Roman"/>
          <w:b/>
          <w:color w:val="000000"/>
          <w:sz w:val="24"/>
          <w:szCs w:val="24"/>
        </w:rPr>
        <w:t>S2Q51</w:t>
      </w:r>
      <w:r w:rsidRPr="00A42086">
        <w:rPr>
          <w:rFonts w:ascii="Times New Roman" w:hAnsi="Times New Roman" w:cs="Times New Roman"/>
          <w:bCs/>
          <w:sz w:val="24"/>
        </w:rPr>
        <w:t xml:space="preserve"> À quelle fréquence supervisez-vous le travail de l’employé ? </w:t>
      </w:r>
      <w:r w:rsidRPr="001308A2">
        <w:rPr>
          <w:rFonts w:ascii="Times New Roman" w:hAnsi="Times New Roman" w:cs="Times New Roman"/>
          <w:b/>
          <w:bCs/>
          <w:sz w:val="24"/>
        </w:rPr>
        <w:t>(</w:t>
      </w:r>
      <w:r w:rsidRPr="001308A2">
        <w:rPr>
          <w:rFonts w:ascii="Times New Roman" w:hAnsi="Times New Roman"/>
          <w:b/>
          <w:bCs/>
          <w:i/>
        </w:rPr>
        <w:t>Choisissez une seule réponse)</w:t>
      </w:r>
      <w:r w:rsidRPr="001308A2">
        <w:rPr>
          <w:rFonts w:ascii="Times New Roman" w:hAnsi="Times New Roman" w:cs="Times New Roman"/>
          <w:b/>
          <w:bCs/>
          <w:i/>
        </w:rPr>
        <w:t xml:space="preserve"> </w:t>
      </w:r>
    </w:p>
    <w:tbl>
      <w:tblPr>
        <w:tblW w:w="5000" w:type="pct"/>
        <w:tblCellMar>
          <w:left w:w="70" w:type="dxa"/>
          <w:right w:w="70" w:type="dxa"/>
        </w:tblCellMar>
        <w:tblLook w:val="04A0" w:firstRow="1" w:lastRow="0" w:firstColumn="1" w:lastColumn="0" w:noHBand="0" w:noVBand="1"/>
      </w:tblPr>
      <w:tblGrid>
        <w:gridCol w:w="8620"/>
        <w:gridCol w:w="1745"/>
      </w:tblGrid>
      <w:tr w:rsidR="00174BD1" w:rsidRPr="00A42086" w14:paraId="68E73CAE" w14:textId="77777777" w:rsidTr="00174BD1">
        <w:trPr>
          <w:trHeight w:val="227"/>
        </w:trPr>
        <w:tc>
          <w:tcPr>
            <w:tcW w:w="415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351C4B" w14:textId="77777777" w:rsidR="00174BD1" w:rsidRPr="00A42086" w:rsidRDefault="00174BD1" w:rsidP="00174BD1">
            <w:pPr>
              <w:spacing w:after="0" w:line="240" w:lineRule="auto"/>
              <w:rPr>
                <w:rFonts w:ascii="Times New Roman" w:eastAsia="Times New Roman" w:hAnsi="Times New Roman"/>
                <w:b/>
                <w:color w:val="000000"/>
                <w:sz w:val="24"/>
                <w:szCs w:val="24"/>
                <w:lang w:eastAsia="fr-FR"/>
              </w:rPr>
            </w:pPr>
            <w:r w:rsidRPr="00A42086">
              <w:rPr>
                <w:rFonts w:ascii="Times New Roman" w:eastAsia="Times New Roman" w:hAnsi="Times New Roman"/>
                <w:b/>
                <w:color w:val="000000"/>
                <w:sz w:val="24"/>
                <w:szCs w:val="24"/>
                <w:lang w:eastAsia="fr-FR"/>
              </w:rPr>
              <w:t>Modalités</w:t>
            </w:r>
          </w:p>
        </w:tc>
        <w:tc>
          <w:tcPr>
            <w:tcW w:w="842" w:type="pct"/>
            <w:tcBorders>
              <w:top w:val="single" w:sz="4" w:space="0" w:color="auto"/>
              <w:left w:val="nil"/>
              <w:bottom w:val="single" w:sz="4" w:space="0" w:color="auto"/>
              <w:right w:val="single" w:sz="4" w:space="0" w:color="auto"/>
            </w:tcBorders>
            <w:shd w:val="clear" w:color="auto" w:fill="auto"/>
            <w:noWrap/>
            <w:vAlign w:val="bottom"/>
            <w:hideMark/>
          </w:tcPr>
          <w:p w14:paraId="308B3E71" w14:textId="77777777" w:rsidR="00174BD1" w:rsidRPr="00A42086" w:rsidRDefault="00174BD1" w:rsidP="00174BD1">
            <w:pPr>
              <w:spacing w:after="0" w:line="240" w:lineRule="auto"/>
              <w:rPr>
                <w:rFonts w:ascii="Times New Roman" w:eastAsia="Times New Roman" w:hAnsi="Times New Roman"/>
                <w:b/>
                <w:color w:val="000000"/>
                <w:sz w:val="24"/>
                <w:szCs w:val="24"/>
                <w:lang w:eastAsia="fr-FR"/>
              </w:rPr>
            </w:pPr>
            <w:r w:rsidRPr="00A42086">
              <w:rPr>
                <w:rFonts w:ascii="Times New Roman" w:eastAsia="Times New Roman" w:hAnsi="Times New Roman"/>
                <w:b/>
                <w:color w:val="000000"/>
                <w:sz w:val="24"/>
                <w:szCs w:val="24"/>
                <w:lang w:eastAsia="fr-FR"/>
              </w:rPr>
              <w:t>Choix</w:t>
            </w:r>
          </w:p>
        </w:tc>
      </w:tr>
      <w:tr w:rsidR="00174BD1" w:rsidRPr="00A42086" w14:paraId="2CCFC4C8" w14:textId="77777777" w:rsidTr="00174BD1">
        <w:trPr>
          <w:trHeight w:val="227"/>
        </w:trPr>
        <w:tc>
          <w:tcPr>
            <w:tcW w:w="4158" w:type="pct"/>
            <w:tcBorders>
              <w:top w:val="nil"/>
              <w:left w:val="single" w:sz="4" w:space="0" w:color="auto"/>
              <w:bottom w:val="single" w:sz="4" w:space="0" w:color="auto"/>
              <w:right w:val="single" w:sz="4" w:space="0" w:color="auto"/>
            </w:tcBorders>
            <w:shd w:val="clear" w:color="auto" w:fill="auto"/>
            <w:noWrap/>
            <w:vAlign w:val="center"/>
            <w:hideMark/>
          </w:tcPr>
          <w:p w14:paraId="0A0FD1EE" w14:textId="77777777" w:rsidR="00174BD1" w:rsidRPr="00A42086" w:rsidRDefault="00174BD1" w:rsidP="00174BD1">
            <w:pPr>
              <w:spacing w:after="0" w:line="240" w:lineRule="auto"/>
              <w:rPr>
                <w:rFonts w:ascii="Times New Roman" w:eastAsia="Times New Roman" w:hAnsi="Times New Roman"/>
                <w:color w:val="000000"/>
                <w:sz w:val="24"/>
                <w:szCs w:val="24"/>
                <w:lang w:eastAsia="fr-FR"/>
              </w:rPr>
            </w:pPr>
            <w:r w:rsidRPr="00A42086">
              <w:rPr>
                <w:rFonts w:ascii="Times New Roman" w:eastAsia="Times New Roman" w:hAnsi="Times New Roman"/>
                <w:color w:val="000000"/>
                <w:sz w:val="24"/>
                <w:szCs w:val="24"/>
                <w:lang w:eastAsia="fr-FR"/>
              </w:rPr>
              <w:t>1= Tous les jours ou une fois la semaine (Fréquence élevée)</w:t>
            </w:r>
          </w:p>
        </w:tc>
        <w:tc>
          <w:tcPr>
            <w:tcW w:w="84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BF54E76" w14:textId="77777777" w:rsidR="00174BD1" w:rsidRPr="00A42086" w:rsidRDefault="00174BD1" w:rsidP="00174BD1">
            <w:pPr>
              <w:spacing w:after="0" w:line="240" w:lineRule="auto"/>
              <w:jc w:val="right"/>
              <w:rPr>
                <w:rFonts w:ascii="Times New Roman" w:eastAsia="Times New Roman" w:hAnsi="Times New Roman"/>
                <w:color w:val="000000"/>
                <w:sz w:val="24"/>
                <w:szCs w:val="24"/>
                <w:lang w:eastAsia="fr-FR"/>
              </w:rPr>
            </w:pPr>
            <w:r w:rsidRPr="00A42086">
              <w:rPr>
                <w:rFonts w:ascii="Times New Roman" w:eastAsia="Times New Roman" w:hAnsi="Times New Roman"/>
                <w:color w:val="000000"/>
                <w:sz w:val="24"/>
                <w:szCs w:val="24"/>
                <w:lang w:eastAsia="fr-FR"/>
              </w:rPr>
              <w:t>/___/</w:t>
            </w:r>
          </w:p>
        </w:tc>
      </w:tr>
      <w:tr w:rsidR="00174BD1" w:rsidRPr="00A42086" w14:paraId="324496FB" w14:textId="77777777" w:rsidTr="00174BD1">
        <w:trPr>
          <w:trHeight w:val="227"/>
        </w:trPr>
        <w:tc>
          <w:tcPr>
            <w:tcW w:w="4158" w:type="pct"/>
            <w:tcBorders>
              <w:top w:val="nil"/>
              <w:left w:val="single" w:sz="4" w:space="0" w:color="auto"/>
              <w:bottom w:val="single" w:sz="4" w:space="0" w:color="auto"/>
              <w:right w:val="single" w:sz="4" w:space="0" w:color="auto"/>
            </w:tcBorders>
            <w:shd w:val="clear" w:color="auto" w:fill="auto"/>
            <w:noWrap/>
            <w:vAlign w:val="center"/>
            <w:hideMark/>
          </w:tcPr>
          <w:p w14:paraId="39BD042C" w14:textId="77777777" w:rsidR="00174BD1" w:rsidRPr="00A42086" w:rsidRDefault="00174BD1" w:rsidP="00174BD1">
            <w:pPr>
              <w:spacing w:after="0" w:line="240" w:lineRule="auto"/>
              <w:rPr>
                <w:rFonts w:ascii="Times New Roman" w:eastAsia="Times New Roman" w:hAnsi="Times New Roman"/>
                <w:color w:val="000000"/>
                <w:sz w:val="24"/>
                <w:szCs w:val="24"/>
                <w:lang w:eastAsia="fr-FR"/>
              </w:rPr>
            </w:pPr>
            <w:r w:rsidRPr="00A42086">
              <w:rPr>
                <w:rFonts w:ascii="Times New Roman" w:eastAsia="Times New Roman" w:hAnsi="Times New Roman"/>
                <w:color w:val="000000"/>
                <w:sz w:val="24"/>
                <w:szCs w:val="24"/>
                <w:lang w:eastAsia="fr-FR"/>
              </w:rPr>
              <w:t>2= Toutes les deux semaines ou chaque mois (Fréquence moyenne)</w:t>
            </w:r>
          </w:p>
        </w:tc>
        <w:tc>
          <w:tcPr>
            <w:tcW w:w="842" w:type="pct"/>
            <w:vMerge/>
            <w:tcBorders>
              <w:top w:val="nil"/>
              <w:left w:val="single" w:sz="4" w:space="0" w:color="auto"/>
              <w:bottom w:val="single" w:sz="4" w:space="0" w:color="auto"/>
              <w:right w:val="single" w:sz="4" w:space="0" w:color="auto"/>
            </w:tcBorders>
            <w:vAlign w:val="center"/>
            <w:hideMark/>
          </w:tcPr>
          <w:p w14:paraId="2355EBD2" w14:textId="77777777" w:rsidR="00174BD1" w:rsidRPr="00A42086" w:rsidRDefault="00174BD1" w:rsidP="00174BD1">
            <w:pPr>
              <w:spacing w:after="0" w:line="240" w:lineRule="auto"/>
              <w:rPr>
                <w:rFonts w:ascii="Times New Roman" w:eastAsia="Times New Roman" w:hAnsi="Times New Roman"/>
                <w:color w:val="000000"/>
                <w:sz w:val="24"/>
                <w:szCs w:val="24"/>
                <w:lang w:eastAsia="fr-FR"/>
              </w:rPr>
            </w:pPr>
          </w:p>
        </w:tc>
      </w:tr>
      <w:tr w:rsidR="00174BD1" w:rsidRPr="00A42086" w14:paraId="0710227C" w14:textId="77777777" w:rsidTr="00174BD1">
        <w:trPr>
          <w:trHeight w:val="227"/>
        </w:trPr>
        <w:tc>
          <w:tcPr>
            <w:tcW w:w="4158" w:type="pct"/>
            <w:tcBorders>
              <w:top w:val="nil"/>
              <w:left w:val="single" w:sz="4" w:space="0" w:color="auto"/>
              <w:bottom w:val="single" w:sz="4" w:space="0" w:color="auto"/>
              <w:right w:val="single" w:sz="4" w:space="0" w:color="auto"/>
            </w:tcBorders>
            <w:shd w:val="clear" w:color="auto" w:fill="auto"/>
            <w:noWrap/>
            <w:vAlign w:val="center"/>
            <w:hideMark/>
          </w:tcPr>
          <w:p w14:paraId="0C60DDCC" w14:textId="77777777" w:rsidR="00174BD1" w:rsidRPr="00A42086" w:rsidRDefault="00174BD1" w:rsidP="00174BD1">
            <w:pPr>
              <w:spacing w:after="0" w:line="240" w:lineRule="auto"/>
              <w:rPr>
                <w:rFonts w:ascii="Times New Roman" w:eastAsia="Times New Roman" w:hAnsi="Times New Roman"/>
                <w:color w:val="000000"/>
                <w:sz w:val="24"/>
                <w:szCs w:val="24"/>
                <w:lang w:eastAsia="fr-FR"/>
              </w:rPr>
            </w:pPr>
            <w:r w:rsidRPr="00A42086">
              <w:rPr>
                <w:rFonts w:ascii="Times New Roman" w:eastAsia="Times New Roman" w:hAnsi="Times New Roman"/>
                <w:color w:val="000000"/>
                <w:sz w:val="24"/>
                <w:szCs w:val="24"/>
                <w:lang w:eastAsia="fr-FR"/>
              </w:rPr>
              <w:t>3= Occasionnellement (Fréquence faible)</w:t>
            </w:r>
          </w:p>
        </w:tc>
        <w:tc>
          <w:tcPr>
            <w:tcW w:w="842" w:type="pct"/>
            <w:vMerge/>
            <w:tcBorders>
              <w:top w:val="nil"/>
              <w:left w:val="single" w:sz="4" w:space="0" w:color="auto"/>
              <w:bottom w:val="single" w:sz="4" w:space="0" w:color="auto"/>
              <w:right w:val="single" w:sz="4" w:space="0" w:color="auto"/>
            </w:tcBorders>
            <w:vAlign w:val="center"/>
            <w:hideMark/>
          </w:tcPr>
          <w:p w14:paraId="7B29A0F0" w14:textId="77777777" w:rsidR="00174BD1" w:rsidRPr="00A42086" w:rsidRDefault="00174BD1" w:rsidP="00174BD1">
            <w:pPr>
              <w:spacing w:after="0" w:line="240" w:lineRule="auto"/>
              <w:rPr>
                <w:rFonts w:ascii="Times New Roman" w:eastAsia="Times New Roman" w:hAnsi="Times New Roman"/>
                <w:color w:val="000000"/>
                <w:sz w:val="24"/>
                <w:szCs w:val="24"/>
                <w:lang w:eastAsia="fr-FR"/>
              </w:rPr>
            </w:pPr>
          </w:p>
        </w:tc>
      </w:tr>
      <w:tr w:rsidR="00174BD1" w:rsidRPr="00A42086" w14:paraId="59949874" w14:textId="77777777" w:rsidTr="00174BD1">
        <w:trPr>
          <w:trHeight w:val="227"/>
        </w:trPr>
        <w:tc>
          <w:tcPr>
            <w:tcW w:w="4158" w:type="pct"/>
            <w:tcBorders>
              <w:top w:val="nil"/>
              <w:left w:val="single" w:sz="4" w:space="0" w:color="auto"/>
              <w:bottom w:val="single" w:sz="4" w:space="0" w:color="auto"/>
              <w:right w:val="single" w:sz="4" w:space="0" w:color="auto"/>
            </w:tcBorders>
            <w:shd w:val="clear" w:color="auto" w:fill="auto"/>
            <w:noWrap/>
            <w:vAlign w:val="center"/>
            <w:hideMark/>
          </w:tcPr>
          <w:p w14:paraId="110795F0" w14:textId="77777777" w:rsidR="00174BD1" w:rsidRPr="00A42086" w:rsidRDefault="00174BD1" w:rsidP="00174BD1">
            <w:pPr>
              <w:spacing w:after="0" w:line="240" w:lineRule="auto"/>
              <w:rPr>
                <w:rFonts w:ascii="Times New Roman" w:eastAsia="Times New Roman" w:hAnsi="Times New Roman"/>
                <w:color w:val="000000"/>
                <w:sz w:val="24"/>
                <w:szCs w:val="24"/>
                <w:lang w:eastAsia="fr-FR"/>
              </w:rPr>
            </w:pPr>
            <w:r w:rsidRPr="00A42086">
              <w:rPr>
                <w:rFonts w:ascii="Times New Roman" w:eastAsia="Times New Roman" w:hAnsi="Times New Roman"/>
                <w:color w:val="000000"/>
                <w:sz w:val="24"/>
                <w:szCs w:val="24"/>
                <w:lang w:eastAsia="fr-FR"/>
              </w:rPr>
              <w:t>4= Pas de supervision.</w:t>
            </w:r>
          </w:p>
        </w:tc>
        <w:tc>
          <w:tcPr>
            <w:tcW w:w="842" w:type="pct"/>
            <w:vMerge/>
            <w:tcBorders>
              <w:top w:val="nil"/>
              <w:left w:val="single" w:sz="4" w:space="0" w:color="auto"/>
              <w:bottom w:val="single" w:sz="4" w:space="0" w:color="auto"/>
              <w:right w:val="single" w:sz="4" w:space="0" w:color="auto"/>
            </w:tcBorders>
            <w:vAlign w:val="center"/>
            <w:hideMark/>
          </w:tcPr>
          <w:p w14:paraId="6B0FD613" w14:textId="77777777" w:rsidR="00174BD1" w:rsidRPr="00A42086" w:rsidRDefault="00174BD1" w:rsidP="00174BD1">
            <w:pPr>
              <w:spacing w:after="0" w:line="240" w:lineRule="auto"/>
              <w:rPr>
                <w:rFonts w:ascii="Times New Roman" w:eastAsia="Times New Roman" w:hAnsi="Times New Roman"/>
                <w:color w:val="000000"/>
                <w:sz w:val="24"/>
                <w:szCs w:val="24"/>
                <w:lang w:eastAsia="fr-FR"/>
              </w:rPr>
            </w:pPr>
          </w:p>
        </w:tc>
      </w:tr>
    </w:tbl>
    <w:p w14:paraId="34A9763A" w14:textId="77777777" w:rsidR="00174BD1" w:rsidRDefault="00174BD1" w:rsidP="00174BD1">
      <w:pPr>
        <w:autoSpaceDE w:val="0"/>
        <w:spacing w:after="0" w:line="240" w:lineRule="auto"/>
        <w:rPr>
          <w:rFonts w:ascii="Times New Roman" w:hAnsi="Times New Roman"/>
          <w:b/>
          <w:sz w:val="24"/>
          <w:szCs w:val="24"/>
        </w:rPr>
      </w:pPr>
    </w:p>
    <w:p w14:paraId="642971F9" w14:textId="637F3AAB" w:rsidR="00174BD1" w:rsidRPr="009108B2" w:rsidRDefault="00174BD1" w:rsidP="00174BD1">
      <w:pPr>
        <w:autoSpaceDE w:val="0"/>
        <w:spacing w:after="0" w:line="240" w:lineRule="auto"/>
        <w:rPr>
          <w:rFonts w:ascii="Times New Roman" w:hAnsi="Times New Roman" w:cs="Times New Roman"/>
          <w:b/>
          <w:sz w:val="24"/>
          <w:szCs w:val="24"/>
        </w:rPr>
      </w:pPr>
      <w:r>
        <w:rPr>
          <w:rFonts w:ascii="Times New Roman" w:eastAsia="Calibri" w:hAnsi="Times New Roman" w:cs="Times New Roman"/>
          <w:b/>
          <w:color w:val="000000"/>
          <w:sz w:val="24"/>
          <w:szCs w:val="24"/>
        </w:rPr>
        <w:t>S2Q52</w:t>
      </w:r>
      <w:r>
        <w:rPr>
          <w:rFonts w:ascii="Times New Roman" w:hAnsi="Times New Roman"/>
          <w:bCs/>
          <w:sz w:val="24"/>
        </w:rPr>
        <w:t xml:space="preserve"> Pourquoi </w:t>
      </w:r>
      <w:r w:rsidRPr="00AE77CB">
        <w:rPr>
          <w:rFonts w:ascii="Times New Roman" w:hAnsi="Times New Roman"/>
          <w:bCs/>
          <w:sz w:val="24"/>
        </w:rPr>
        <w:t xml:space="preserve">supervisez-vous le travail de </w:t>
      </w:r>
      <w:r w:rsidR="00F34E04" w:rsidRPr="00AE77CB">
        <w:rPr>
          <w:rFonts w:ascii="Times New Roman" w:hAnsi="Times New Roman"/>
          <w:bCs/>
          <w:sz w:val="24"/>
        </w:rPr>
        <w:t>l’employé</w:t>
      </w:r>
      <w:r w:rsidR="00F34E04">
        <w:rPr>
          <w:rFonts w:ascii="Times New Roman" w:hAnsi="Times New Roman"/>
          <w:bCs/>
          <w:sz w:val="24"/>
        </w:rPr>
        <w:t xml:space="preserve"> ?</w:t>
      </w:r>
      <w:r>
        <w:rPr>
          <w:rFonts w:ascii="Times New Roman" w:hAnsi="Times New Roman"/>
          <w:bCs/>
          <w:sz w:val="24"/>
        </w:rPr>
        <w:t xml:space="preserve"> ________________________</w:t>
      </w:r>
    </w:p>
    <w:p w14:paraId="250654AB" w14:textId="77777777" w:rsidR="00174BD1" w:rsidRPr="009108B2" w:rsidRDefault="00174BD1" w:rsidP="00174BD1">
      <w:pPr>
        <w:autoSpaceDE w:val="0"/>
        <w:spacing w:after="0" w:line="240" w:lineRule="auto"/>
        <w:rPr>
          <w:rFonts w:ascii="Times New Roman" w:hAnsi="Times New Roman" w:cs="Times New Roman"/>
          <w:b/>
          <w:sz w:val="24"/>
          <w:szCs w:val="24"/>
        </w:rPr>
      </w:pPr>
    </w:p>
    <w:p w14:paraId="7EEAFD95" w14:textId="77777777" w:rsidR="00174BD1" w:rsidRPr="009108B2" w:rsidRDefault="00174BD1" w:rsidP="00174BD1">
      <w:pPr>
        <w:autoSpaceDE w:val="0"/>
        <w:spacing w:after="0" w:line="240" w:lineRule="auto"/>
        <w:rPr>
          <w:rFonts w:ascii="Times New Roman" w:hAnsi="Times New Roman" w:cs="Times New Roman"/>
          <w:b/>
          <w:color w:val="000000"/>
          <w:sz w:val="24"/>
          <w:szCs w:val="24"/>
        </w:rPr>
      </w:pPr>
    </w:p>
    <w:p w14:paraId="180F38B0" w14:textId="77777777" w:rsidR="00174BD1" w:rsidRPr="00E4526B" w:rsidRDefault="00174BD1" w:rsidP="00174BD1">
      <w:pPr>
        <w:widowControl w:val="0"/>
        <w:tabs>
          <w:tab w:val="left" w:pos="660"/>
        </w:tabs>
        <w:autoSpaceDE w:val="0"/>
        <w:spacing w:after="0" w:line="240" w:lineRule="auto"/>
        <w:ind w:right="748"/>
        <w:jc w:val="both"/>
        <w:rPr>
          <w:rFonts w:ascii="Times New Roman" w:hAnsi="Times New Roman"/>
          <w:color w:val="000000"/>
          <w:sz w:val="24"/>
          <w:szCs w:val="24"/>
        </w:rPr>
      </w:pPr>
      <w:r w:rsidRPr="009108B2">
        <w:rPr>
          <w:rFonts w:ascii="Times New Roman" w:eastAsia="Calibri" w:hAnsi="Times New Roman" w:cs="Times New Roman"/>
          <w:b/>
          <w:color w:val="000000"/>
          <w:sz w:val="24"/>
          <w:szCs w:val="24"/>
        </w:rPr>
        <w:t>S2Q</w:t>
      </w:r>
      <w:r>
        <w:rPr>
          <w:rFonts w:ascii="Times New Roman" w:eastAsia="Calibri" w:hAnsi="Times New Roman" w:cs="Times New Roman"/>
          <w:b/>
          <w:color w:val="000000"/>
          <w:sz w:val="24"/>
          <w:szCs w:val="24"/>
        </w:rPr>
        <w:t>61</w:t>
      </w:r>
      <w:r w:rsidRPr="009108B2">
        <w:rPr>
          <w:rFonts w:ascii="Times New Roman" w:eastAsia="Calibri" w:hAnsi="Times New Roman" w:cs="Times New Roman"/>
          <w:color w:val="000000"/>
          <w:sz w:val="24"/>
          <w:szCs w:val="24"/>
        </w:rPr>
        <w:t xml:space="preserve"> Est-ce que votre employé s’est adapté à l’entreprise ?</w:t>
      </w:r>
      <w:r>
        <w:rPr>
          <w:rFonts w:ascii="Times New Roman" w:hAnsi="Times New Roman"/>
          <w:color w:val="000000"/>
          <w:sz w:val="24"/>
          <w:szCs w:val="24"/>
        </w:rPr>
        <w:t xml:space="preserve">  /___/     1=Oui   2= Non                         </w:t>
      </w:r>
    </w:p>
    <w:p w14:paraId="1AFE7FA5" w14:textId="77777777" w:rsidR="00174BD1" w:rsidRDefault="00174BD1" w:rsidP="00174BD1">
      <w:pPr>
        <w:widowControl w:val="0"/>
        <w:tabs>
          <w:tab w:val="left" w:pos="660"/>
        </w:tabs>
        <w:autoSpaceDE w:val="0"/>
        <w:spacing w:after="0" w:line="240" w:lineRule="auto"/>
        <w:ind w:right="748"/>
        <w:jc w:val="both"/>
        <w:rPr>
          <w:rFonts w:ascii="Times New Roman" w:hAnsi="Times New Roman"/>
          <w:color w:val="000000"/>
          <w:sz w:val="24"/>
          <w:szCs w:val="24"/>
        </w:rPr>
      </w:pPr>
    </w:p>
    <w:p w14:paraId="3073B043" w14:textId="77777777" w:rsidR="00174BD1" w:rsidRPr="003A335F" w:rsidRDefault="00174BD1" w:rsidP="00174BD1">
      <w:pPr>
        <w:widowControl w:val="0"/>
        <w:tabs>
          <w:tab w:val="left" w:pos="660"/>
        </w:tabs>
        <w:autoSpaceDE w:val="0"/>
        <w:spacing w:after="0" w:line="240" w:lineRule="auto"/>
        <w:ind w:right="748"/>
        <w:jc w:val="both"/>
        <w:rPr>
          <w:rFonts w:ascii="Times New Roman" w:hAnsi="Times New Roman" w:cs="Times New Roman"/>
          <w:color w:val="000000"/>
          <w:sz w:val="24"/>
          <w:szCs w:val="24"/>
        </w:rPr>
      </w:pPr>
      <w:r>
        <w:rPr>
          <w:rFonts w:ascii="Times New Roman" w:eastAsia="Calibri" w:hAnsi="Times New Roman" w:cs="Times New Roman"/>
          <w:b/>
          <w:color w:val="000000"/>
          <w:sz w:val="24"/>
          <w:szCs w:val="24"/>
        </w:rPr>
        <w:t>S2Q62</w:t>
      </w:r>
      <w:r w:rsidRPr="009108B2">
        <w:rPr>
          <w:rFonts w:ascii="Times New Roman" w:eastAsia="Calibri" w:hAnsi="Times New Roman" w:cs="Times New Roman"/>
          <w:color w:val="000000"/>
          <w:sz w:val="24"/>
          <w:szCs w:val="24"/>
        </w:rPr>
        <w:t xml:space="preserve"> Si Oui le temps d’adaptation a pris combien de mois ?</w:t>
      </w:r>
      <w:r>
        <w:rPr>
          <w:rFonts w:ascii="Times New Roman" w:hAnsi="Times New Roman"/>
          <w:color w:val="000000"/>
          <w:sz w:val="24"/>
          <w:szCs w:val="24"/>
        </w:rPr>
        <w:t xml:space="preserve"> /___/___/</w:t>
      </w:r>
    </w:p>
    <w:p w14:paraId="613DD394" w14:textId="77777777" w:rsidR="00174BD1" w:rsidRPr="009108B2" w:rsidRDefault="00174BD1" w:rsidP="00174BD1">
      <w:pPr>
        <w:widowControl w:val="0"/>
        <w:tabs>
          <w:tab w:val="left" w:pos="660"/>
        </w:tabs>
        <w:autoSpaceDE w:val="0"/>
        <w:spacing w:before="43" w:after="0" w:line="206" w:lineRule="exact"/>
        <w:ind w:right="746"/>
        <w:rPr>
          <w:rFonts w:ascii="Times New Roman" w:hAnsi="Times New Roman" w:cs="Times New Roman"/>
          <w:color w:val="000000"/>
          <w:sz w:val="24"/>
          <w:szCs w:val="24"/>
        </w:rPr>
      </w:pPr>
    </w:p>
    <w:p w14:paraId="7345C9D5" w14:textId="42C5A941" w:rsidR="00174BD1" w:rsidRPr="00F34E04" w:rsidRDefault="00174BD1" w:rsidP="00F34E04">
      <w:pPr>
        <w:widowControl w:val="0"/>
        <w:tabs>
          <w:tab w:val="left" w:pos="660"/>
        </w:tabs>
        <w:autoSpaceDE w:val="0"/>
        <w:spacing w:before="43" w:after="0" w:line="206" w:lineRule="exact"/>
        <w:ind w:right="746"/>
        <w:rPr>
          <w:rFonts w:ascii="Times New Roman" w:hAnsi="Times New Roman" w:cs="Times New Roman"/>
          <w:color w:val="000000"/>
          <w:sz w:val="24"/>
          <w:szCs w:val="24"/>
        </w:rPr>
      </w:pPr>
      <w:r>
        <w:rPr>
          <w:rFonts w:ascii="Times New Roman" w:eastAsia="Calibri" w:hAnsi="Times New Roman" w:cs="Times New Roman"/>
          <w:b/>
          <w:color w:val="000000"/>
          <w:sz w:val="24"/>
          <w:szCs w:val="24"/>
        </w:rPr>
        <w:t>S2Q63</w:t>
      </w:r>
      <w:r w:rsidRPr="009108B2">
        <w:rPr>
          <w:rFonts w:ascii="Times New Roman" w:hAnsi="Times New Roman"/>
          <w:color w:val="000000"/>
          <w:sz w:val="24"/>
          <w:szCs w:val="24"/>
        </w:rPr>
        <w:t xml:space="preserve"> </w:t>
      </w:r>
      <w:r w:rsidRPr="009108B2">
        <w:rPr>
          <w:rFonts w:ascii="Times New Roman" w:eastAsia="Calibri" w:hAnsi="Times New Roman" w:cs="Times New Roman"/>
          <w:color w:val="000000"/>
          <w:sz w:val="24"/>
          <w:szCs w:val="24"/>
        </w:rPr>
        <w:t xml:space="preserve">Si </w:t>
      </w:r>
      <w:r>
        <w:rPr>
          <w:rFonts w:ascii="Times New Roman" w:hAnsi="Times New Roman"/>
          <w:color w:val="000000"/>
          <w:sz w:val="24"/>
          <w:szCs w:val="24"/>
        </w:rPr>
        <w:t>N</w:t>
      </w:r>
      <w:r w:rsidRPr="009108B2">
        <w:rPr>
          <w:rFonts w:ascii="Times New Roman" w:eastAsia="Calibri" w:hAnsi="Times New Roman" w:cs="Times New Roman"/>
          <w:color w:val="000000"/>
          <w:sz w:val="24"/>
          <w:szCs w:val="24"/>
        </w:rPr>
        <w:t>on quelles sont ses difficultés d’adaptation ?</w:t>
      </w:r>
    </w:p>
    <w:p w14:paraId="2216666E" w14:textId="51F50B6E" w:rsidR="00174BD1" w:rsidRPr="00572697" w:rsidRDefault="00174BD1" w:rsidP="0057269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6A6A6" w:themeFill="background1" w:themeFillShade="A6"/>
        <w:spacing w:line="256" w:lineRule="auto"/>
        <w:rPr>
          <w:rFonts w:ascii="Times New Roman" w:hAnsi="Times New Roman" w:cs="Times New Roman"/>
          <w:b/>
          <w:bCs/>
          <w:sz w:val="28"/>
          <w:szCs w:val="20"/>
        </w:rPr>
      </w:pPr>
      <w:r w:rsidRPr="00871342">
        <w:rPr>
          <w:rFonts w:ascii="Times New Roman" w:eastAsia="Calibri" w:hAnsi="Times New Roman" w:cs="Times New Roman"/>
          <w:b/>
          <w:bCs/>
          <w:sz w:val="28"/>
          <w:szCs w:val="20"/>
        </w:rPr>
        <w:lastRenderedPageBreak/>
        <w:t>S</w:t>
      </w:r>
      <w:r w:rsidRPr="00871342">
        <w:rPr>
          <w:rFonts w:ascii="Times New Roman" w:hAnsi="Times New Roman"/>
          <w:b/>
          <w:bCs/>
          <w:sz w:val="28"/>
          <w:szCs w:val="20"/>
        </w:rPr>
        <w:t>ection 3</w:t>
      </w:r>
      <w:r w:rsidRPr="00871342">
        <w:rPr>
          <w:rFonts w:ascii="Times New Roman" w:eastAsia="Calibri" w:hAnsi="Times New Roman" w:cs="Times New Roman"/>
          <w:b/>
          <w:bCs/>
          <w:sz w:val="28"/>
          <w:szCs w:val="20"/>
        </w:rPr>
        <w:t> : ATTENTES ET SATISFACTION DES EMPLOYEURS</w:t>
      </w:r>
    </w:p>
    <w:p w14:paraId="506460BA" w14:textId="77777777" w:rsidR="00174BD1" w:rsidRPr="00871342" w:rsidRDefault="00174BD1" w:rsidP="00174BD1">
      <w:pPr>
        <w:spacing w:after="200" w:line="276" w:lineRule="auto"/>
        <w:rPr>
          <w:rFonts w:ascii="Times New Roman" w:hAnsi="Times New Roman" w:cs="Times New Roman"/>
        </w:rPr>
      </w:pPr>
      <w:r w:rsidRPr="009108B2">
        <w:rPr>
          <w:rFonts w:ascii="Times New Roman" w:eastAsia="Calibri" w:hAnsi="Times New Roman" w:cs="Times New Roman"/>
          <w:b/>
          <w:sz w:val="24"/>
          <w:szCs w:val="24"/>
        </w:rPr>
        <w:t xml:space="preserve">S3Q1 </w:t>
      </w:r>
      <w:r w:rsidRPr="00871342">
        <w:rPr>
          <w:rFonts w:ascii="Times New Roman" w:eastAsia="Calibri" w:hAnsi="Times New Roman" w:cs="Times New Roman"/>
          <w:bCs/>
          <w:sz w:val="24"/>
          <w:szCs w:val="24"/>
        </w:rPr>
        <w:t>Quelles sont vos attentes au regard du travail habituellement exécuté par l’employé ?</w:t>
      </w:r>
      <w:r>
        <w:rPr>
          <w:rFonts w:ascii="Times New Roman" w:hAnsi="Times New Roman"/>
        </w:rPr>
        <w:t xml:space="preserve"> </w:t>
      </w:r>
      <w:r w:rsidRPr="004460B2">
        <w:rPr>
          <w:rFonts w:ascii="Times New Roman" w:hAnsi="Times New Roman"/>
          <w:b/>
          <w:i/>
        </w:rPr>
        <w:t>(</w:t>
      </w:r>
      <w:r w:rsidRPr="004460B2">
        <w:rPr>
          <w:rFonts w:ascii="Times New Roman" w:eastAsia="Calibri" w:hAnsi="Times New Roman" w:cs="Times New Roman"/>
          <w:b/>
          <w:bCs/>
          <w:i/>
          <w:sz w:val="24"/>
          <w:szCs w:val="24"/>
        </w:rPr>
        <w:t>Inscrire une réponse pour chacun des champs d’évaluation</w:t>
      </w:r>
      <w:r w:rsidRPr="004460B2">
        <w:rPr>
          <w:rFonts w:ascii="Times New Roman" w:hAnsi="Times New Roman"/>
          <w:b/>
          <w:bCs/>
          <w:i/>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95"/>
        <w:gridCol w:w="3070"/>
      </w:tblGrid>
      <w:tr w:rsidR="00174BD1" w:rsidRPr="00572697" w14:paraId="4D8C2EA0" w14:textId="77777777" w:rsidTr="00174BD1">
        <w:trPr>
          <w:trHeight w:val="227"/>
        </w:trPr>
        <w:tc>
          <w:tcPr>
            <w:tcW w:w="3519" w:type="pct"/>
            <w:shd w:val="clear" w:color="auto" w:fill="auto"/>
            <w:noWrap/>
            <w:tcMar>
              <w:top w:w="0" w:type="dxa"/>
              <w:left w:w="70" w:type="dxa"/>
              <w:bottom w:w="0" w:type="dxa"/>
              <w:right w:w="70" w:type="dxa"/>
            </w:tcMar>
            <w:vAlign w:val="bottom"/>
          </w:tcPr>
          <w:p w14:paraId="35DFA673" w14:textId="77777777" w:rsidR="00174BD1" w:rsidRPr="00572697" w:rsidRDefault="00174BD1" w:rsidP="00174BD1">
            <w:pPr>
              <w:spacing w:after="0" w:line="240" w:lineRule="auto"/>
              <w:rPr>
                <w:rFonts w:ascii="Times New Roman" w:eastAsia="Times New Roman" w:hAnsi="Times New Roman" w:cs="Times New Roman"/>
                <w:b/>
                <w:bCs/>
                <w:color w:val="000000"/>
                <w:sz w:val="20"/>
                <w:szCs w:val="16"/>
                <w:lang w:eastAsia="fr-FR"/>
              </w:rPr>
            </w:pPr>
            <w:r w:rsidRPr="00572697">
              <w:rPr>
                <w:rFonts w:ascii="Times New Roman" w:eastAsia="Times New Roman" w:hAnsi="Times New Roman" w:cs="Times New Roman"/>
                <w:b/>
                <w:bCs/>
                <w:color w:val="000000"/>
                <w:sz w:val="20"/>
                <w:szCs w:val="16"/>
                <w:lang w:eastAsia="fr-FR"/>
              </w:rPr>
              <w:t xml:space="preserve"> Attentes</w:t>
            </w:r>
          </w:p>
        </w:tc>
        <w:tc>
          <w:tcPr>
            <w:tcW w:w="1481" w:type="pct"/>
            <w:shd w:val="clear" w:color="auto" w:fill="auto"/>
            <w:noWrap/>
            <w:tcMar>
              <w:top w:w="0" w:type="dxa"/>
              <w:left w:w="70" w:type="dxa"/>
              <w:bottom w:w="0" w:type="dxa"/>
              <w:right w:w="70" w:type="dxa"/>
            </w:tcMar>
            <w:vAlign w:val="bottom"/>
          </w:tcPr>
          <w:p w14:paraId="60014C50" w14:textId="77777777" w:rsidR="00174BD1" w:rsidRPr="00572697" w:rsidRDefault="00174BD1" w:rsidP="00174BD1">
            <w:pPr>
              <w:spacing w:after="0" w:line="240" w:lineRule="auto"/>
              <w:rPr>
                <w:rFonts w:ascii="Times New Roman" w:eastAsia="Times New Roman" w:hAnsi="Times New Roman"/>
                <w:color w:val="000000"/>
                <w:sz w:val="20"/>
                <w:szCs w:val="16"/>
                <w:lang w:eastAsia="fr-FR"/>
              </w:rPr>
            </w:pPr>
            <w:r w:rsidRPr="00572697">
              <w:rPr>
                <w:rFonts w:ascii="Times New Roman" w:eastAsia="Times New Roman" w:hAnsi="Times New Roman" w:cs="Times New Roman"/>
                <w:b/>
                <w:bCs/>
                <w:color w:val="000000"/>
                <w:sz w:val="20"/>
                <w:szCs w:val="16"/>
                <w:lang w:eastAsia="fr-FR"/>
              </w:rPr>
              <w:t>Evaluation</w:t>
            </w:r>
            <w:r w:rsidRPr="00572697">
              <w:rPr>
                <w:rFonts w:ascii="Times New Roman" w:eastAsia="Times New Roman" w:hAnsi="Times New Roman"/>
                <w:color w:val="000000"/>
                <w:sz w:val="20"/>
                <w:szCs w:val="16"/>
                <w:lang w:eastAsia="fr-FR"/>
              </w:rPr>
              <w:t> :</w:t>
            </w:r>
          </w:p>
          <w:p w14:paraId="2CD97E4B" w14:textId="77777777" w:rsidR="00174BD1" w:rsidRPr="00572697" w:rsidRDefault="00174BD1" w:rsidP="00174BD1">
            <w:pPr>
              <w:spacing w:after="0" w:line="276" w:lineRule="auto"/>
              <w:rPr>
                <w:rFonts w:ascii="Times New Roman" w:hAnsi="Times New Roman"/>
                <w:bCs/>
                <w:sz w:val="20"/>
                <w:szCs w:val="16"/>
              </w:rPr>
            </w:pPr>
            <w:r w:rsidRPr="00572697">
              <w:rPr>
                <w:rFonts w:ascii="Times New Roman" w:eastAsia="Calibri" w:hAnsi="Times New Roman" w:cs="Times New Roman"/>
                <w:bCs/>
                <w:sz w:val="20"/>
                <w:szCs w:val="16"/>
              </w:rPr>
              <w:t xml:space="preserve">3 = fortes   2 =moyennes   </w:t>
            </w:r>
          </w:p>
          <w:p w14:paraId="2ECEC5EF" w14:textId="77777777" w:rsidR="00174BD1" w:rsidRPr="00572697" w:rsidRDefault="00174BD1" w:rsidP="00174BD1">
            <w:pPr>
              <w:spacing w:after="0" w:line="276" w:lineRule="auto"/>
              <w:rPr>
                <w:rFonts w:ascii="Times New Roman" w:eastAsia="Calibri" w:hAnsi="Times New Roman" w:cs="Times New Roman"/>
                <w:bCs/>
                <w:sz w:val="20"/>
                <w:szCs w:val="16"/>
              </w:rPr>
            </w:pPr>
            <w:r w:rsidRPr="00572697">
              <w:rPr>
                <w:rFonts w:ascii="Times New Roman" w:eastAsia="Calibri" w:hAnsi="Times New Roman" w:cs="Times New Roman"/>
                <w:bCs/>
                <w:sz w:val="20"/>
                <w:szCs w:val="16"/>
              </w:rPr>
              <w:t>1 = faibles 0 = sans attentes</w:t>
            </w:r>
          </w:p>
        </w:tc>
      </w:tr>
      <w:tr w:rsidR="00174BD1" w:rsidRPr="00572697" w14:paraId="4FC6B2A3" w14:textId="77777777" w:rsidTr="00174BD1">
        <w:trPr>
          <w:trHeight w:val="227"/>
        </w:trPr>
        <w:tc>
          <w:tcPr>
            <w:tcW w:w="3519" w:type="pct"/>
            <w:shd w:val="clear" w:color="auto" w:fill="auto"/>
            <w:noWrap/>
            <w:tcMar>
              <w:top w:w="0" w:type="dxa"/>
              <w:left w:w="70" w:type="dxa"/>
              <w:bottom w:w="0" w:type="dxa"/>
              <w:right w:w="70" w:type="dxa"/>
            </w:tcMar>
            <w:vAlign w:val="bottom"/>
          </w:tcPr>
          <w:p w14:paraId="15E590EF" w14:textId="77777777" w:rsidR="00174BD1" w:rsidRPr="00572697" w:rsidRDefault="00174BD1" w:rsidP="00174BD1">
            <w:pPr>
              <w:numPr>
                <w:ilvl w:val="0"/>
                <w:numId w:val="35"/>
              </w:numPr>
              <w:suppressAutoHyphens/>
              <w:autoSpaceDN w:val="0"/>
              <w:spacing w:after="0" w:line="240" w:lineRule="auto"/>
              <w:textAlignment w:val="baseline"/>
              <w:rPr>
                <w:rFonts w:ascii="Times New Roman" w:hAnsi="Times New Roman" w:cs="Times New Roman"/>
                <w:sz w:val="20"/>
                <w:szCs w:val="16"/>
              </w:rPr>
            </w:pPr>
            <w:r w:rsidRPr="00572697">
              <w:rPr>
                <w:rFonts w:ascii="Times New Roman" w:eastAsia="Times New Roman" w:hAnsi="Times New Roman" w:cs="Times New Roman"/>
                <w:bCs/>
                <w:color w:val="000000"/>
                <w:sz w:val="20"/>
                <w:szCs w:val="16"/>
                <w:lang w:eastAsia="fr-FR"/>
              </w:rPr>
              <w:t>Savoirs ou connaissances</w:t>
            </w:r>
          </w:p>
        </w:tc>
        <w:tc>
          <w:tcPr>
            <w:tcW w:w="1481" w:type="pct"/>
            <w:shd w:val="clear" w:color="auto" w:fill="auto"/>
            <w:noWrap/>
            <w:tcMar>
              <w:top w:w="0" w:type="dxa"/>
              <w:left w:w="70" w:type="dxa"/>
              <w:bottom w:w="0" w:type="dxa"/>
              <w:right w:w="70" w:type="dxa"/>
            </w:tcMar>
            <w:vAlign w:val="bottom"/>
          </w:tcPr>
          <w:p w14:paraId="22F5EE61"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16"/>
                <w:lang w:eastAsia="fr-FR"/>
              </w:rPr>
            </w:pPr>
            <w:r w:rsidRPr="00572697">
              <w:rPr>
                <w:rFonts w:ascii="Times New Roman" w:eastAsia="Times New Roman" w:hAnsi="Times New Roman"/>
                <w:color w:val="000000"/>
                <w:sz w:val="20"/>
                <w:szCs w:val="16"/>
                <w:lang w:eastAsia="fr-FR"/>
              </w:rPr>
              <w:t>/___/</w:t>
            </w:r>
          </w:p>
        </w:tc>
      </w:tr>
      <w:tr w:rsidR="00174BD1" w:rsidRPr="00572697" w14:paraId="7E3660F8" w14:textId="77777777" w:rsidTr="00174BD1">
        <w:trPr>
          <w:trHeight w:val="227"/>
        </w:trPr>
        <w:tc>
          <w:tcPr>
            <w:tcW w:w="3519" w:type="pct"/>
            <w:shd w:val="clear" w:color="auto" w:fill="auto"/>
            <w:noWrap/>
            <w:tcMar>
              <w:top w:w="0" w:type="dxa"/>
              <w:left w:w="70" w:type="dxa"/>
              <w:bottom w:w="0" w:type="dxa"/>
              <w:right w:w="70" w:type="dxa"/>
            </w:tcMar>
            <w:vAlign w:val="bottom"/>
          </w:tcPr>
          <w:p w14:paraId="14C00849" w14:textId="77777777" w:rsidR="00174BD1" w:rsidRPr="00572697" w:rsidRDefault="00174BD1" w:rsidP="00174BD1">
            <w:pPr>
              <w:numPr>
                <w:ilvl w:val="0"/>
                <w:numId w:val="35"/>
              </w:numPr>
              <w:suppressAutoHyphens/>
              <w:autoSpaceDN w:val="0"/>
              <w:spacing w:after="0" w:line="240" w:lineRule="auto"/>
              <w:textAlignment w:val="baseline"/>
              <w:rPr>
                <w:rFonts w:ascii="Times New Roman" w:hAnsi="Times New Roman" w:cs="Times New Roman"/>
                <w:sz w:val="20"/>
                <w:szCs w:val="16"/>
              </w:rPr>
            </w:pPr>
            <w:r w:rsidRPr="00572697">
              <w:rPr>
                <w:rFonts w:ascii="Times New Roman" w:eastAsia="Times New Roman" w:hAnsi="Times New Roman" w:cs="Times New Roman"/>
                <w:bCs/>
                <w:color w:val="000000"/>
                <w:sz w:val="20"/>
                <w:szCs w:val="16"/>
                <w:lang w:eastAsia="fr-FR"/>
              </w:rPr>
              <w:t>Savoir-Être ou comportement</w:t>
            </w:r>
          </w:p>
        </w:tc>
        <w:tc>
          <w:tcPr>
            <w:tcW w:w="1481" w:type="pct"/>
            <w:shd w:val="clear" w:color="auto" w:fill="auto"/>
            <w:noWrap/>
            <w:tcMar>
              <w:top w:w="0" w:type="dxa"/>
              <w:left w:w="70" w:type="dxa"/>
              <w:bottom w:w="0" w:type="dxa"/>
              <w:right w:w="70" w:type="dxa"/>
            </w:tcMar>
            <w:vAlign w:val="bottom"/>
          </w:tcPr>
          <w:p w14:paraId="260A8FAB"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16"/>
                <w:lang w:eastAsia="fr-FR"/>
              </w:rPr>
            </w:pPr>
            <w:r w:rsidRPr="00572697">
              <w:rPr>
                <w:rFonts w:ascii="Times New Roman" w:eastAsia="Times New Roman" w:hAnsi="Times New Roman"/>
                <w:color w:val="000000"/>
                <w:sz w:val="20"/>
                <w:szCs w:val="16"/>
                <w:lang w:eastAsia="fr-FR"/>
              </w:rPr>
              <w:t>/___/</w:t>
            </w:r>
          </w:p>
        </w:tc>
      </w:tr>
      <w:tr w:rsidR="00174BD1" w:rsidRPr="00572697" w14:paraId="19732BB5" w14:textId="77777777" w:rsidTr="00174BD1">
        <w:trPr>
          <w:trHeight w:val="227"/>
        </w:trPr>
        <w:tc>
          <w:tcPr>
            <w:tcW w:w="3519" w:type="pct"/>
            <w:shd w:val="clear" w:color="auto" w:fill="auto"/>
            <w:noWrap/>
            <w:tcMar>
              <w:top w:w="0" w:type="dxa"/>
              <w:left w:w="70" w:type="dxa"/>
              <w:bottom w:w="0" w:type="dxa"/>
              <w:right w:w="70" w:type="dxa"/>
            </w:tcMar>
            <w:vAlign w:val="bottom"/>
          </w:tcPr>
          <w:p w14:paraId="0732FFBC" w14:textId="77777777" w:rsidR="00174BD1" w:rsidRPr="00572697" w:rsidRDefault="00174BD1" w:rsidP="00174BD1">
            <w:pPr>
              <w:numPr>
                <w:ilvl w:val="0"/>
                <w:numId w:val="35"/>
              </w:numPr>
              <w:suppressAutoHyphens/>
              <w:autoSpaceDN w:val="0"/>
              <w:spacing w:after="0" w:line="240" w:lineRule="auto"/>
              <w:textAlignment w:val="baseline"/>
              <w:rPr>
                <w:rFonts w:ascii="Times New Roman" w:eastAsia="Times New Roman" w:hAnsi="Times New Roman" w:cs="Times New Roman"/>
                <w:bCs/>
                <w:color w:val="000000"/>
                <w:sz w:val="20"/>
                <w:szCs w:val="16"/>
                <w:lang w:eastAsia="fr-FR"/>
              </w:rPr>
            </w:pPr>
            <w:r w:rsidRPr="00572697">
              <w:rPr>
                <w:rFonts w:ascii="Times New Roman" w:eastAsia="Times New Roman" w:hAnsi="Times New Roman" w:cs="Times New Roman"/>
                <w:bCs/>
                <w:color w:val="000000"/>
                <w:sz w:val="20"/>
                <w:szCs w:val="16"/>
                <w:lang w:eastAsia="fr-FR"/>
              </w:rPr>
              <w:t>Savoir-faire ou habileté</w:t>
            </w:r>
          </w:p>
        </w:tc>
        <w:tc>
          <w:tcPr>
            <w:tcW w:w="1481" w:type="pct"/>
            <w:shd w:val="clear" w:color="auto" w:fill="auto"/>
            <w:noWrap/>
            <w:tcMar>
              <w:top w:w="0" w:type="dxa"/>
              <w:left w:w="70" w:type="dxa"/>
              <w:bottom w:w="0" w:type="dxa"/>
              <w:right w:w="70" w:type="dxa"/>
            </w:tcMar>
            <w:vAlign w:val="bottom"/>
          </w:tcPr>
          <w:p w14:paraId="4A8989AA"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16"/>
                <w:lang w:eastAsia="fr-FR"/>
              </w:rPr>
            </w:pPr>
            <w:r w:rsidRPr="00572697">
              <w:rPr>
                <w:rFonts w:ascii="Times New Roman" w:eastAsia="Times New Roman" w:hAnsi="Times New Roman"/>
                <w:color w:val="000000"/>
                <w:sz w:val="20"/>
                <w:szCs w:val="16"/>
                <w:lang w:eastAsia="fr-FR"/>
              </w:rPr>
              <w:t>/___/</w:t>
            </w:r>
          </w:p>
        </w:tc>
      </w:tr>
    </w:tbl>
    <w:p w14:paraId="79A64C1E" w14:textId="77777777" w:rsidR="00174BD1" w:rsidRDefault="00174BD1" w:rsidP="00174BD1">
      <w:pPr>
        <w:spacing w:after="200" w:line="276" w:lineRule="auto"/>
        <w:jc w:val="both"/>
        <w:rPr>
          <w:rFonts w:ascii="Times New Roman" w:hAnsi="Times New Roman"/>
          <w:b/>
          <w:sz w:val="24"/>
          <w:szCs w:val="24"/>
        </w:rPr>
      </w:pPr>
    </w:p>
    <w:p w14:paraId="7BC3224A" w14:textId="77777777" w:rsidR="00174BD1" w:rsidRDefault="00174BD1" w:rsidP="00174BD1">
      <w:pPr>
        <w:spacing w:after="200" w:line="276" w:lineRule="auto"/>
        <w:jc w:val="both"/>
        <w:rPr>
          <w:rFonts w:ascii="Times New Roman" w:hAnsi="Times New Roman"/>
          <w:bCs/>
          <w:i/>
          <w:sz w:val="24"/>
          <w:szCs w:val="24"/>
        </w:rPr>
      </w:pPr>
      <w:r w:rsidRPr="009108B2">
        <w:rPr>
          <w:rFonts w:ascii="Times New Roman" w:eastAsia="Calibri" w:hAnsi="Times New Roman" w:cs="Times New Roman"/>
          <w:b/>
          <w:sz w:val="24"/>
          <w:szCs w:val="24"/>
        </w:rPr>
        <w:t>S3Q</w:t>
      </w:r>
      <w:r w:rsidRPr="009108B2">
        <w:rPr>
          <w:rFonts w:ascii="Times New Roman" w:eastAsia="Calibri" w:hAnsi="Times New Roman" w:cs="Times New Roman"/>
          <w:b/>
          <w:bCs/>
          <w:sz w:val="24"/>
          <w:szCs w:val="24"/>
        </w:rPr>
        <w:t xml:space="preserve">2 </w:t>
      </w:r>
      <w:r w:rsidRPr="00010B96">
        <w:rPr>
          <w:rFonts w:ascii="Times New Roman" w:eastAsia="Calibri" w:hAnsi="Times New Roman" w:cs="Times New Roman"/>
          <w:bCs/>
          <w:sz w:val="24"/>
          <w:szCs w:val="24"/>
        </w:rPr>
        <w:t xml:space="preserve">Quelles sont </w:t>
      </w:r>
      <w:r>
        <w:rPr>
          <w:rFonts w:ascii="Times New Roman" w:eastAsia="Calibri" w:hAnsi="Times New Roman" w:cs="Times New Roman"/>
          <w:bCs/>
          <w:sz w:val="24"/>
          <w:szCs w:val="24"/>
        </w:rPr>
        <w:t xml:space="preserve">vos attentes au regard de leurs savoirs ou connaissances, de leurs </w:t>
      </w:r>
      <w:r w:rsidRPr="00010B96">
        <w:rPr>
          <w:rFonts w:ascii="Times New Roman" w:eastAsia="Calibri" w:hAnsi="Times New Roman" w:cs="Times New Roman"/>
          <w:bCs/>
          <w:sz w:val="24"/>
          <w:szCs w:val="24"/>
        </w:rPr>
        <w:t xml:space="preserve">savoir-être et </w:t>
      </w:r>
      <w:r>
        <w:rPr>
          <w:rFonts w:ascii="Times New Roman" w:eastAsia="Calibri" w:hAnsi="Times New Roman" w:cs="Times New Roman"/>
          <w:bCs/>
          <w:sz w:val="24"/>
          <w:szCs w:val="24"/>
        </w:rPr>
        <w:t xml:space="preserve">de leur </w:t>
      </w:r>
      <w:r w:rsidRPr="00010B96">
        <w:rPr>
          <w:rFonts w:ascii="Times New Roman" w:eastAsia="Calibri" w:hAnsi="Times New Roman" w:cs="Times New Roman"/>
          <w:bCs/>
          <w:sz w:val="24"/>
          <w:szCs w:val="24"/>
        </w:rPr>
        <w:t>savoir-faire</w:t>
      </w:r>
      <w:r>
        <w:rPr>
          <w:rFonts w:ascii="Times New Roman" w:eastAsia="Calibri" w:hAnsi="Times New Roman" w:cs="Times New Roman"/>
          <w:bCs/>
          <w:sz w:val="24"/>
          <w:szCs w:val="24"/>
        </w:rPr>
        <w:t xml:space="preserve"> </w:t>
      </w:r>
      <w:r w:rsidRPr="00010B96">
        <w:rPr>
          <w:rFonts w:ascii="Times New Roman" w:eastAsia="Calibri" w:hAnsi="Times New Roman" w:cs="Times New Roman"/>
          <w:bCs/>
          <w:sz w:val="24"/>
          <w:szCs w:val="24"/>
        </w:rPr>
        <w:t>?</w:t>
      </w:r>
      <w:r w:rsidRPr="00010B96">
        <w:rPr>
          <w:rFonts w:ascii="Times New Roman" w:hAnsi="Times New Roman"/>
          <w:bCs/>
          <w:sz w:val="24"/>
          <w:szCs w:val="24"/>
        </w:rPr>
        <w:t xml:space="preserve"> (</w:t>
      </w:r>
      <w:r w:rsidRPr="00010B96">
        <w:rPr>
          <w:rFonts w:ascii="Times New Roman" w:eastAsia="Calibri" w:hAnsi="Times New Roman" w:cs="Times New Roman"/>
          <w:bCs/>
          <w:i/>
          <w:sz w:val="24"/>
          <w:szCs w:val="24"/>
        </w:rPr>
        <w:t>Inscrire une réponse pour chacun des aspects</w:t>
      </w:r>
      <w:r w:rsidRPr="00010B96">
        <w:rPr>
          <w:rFonts w:ascii="Times New Roman" w:hAnsi="Times New Roman"/>
          <w:bCs/>
          <w:i/>
          <w:sz w:val="24"/>
          <w:szCs w:val="24"/>
        </w:rPr>
        <w:t xml:space="preserve"> </w:t>
      </w:r>
      <w:r w:rsidRPr="00010B96">
        <w:rPr>
          <w:rFonts w:ascii="Times New Roman" w:eastAsia="Calibri" w:hAnsi="Times New Roman" w:cs="Times New Roman"/>
          <w:bCs/>
          <w:i/>
          <w:sz w:val="24"/>
          <w:szCs w:val="24"/>
        </w:rPr>
        <w:t>traités</w:t>
      </w:r>
      <w:r w:rsidRPr="00010B96">
        <w:rPr>
          <w:rFonts w:ascii="Times New Roman" w:hAnsi="Times New Roman"/>
          <w:bCs/>
          <w:i/>
          <w:sz w:val="24"/>
          <w:szCs w:val="24"/>
        </w:rPr>
        <w:t>)</w:t>
      </w:r>
    </w:p>
    <w:tbl>
      <w:tblPr>
        <w:tblW w:w="5000" w:type="pct"/>
        <w:tblCellMar>
          <w:left w:w="70" w:type="dxa"/>
          <w:right w:w="70" w:type="dxa"/>
        </w:tblCellMar>
        <w:tblLook w:val="04A0" w:firstRow="1" w:lastRow="0" w:firstColumn="1" w:lastColumn="0" w:noHBand="0" w:noVBand="1"/>
      </w:tblPr>
      <w:tblGrid>
        <w:gridCol w:w="7419"/>
        <w:gridCol w:w="2946"/>
      </w:tblGrid>
      <w:tr w:rsidR="00174BD1" w:rsidRPr="00572697" w14:paraId="677E7055" w14:textId="77777777" w:rsidTr="00572697">
        <w:trPr>
          <w:trHeight w:val="20"/>
          <w:tblHeader/>
        </w:trPr>
        <w:tc>
          <w:tcPr>
            <w:tcW w:w="357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779C8" w14:textId="77777777" w:rsidR="00174BD1" w:rsidRPr="00572697" w:rsidRDefault="00174BD1" w:rsidP="00174BD1">
            <w:pPr>
              <w:spacing w:after="0" w:line="240" w:lineRule="auto"/>
              <w:rPr>
                <w:rFonts w:ascii="Times New Roman" w:eastAsia="Times New Roman" w:hAnsi="Times New Roman" w:cs="Times New Roman"/>
                <w:b/>
                <w:bCs/>
                <w:color w:val="000000"/>
                <w:sz w:val="20"/>
                <w:szCs w:val="20"/>
                <w:lang w:eastAsia="fr-FR"/>
              </w:rPr>
            </w:pPr>
            <w:r w:rsidRPr="00572697">
              <w:rPr>
                <w:rFonts w:ascii="Times New Roman" w:eastAsia="Times New Roman" w:hAnsi="Times New Roman" w:cs="Times New Roman"/>
                <w:b/>
                <w:bCs/>
                <w:color w:val="000000"/>
                <w:sz w:val="20"/>
                <w:szCs w:val="20"/>
                <w:lang w:eastAsia="fr-FR"/>
              </w:rPr>
              <w:t>Attentes</w:t>
            </w:r>
          </w:p>
        </w:tc>
        <w:tc>
          <w:tcPr>
            <w:tcW w:w="1421" w:type="pct"/>
            <w:tcBorders>
              <w:top w:val="single" w:sz="4" w:space="0" w:color="auto"/>
              <w:left w:val="single" w:sz="4" w:space="0" w:color="auto"/>
              <w:right w:val="single" w:sz="4" w:space="0" w:color="auto"/>
            </w:tcBorders>
            <w:shd w:val="clear" w:color="auto" w:fill="auto"/>
            <w:noWrap/>
            <w:vAlign w:val="center"/>
            <w:hideMark/>
          </w:tcPr>
          <w:p w14:paraId="21D79BBD" w14:textId="77777777" w:rsidR="00174BD1" w:rsidRPr="00572697" w:rsidRDefault="00174BD1" w:rsidP="00174BD1">
            <w:pPr>
              <w:spacing w:after="0" w:line="240" w:lineRule="auto"/>
              <w:rPr>
                <w:rFonts w:ascii="Times New Roman" w:eastAsia="Times New Roman" w:hAnsi="Times New Roman" w:cs="Times New Roman"/>
                <w:b/>
                <w:bCs/>
                <w:color w:val="000000"/>
                <w:sz w:val="20"/>
                <w:szCs w:val="20"/>
                <w:lang w:eastAsia="fr-FR"/>
              </w:rPr>
            </w:pPr>
            <w:r w:rsidRPr="00572697">
              <w:rPr>
                <w:rFonts w:ascii="Times New Roman" w:eastAsia="Times New Roman" w:hAnsi="Times New Roman" w:cs="Times New Roman"/>
                <w:b/>
                <w:bCs/>
                <w:color w:val="000000"/>
                <w:sz w:val="20"/>
                <w:szCs w:val="20"/>
                <w:lang w:eastAsia="fr-FR"/>
              </w:rPr>
              <w:t>Evaluation</w:t>
            </w:r>
            <w:r w:rsidRPr="00572697">
              <w:rPr>
                <w:rFonts w:ascii="Times New Roman" w:eastAsia="Times New Roman" w:hAnsi="Times New Roman" w:cs="Times New Roman"/>
                <w:color w:val="000000"/>
                <w:sz w:val="20"/>
                <w:szCs w:val="20"/>
                <w:lang w:eastAsia="fr-FR"/>
              </w:rPr>
              <w:t> :</w:t>
            </w:r>
          </w:p>
        </w:tc>
      </w:tr>
      <w:tr w:rsidR="00174BD1" w:rsidRPr="00572697" w14:paraId="56AA484B" w14:textId="77777777" w:rsidTr="00572697">
        <w:trPr>
          <w:trHeight w:val="20"/>
          <w:tblHeader/>
        </w:trPr>
        <w:tc>
          <w:tcPr>
            <w:tcW w:w="3579" w:type="pct"/>
            <w:vMerge/>
            <w:tcBorders>
              <w:top w:val="single" w:sz="4" w:space="0" w:color="auto"/>
              <w:left w:val="single" w:sz="4" w:space="0" w:color="auto"/>
              <w:bottom w:val="single" w:sz="4" w:space="0" w:color="auto"/>
              <w:right w:val="single" w:sz="4" w:space="0" w:color="auto"/>
            </w:tcBorders>
            <w:vAlign w:val="center"/>
            <w:hideMark/>
          </w:tcPr>
          <w:p w14:paraId="78A86270" w14:textId="77777777" w:rsidR="00174BD1" w:rsidRPr="00572697" w:rsidRDefault="00174BD1" w:rsidP="00174BD1">
            <w:pPr>
              <w:spacing w:after="0" w:line="240" w:lineRule="auto"/>
              <w:rPr>
                <w:rFonts w:ascii="Times New Roman" w:eastAsia="Times New Roman" w:hAnsi="Times New Roman" w:cs="Times New Roman"/>
                <w:b/>
                <w:bCs/>
                <w:color w:val="000000"/>
                <w:sz w:val="20"/>
                <w:szCs w:val="20"/>
                <w:lang w:eastAsia="fr-FR"/>
              </w:rPr>
            </w:pPr>
          </w:p>
        </w:tc>
        <w:tc>
          <w:tcPr>
            <w:tcW w:w="1421" w:type="pct"/>
            <w:tcBorders>
              <w:left w:val="single" w:sz="4" w:space="0" w:color="auto"/>
              <w:right w:val="single" w:sz="4" w:space="0" w:color="auto"/>
            </w:tcBorders>
            <w:shd w:val="clear" w:color="auto" w:fill="auto"/>
            <w:noWrap/>
            <w:vAlign w:val="center"/>
            <w:hideMark/>
          </w:tcPr>
          <w:p w14:paraId="6ED562AA"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 xml:space="preserve">3 = fortes   </w:t>
            </w:r>
          </w:p>
          <w:p w14:paraId="0B36F6E4"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 xml:space="preserve">2 = moyennes   </w:t>
            </w:r>
          </w:p>
        </w:tc>
      </w:tr>
      <w:tr w:rsidR="00174BD1" w:rsidRPr="00572697" w14:paraId="04D9876C" w14:textId="77777777" w:rsidTr="00572697">
        <w:trPr>
          <w:trHeight w:val="20"/>
          <w:tblHeader/>
        </w:trPr>
        <w:tc>
          <w:tcPr>
            <w:tcW w:w="3579" w:type="pct"/>
            <w:vMerge/>
            <w:tcBorders>
              <w:top w:val="single" w:sz="4" w:space="0" w:color="auto"/>
              <w:left w:val="single" w:sz="4" w:space="0" w:color="auto"/>
              <w:bottom w:val="single" w:sz="4" w:space="0" w:color="auto"/>
              <w:right w:val="single" w:sz="4" w:space="0" w:color="auto"/>
            </w:tcBorders>
            <w:vAlign w:val="center"/>
            <w:hideMark/>
          </w:tcPr>
          <w:p w14:paraId="5DA43950" w14:textId="77777777" w:rsidR="00174BD1" w:rsidRPr="00572697" w:rsidRDefault="00174BD1" w:rsidP="00174BD1">
            <w:pPr>
              <w:spacing w:after="0" w:line="240" w:lineRule="auto"/>
              <w:rPr>
                <w:rFonts w:ascii="Times New Roman" w:eastAsia="Times New Roman" w:hAnsi="Times New Roman" w:cs="Times New Roman"/>
                <w:b/>
                <w:bCs/>
                <w:color w:val="000000"/>
                <w:sz w:val="20"/>
                <w:szCs w:val="20"/>
                <w:lang w:eastAsia="fr-FR"/>
              </w:rPr>
            </w:pPr>
          </w:p>
        </w:tc>
        <w:tc>
          <w:tcPr>
            <w:tcW w:w="1421" w:type="pct"/>
            <w:tcBorders>
              <w:left w:val="single" w:sz="4" w:space="0" w:color="auto"/>
              <w:bottom w:val="single" w:sz="4" w:space="0" w:color="auto"/>
              <w:right w:val="single" w:sz="4" w:space="0" w:color="auto"/>
            </w:tcBorders>
            <w:shd w:val="clear" w:color="auto" w:fill="auto"/>
            <w:noWrap/>
            <w:vAlign w:val="center"/>
            <w:hideMark/>
          </w:tcPr>
          <w:p w14:paraId="0037AAA0"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 xml:space="preserve">1 = faibles </w:t>
            </w:r>
          </w:p>
          <w:p w14:paraId="72997990"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0 = sans attentes</w:t>
            </w:r>
          </w:p>
        </w:tc>
      </w:tr>
      <w:tr w:rsidR="00174BD1" w:rsidRPr="00572697" w14:paraId="30651A66"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282CF0B6" w14:textId="77777777" w:rsidR="00174BD1" w:rsidRPr="00572697" w:rsidRDefault="00174BD1" w:rsidP="00174BD1">
            <w:pPr>
              <w:spacing w:after="0" w:line="240" w:lineRule="auto"/>
              <w:ind w:firstLineChars="400" w:firstLine="803"/>
              <w:rPr>
                <w:rFonts w:ascii="Times New Roman" w:eastAsia="Times New Roman" w:hAnsi="Times New Roman" w:cs="Times New Roman"/>
                <w:b/>
                <w:bCs/>
                <w:color w:val="000000"/>
                <w:sz w:val="20"/>
                <w:szCs w:val="20"/>
                <w:lang w:eastAsia="fr-FR"/>
              </w:rPr>
            </w:pPr>
            <w:r w:rsidRPr="00572697">
              <w:rPr>
                <w:rFonts w:ascii="Times New Roman" w:eastAsia="Times New Roman" w:hAnsi="Times New Roman" w:cs="Times New Roman"/>
                <w:b/>
                <w:bCs/>
                <w:color w:val="000000"/>
                <w:sz w:val="20"/>
                <w:szCs w:val="20"/>
                <w:lang w:eastAsia="fr-FR"/>
              </w:rPr>
              <w:t>1-      Savoirs ou connaissances</w:t>
            </w:r>
          </w:p>
        </w:tc>
        <w:tc>
          <w:tcPr>
            <w:tcW w:w="1421" w:type="pct"/>
            <w:tcBorders>
              <w:top w:val="single" w:sz="4" w:space="0" w:color="auto"/>
              <w:left w:val="nil"/>
              <w:bottom w:val="single" w:sz="4" w:space="0" w:color="auto"/>
              <w:right w:val="single" w:sz="4" w:space="0" w:color="auto"/>
            </w:tcBorders>
            <w:shd w:val="clear" w:color="000000" w:fill="000000"/>
            <w:noWrap/>
            <w:vAlign w:val="center"/>
            <w:hideMark/>
          </w:tcPr>
          <w:p w14:paraId="5F1B2B9D" w14:textId="77777777" w:rsidR="00174BD1" w:rsidRPr="00572697" w:rsidRDefault="00174BD1" w:rsidP="00174BD1">
            <w:pPr>
              <w:spacing w:after="0" w:line="240" w:lineRule="auto"/>
              <w:rPr>
                <w:rFonts w:ascii="Calibri" w:eastAsia="Times New Roman" w:hAnsi="Calibri" w:cs="Times New Roman"/>
                <w:color w:val="000000"/>
                <w:sz w:val="20"/>
                <w:szCs w:val="20"/>
                <w:lang w:eastAsia="fr-FR"/>
              </w:rPr>
            </w:pPr>
            <w:r w:rsidRPr="00572697">
              <w:rPr>
                <w:rFonts w:ascii="Calibri" w:eastAsia="Times New Roman" w:hAnsi="Calibri" w:cs="Times New Roman"/>
                <w:color w:val="000000"/>
                <w:sz w:val="20"/>
                <w:szCs w:val="20"/>
                <w:lang w:eastAsia="fr-FR"/>
              </w:rPr>
              <w:t> </w:t>
            </w:r>
          </w:p>
        </w:tc>
      </w:tr>
      <w:tr w:rsidR="00174BD1" w:rsidRPr="00572697" w14:paraId="253422C2"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31B29844"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Savoir lire et écrire</w:t>
            </w:r>
          </w:p>
        </w:tc>
        <w:tc>
          <w:tcPr>
            <w:tcW w:w="1421" w:type="pct"/>
            <w:tcBorders>
              <w:top w:val="nil"/>
              <w:left w:val="nil"/>
              <w:bottom w:val="single" w:sz="4" w:space="0" w:color="auto"/>
              <w:right w:val="single" w:sz="4" w:space="0" w:color="auto"/>
            </w:tcBorders>
            <w:shd w:val="clear" w:color="auto" w:fill="auto"/>
            <w:noWrap/>
            <w:vAlign w:val="center"/>
            <w:hideMark/>
          </w:tcPr>
          <w:p w14:paraId="2B88410C"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17A7BBCD"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5C262532"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 métier</w:t>
            </w:r>
          </w:p>
        </w:tc>
        <w:tc>
          <w:tcPr>
            <w:tcW w:w="1421" w:type="pct"/>
            <w:tcBorders>
              <w:top w:val="nil"/>
              <w:left w:val="nil"/>
              <w:bottom w:val="single" w:sz="4" w:space="0" w:color="auto"/>
              <w:right w:val="single" w:sz="4" w:space="0" w:color="auto"/>
            </w:tcBorders>
            <w:shd w:val="clear" w:color="auto" w:fill="auto"/>
            <w:noWrap/>
            <w:vAlign w:val="center"/>
            <w:hideMark/>
          </w:tcPr>
          <w:p w14:paraId="3E6DDC43"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23ED0559"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18DC6990"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les matériaux/matières premières</w:t>
            </w:r>
          </w:p>
        </w:tc>
        <w:tc>
          <w:tcPr>
            <w:tcW w:w="1421" w:type="pct"/>
            <w:tcBorders>
              <w:top w:val="nil"/>
              <w:left w:val="nil"/>
              <w:bottom w:val="single" w:sz="4" w:space="0" w:color="auto"/>
              <w:right w:val="single" w:sz="4" w:space="0" w:color="auto"/>
            </w:tcBorders>
            <w:shd w:val="clear" w:color="auto" w:fill="auto"/>
            <w:noWrap/>
            <w:vAlign w:val="center"/>
            <w:hideMark/>
          </w:tcPr>
          <w:p w14:paraId="5ACA74BB"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5E3592B9"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56F2F1E2"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 rôle et les fonctions des outils et des équipements de travail</w:t>
            </w:r>
          </w:p>
        </w:tc>
        <w:tc>
          <w:tcPr>
            <w:tcW w:w="1421" w:type="pct"/>
            <w:tcBorders>
              <w:top w:val="nil"/>
              <w:left w:val="nil"/>
              <w:bottom w:val="single" w:sz="4" w:space="0" w:color="auto"/>
              <w:right w:val="single" w:sz="4" w:space="0" w:color="auto"/>
            </w:tcBorders>
            <w:shd w:val="clear" w:color="auto" w:fill="auto"/>
            <w:noWrap/>
            <w:vAlign w:val="center"/>
            <w:hideMark/>
          </w:tcPr>
          <w:p w14:paraId="4136610A"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179B09D4"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484AB818"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les règles et textes des différents domaines</w:t>
            </w:r>
          </w:p>
        </w:tc>
        <w:tc>
          <w:tcPr>
            <w:tcW w:w="1421" w:type="pct"/>
            <w:tcBorders>
              <w:top w:val="nil"/>
              <w:left w:val="nil"/>
              <w:bottom w:val="single" w:sz="4" w:space="0" w:color="auto"/>
              <w:right w:val="single" w:sz="4" w:space="0" w:color="auto"/>
            </w:tcBorders>
            <w:shd w:val="clear" w:color="auto" w:fill="auto"/>
            <w:noWrap/>
            <w:vAlign w:val="center"/>
            <w:hideMark/>
          </w:tcPr>
          <w:p w14:paraId="75855857"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54AD561F"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31D4C62F"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les normes techniques du métier</w:t>
            </w:r>
          </w:p>
        </w:tc>
        <w:tc>
          <w:tcPr>
            <w:tcW w:w="1421" w:type="pct"/>
            <w:tcBorders>
              <w:top w:val="nil"/>
              <w:left w:val="nil"/>
              <w:bottom w:val="single" w:sz="4" w:space="0" w:color="auto"/>
              <w:right w:val="single" w:sz="4" w:space="0" w:color="auto"/>
            </w:tcBorders>
            <w:shd w:val="clear" w:color="auto" w:fill="auto"/>
            <w:noWrap/>
            <w:vAlign w:val="center"/>
            <w:hideMark/>
          </w:tcPr>
          <w:p w14:paraId="4AC3CD71"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52723BCD"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18CDB696"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 vocabulaire du métier</w:t>
            </w:r>
          </w:p>
        </w:tc>
        <w:tc>
          <w:tcPr>
            <w:tcW w:w="1421" w:type="pct"/>
            <w:tcBorders>
              <w:top w:val="nil"/>
              <w:left w:val="nil"/>
              <w:bottom w:val="single" w:sz="4" w:space="0" w:color="auto"/>
              <w:right w:val="single" w:sz="4" w:space="0" w:color="auto"/>
            </w:tcBorders>
            <w:shd w:val="clear" w:color="auto" w:fill="auto"/>
            <w:noWrap/>
            <w:vAlign w:val="center"/>
            <w:hideMark/>
          </w:tcPr>
          <w:p w14:paraId="26E24B5F"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719E6136"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036CFB79"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un devis</w:t>
            </w:r>
          </w:p>
        </w:tc>
        <w:tc>
          <w:tcPr>
            <w:tcW w:w="1421" w:type="pct"/>
            <w:tcBorders>
              <w:top w:val="nil"/>
              <w:left w:val="nil"/>
              <w:bottom w:val="single" w:sz="4" w:space="0" w:color="auto"/>
              <w:right w:val="single" w:sz="4" w:space="0" w:color="auto"/>
            </w:tcBorders>
            <w:shd w:val="clear" w:color="auto" w:fill="auto"/>
            <w:noWrap/>
            <w:vAlign w:val="center"/>
            <w:hideMark/>
          </w:tcPr>
          <w:p w14:paraId="06F7F5D3"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3B7A491B"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64045258"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les techniques de diagnostiques</w:t>
            </w:r>
          </w:p>
        </w:tc>
        <w:tc>
          <w:tcPr>
            <w:tcW w:w="1421" w:type="pct"/>
            <w:tcBorders>
              <w:top w:val="nil"/>
              <w:left w:val="nil"/>
              <w:bottom w:val="single" w:sz="4" w:space="0" w:color="auto"/>
              <w:right w:val="single" w:sz="4" w:space="0" w:color="auto"/>
            </w:tcBorders>
            <w:shd w:val="clear" w:color="auto" w:fill="auto"/>
            <w:noWrap/>
            <w:vAlign w:val="center"/>
            <w:hideMark/>
          </w:tcPr>
          <w:p w14:paraId="14D7F262"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5477C23E"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5D5370CA"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Savoir planifier le travail</w:t>
            </w:r>
          </w:p>
        </w:tc>
        <w:tc>
          <w:tcPr>
            <w:tcW w:w="1421" w:type="pct"/>
            <w:tcBorders>
              <w:top w:val="nil"/>
              <w:left w:val="nil"/>
              <w:bottom w:val="single" w:sz="4" w:space="0" w:color="auto"/>
              <w:right w:val="single" w:sz="4" w:space="0" w:color="auto"/>
            </w:tcBorders>
            <w:shd w:val="clear" w:color="auto" w:fill="auto"/>
            <w:noWrap/>
            <w:vAlign w:val="center"/>
            <w:hideMark/>
          </w:tcPr>
          <w:p w14:paraId="651AE95F"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597D0703"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1163B179"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les règles d'hygiène et de sécurité</w:t>
            </w:r>
          </w:p>
        </w:tc>
        <w:tc>
          <w:tcPr>
            <w:tcW w:w="1421" w:type="pct"/>
            <w:tcBorders>
              <w:top w:val="nil"/>
              <w:left w:val="nil"/>
              <w:bottom w:val="single" w:sz="4" w:space="0" w:color="auto"/>
              <w:right w:val="single" w:sz="4" w:space="0" w:color="auto"/>
            </w:tcBorders>
            <w:shd w:val="clear" w:color="auto" w:fill="auto"/>
            <w:noWrap/>
            <w:vAlign w:val="center"/>
            <w:hideMark/>
          </w:tcPr>
          <w:p w14:paraId="389C267B"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7CF4823E"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2C82DF20" w14:textId="77777777" w:rsidR="00174BD1" w:rsidRPr="00572697" w:rsidRDefault="00174BD1" w:rsidP="00174BD1">
            <w:pPr>
              <w:spacing w:after="0" w:line="240" w:lineRule="auto"/>
              <w:ind w:firstLineChars="400" w:firstLine="803"/>
              <w:rPr>
                <w:rFonts w:ascii="Times New Roman" w:eastAsia="Times New Roman" w:hAnsi="Times New Roman" w:cs="Times New Roman"/>
                <w:b/>
                <w:bCs/>
                <w:color w:val="000000"/>
                <w:sz w:val="20"/>
                <w:szCs w:val="20"/>
                <w:lang w:eastAsia="fr-FR"/>
              </w:rPr>
            </w:pPr>
            <w:r w:rsidRPr="00572697">
              <w:rPr>
                <w:rFonts w:ascii="Times New Roman" w:eastAsia="Times New Roman" w:hAnsi="Times New Roman" w:cs="Times New Roman"/>
                <w:b/>
                <w:bCs/>
                <w:color w:val="000000"/>
                <w:sz w:val="20"/>
                <w:szCs w:val="20"/>
                <w:lang w:eastAsia="fr-FR"/>
              </w:rPr>
              <w:t>2-      Savoir-être ou comportement</w:t>
            </w:r>
          </w:p>
        </w:tc>
        <w:tc>
          <w:tcPr>
            <w:tcW w:w="1421" w:type="pct"/>
            <w:tcBorders>
              <w:top w:val="nil"/>
              <w:left w:val="nil"/>
              <w:bottom w:val="single" w:sz="4" w:space="0" w:color="auto"/>
              <w:right w:val="single" w:sz="4" w:space="0" w:color="auto"/>
            </w:tcBorders>
            <w:shd w:val="clear" w:color="000000" w:fill="000000"/>
            <w:noWrap/>
            <w:vAlign w:val="center"/>
            <w:hideMark/>
          </w:tcPr>
          <w:p w14:paraId="33B68AB8" w14:textId="77777777" w:rsidR="00174BD1" w:rsidRPr="00572697" w:rsidRDefault="00174BD1" w:rsidP="00174BD1">
            <w:pPr>
              <w:spacing w:after="0" w:line="240" w:lineRule="auto"/>
              <w:rPr>
                <w:rFonts w:ascii="Calibri" w:eastAsia="Times New Roman" w:hAnsi="Calibri" w:cs="Times New Roman"/>
                <w:color w:val="000000"/>
                <w:sz w:val="20"/>
                <w:szCs w:val="20"/>
                <w:lang w:eastAsia="fr-FR"/>
              </w:rPr>
            </w:pPr>
            <w:r w:rsidRPr="00572697">
              <w:rPr>
                <w:rFonts w:ascii="Calibri" w:eastAsia="Times New Roman" w:hAnsi="Calibri" w:cs="Times New Roman"/>
                <w:color w:val="000000"/>
                <w:sz w:val="20"/>
                <w:szCs w:val="20"/>
                <w:lang w:eastAsia="fr-FR"/>
              </w:rPr>
              <w:t> </w:t>
            </w:r>
          </w:p>
        </w:tc>
      </w:tr>
      <w:tr w:rsidR="00174BD1" w:rsidRPr="00572697" w14:paraId="012DBB5D"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4B3576B7"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Amour du métier</w:t>
            </w:r>
          </w:p>
        </w:tc>
        <w:tc>
          <w:tcPr>
            <w:tcW w:w="1421" w:type="pct"/>
            <w:tcBorders>
              <w:top w:val="nil"/>
              <w:left w:val="nil"/>
              <w:bottom w:val="single" w:sz="4" w:space="0" w:color="auto"/>
              <w:right w:val="single" w:sz="4" w:space="0" w:color="auto"/>
            </w:tcBorders>
            <w:shd w:val="clear" w:color="auto" w:fill="auto"/>
            <w:noWrap/>
            <w:vAlign w:val="center"/>
            <w:hideMark/>
          </w:tcPr>
          <w:p w14:paraId="5D181D6D"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59199929"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52798D51"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Ponctualité</w:t>
            </w:r>
          </w:p>
        </w:tc>
        <w:tc>
          <w:tcPr>
            <w:tcW w:w="1421" w:type="pct"/>
            <w:tcBorders>
              <w:top w:val="nil"/>
              <w:left w:val="nil"/>
              <w:bottom w:val="single" w:sz="4" w:space="0" w:color="auto"/>
              <w:right w:val="single" w:sz="4" w:space="0" w:color="auto"/>
            </w:tcBorders>
            <w:shd w:val="clear" w:color="auto" w:fill="auto"/>
            <w:noWrap/>
            <w:vAlign w:val="center"/>
            <w:hideMark/>
          </w:tcPr>
          <w:p w14:paraId="1C2F2E8D"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3A1A403B"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46158DBD"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Confiance en soi</w:t>
            </w:r>
          </w:p>
        </w:tc>
        <w:tc>
          <w:tcPr>
            <w:tcW w:w="1421" w:type="pct"/>
            <w:tcBorders>
              <w:top w:val="nil"/>
              <w:left w:val="nil"/>
              <w:bottom w:val="single" w:sz="4" w:space="0" w:color="auto"/>
              <w:right w:val="single" w:sz="4" w:space="0" w:color="auto"/>
            </w:tcBorders>
            <w:shd w:val="clear" w:color="auto" w:fill="auto"/>
            <w:noWrap/>
            <w:vAlign w:val="center"/>
            <w:hideMark/>
          </w:tcPr>
          <w:p w14:paraId="43EB6F51"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1DA6E18A"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1C1EEE0E"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être disponible</w:t>
            </w:r>
          </w:p>
        </w:tc>
        <w:tc>
          <w:tcPr>
            <w:tcW w:w="1421" w:type="pct"/>
            <w:tcBorders>
              <w:top w:val="nil"/>
              <w:left w:val="nil"/>
              <w:bottom w:val="single" w:sz="4" w:space="0" w:color="auto"/>
              <w:right w:val="single" w:sz="4" w:space="0" w:color="auto"/>
            </w:tcBorders>
            <w:shd w:val="clear" w:color="auto" w:fill="auto"/>
            <w:noWrap/>
            <w:vAlign w:val="center"/>
            <w:hideMark/>
          </w:tcPr>
          <w:p w14:paraId="699F41A9"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39977DD5"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26272940"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Respect mutuel</w:t>
            </w:r>
          </w:p>
        </w:tc>
        <w:tc>
          <w:tcPr>
            <w:tcW w:w="1421" w:type="pct"/>
            <w:tcBorders>
              <w:top w:val="nil"/>
              <w:left w:val="nil"/>
              <w:bottom w:val="single" w:sz="4" w:space="0" w:color="auto"/>
              <w:right w:val="single" w:sz="4" w:space="0" w:color="auto"/>
            </w:tcBorders>
            <w:shd w:val="clear" w:color="auto" w:fill="auto"/>
            <w:noWrap/>
            <w:vAlign w:val="center"/>
            <w:hideMark/>
          </w:tcPr>
          <w:p w14:paraId="476645FB"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7CCEF823"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tcPr>
          <w:p w14:paraId="03C33172"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Respect du règlement intérieur de l'entreprise</w:t>
            </w:r>
          </w:p>
        </w:tc>
        <w:tc>
          <w:tcPr>
            <w:tcW w:w="1421" w:type="pct"/>
            <w:tcBorders>
              <w:top w:val="nil"/>
              <w:left w:val="nil"/>
              <w:bottom w:val="single" w:sz="4" w:space="0" w:color="auto"/>
              <w:right w:val="single" w:sz="4" w:space="0" w:color="auto"/>
            </w:tcBorders>
            <w:shd w:val="clear" w:color="auto" w:fill="auto"/>
            <w:noWrap/>
            <w:vAlign w:val="center"/>
          </w:tcPr>
          <w:p w14:paraId="724C8674"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p>
        </w:tc>
      </w:tr>
      <w:tr w:rsidR="00174BD1" w:rsidRPr="00572697" w14:paraId="7A3EFBB1"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2B125B6A"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être communicatif</w:t>
            </w:r>
          </w:p>
        </w:tc>
        <w:tc>
          <w:tcPr>
            <w:tcW w:w="1421" w:type="pct"/>
            <w:tcBorders>
              <w:top w:val="nil"/>
              <w:left w:val="nil"/>
              <w:bottom w:val="single" w:sz="4" w:space="0" w:color="auto"/>
              <w:right w:val="single" w:sz="4" w:space="0" w:color="auto"/>
            </w:tcBorders>
            <w:shd w:val="clear" w:color="auto" w:fill="auto"/>
            <w:noWrap/>
            <w:vAlign w:val="center"/>
            <w:hideMark/>
          </w:tcPr>
          <w:p w14:paraId="7A49BF5B"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4F0D39F8"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5D4ABC65"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Esprit créatif</w:t>
            </w:r>
          </w:p>
        </w:tc>
        <w:tc>
          <w:tcPr>
            <w:tcW w:w="1421" w:type="pct"/>
            <w:tcBorders>
              <w:top w:val="nil"/>
              <w:left w:val="nil"/>
              <w:bottom w:val="single" w:sz="4" w:space="0" w:color="auto"/>
              <w:right w:val="single" w:sz="4" w:space="0" w:color="auto"/>
            </w:tcBorders>
            <w:shd w:val="clear" w:color="auto" w:fill="auto"/>
            <w:noWrap/>
            <w:vAlign w:val="center"/>
            <w:hideMark/>
          </w:tcPr>
          <w:p w14:paraId="172A5BB7"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42DF9C31"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4975CBAA"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Respect des règles d'hygiène et de sécurité</w:t>
            </w:r>
          </w:p>
        </w:tc>
        <w:tc>
          <w:tcPr>
            <w:tcW w:w="1421" w:type="pct"/>
            <w:tcBorders>
              <w:top w:val="nil"/>
              <w:left w:val="nil"/>
              <w:bottom w:val="single" w:sz="4" w:space="0" w:color="auto"/>
              <w:right w:val="single" w:sz="4" w:space="0" w:color="auto"/>
            </w:tcBorders>
            <w:shd w:val="clear" w:color="auto" w:fill="auto"/>
            <w:noWrap/>
            <w:vAlign w:val="center"/>
            <w:hideMark/>
          </w:tcPr>
          <w:p w14:paraId="47131A2A"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687704E0"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1777E2F6" w14:textId="77777777" w:rsidR="00174BD1" w:rsidRPr="00572697" w:rsidRDefault="00174BD1" w:rsidP="00174BD1">
            <w:pPr>
              <w:spacing w:after="0" w:line="240" w:lineRule="auto"/>
              <w:ind w:firstLineChars="400" w:firstLine="803"/>
              <w:rPr>
                <w:rFonts w:ascii="Times New Roman" w:eastAsia="Times New Roman" w:hAnsi="Times New Roman" w:cs="Times New Roman"/>
                <w:b/>
                <w:bCs/>
                <w:color w:val="000000"/>
                <w:sz w:val="20"/>
                <w:szCs w:val="20"/>
                <w:lang w:eastAsia="fr-FR"/>
              </w:rPr>
            </w:pPr>
            <w:r w:rsidRPr="00572697">
              <w:rPr>
                <w:rFonts w:ascii="Times New Roman" w:eastAsia="Times New Roman" w:hAnsi="Times New Roman" w:cs="Times New Roman"/>
                <w:b/>
                <w:bCs/>
                <w:color w:val="000000"/>
                <w:sz w:val="20"/>
                <w:szCs w:val="20"/>
                <w:lang w:eastAsia="fr-FR"/>
              </w:rPr>
              <w:t xml:space="preserve">3-      Savoir-faire ou habileté </w:t>
            </w:r>
          </w:p>
        </w:tc>
        <w:tc>
          <w:tcPr>
            <w:tcW w:w="1421" w:type="pct"/>
            <w:tcBorders>
              <w:top w:val="nil"/>
              <w:left w:val="nil"/>
              <w:bottom w:val="single" w:sz="4" w:space="0" w:color="auto"/>
              <w:right w:val="single" w:sz="4" w:space="0" w:color="auto"/>
            </w:tcBorders>
            <w:shd w:val="clear" w:color="000000" w:fill="000000"/>
            <w:noWrap/>
            <w:vAlign w:val="center"/>
            <w:hideMark/>
          </w:tcPr>
          <w:p w14:paraId="6D4AC511"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 </w:t>
            </w:r>
          </w:p>
        </w:tc>
      </w:tr>
      <w:tr w:rsidR="00174BD1" w:rsidRPr="00572697" w14:paraId="7BED2430"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hideMark/>
          </w:tcPr>
          <w:p w14:paraId="3902EE33"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Appliquer les normes techniques du métier</w:t>
            </w:r>
          </w:p>
        </w:tc>
        <w:tc>
          <w:tcPr>
            <w:tcW w:w="1421" w:type="pct"/>
            <w:tcBorders>
              <w:top w:val="nil"/>
              <w:left w:val="nil"/>
              <w:bottom w:val="single" w:sz="4" w:space="0" w:color="auto"/>
              <w:right w:val="single" w:sz="4" w:space="0" w:color="auto"/>
            </w:tcBorders>
            <w:shd w:val="clear" w:color="auto" w:fill="auto"/>
            <w:noWrap/>
            <w:vAlign w:val="center"/>
            <w:hideMark/>
          </w:tcPr>
          <w:p w14:paraId="4078F8CA"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7F374435"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5392383A"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Maitriser l’utilisation des outils et des équipements</w:t>
            </w:r>
          </w:p>
        </w:tc>
        <w:tc>
          <w:tcPr>
            <w:tcW w:w="1421" w:type="pct"/>
            <w:tcBorders>
              <w:top w:val="nil"/>
              <w:left w:val="nil"/>
              <w:bottom w:val="single" w:sz="4" w:space="0" w:color="auto"/>
              <w:right w:val="single" w:sz="4" w:space="0" w:color="auto"/>
            </w:tcBorders>
            <w:shd w:val="clear" w:color="auto" w:fill="auto"/>
            <w:noWrap/>
            <w:vAlign w:val="center"/>
            <w:hideMark/>
          </w:tcPr>
          <w:p w14:paraId="2B83ED67"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00E4F574"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hideMark/>
          </w:tcPr>
          <w:p w14:paraId="0640A383"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Maitriser la planification d’un travail</w:t>
            </w:r>
          </w:p>
        </w:tc>
        <w:tc>
          <w:tcPr>
            <w:tcW w:w="1421" w:type="pct"/>
            <w:tcBorders>
              <w:top w:val="nil"/>
              <w:left w:val="nil"/>
              <w:bottom w:val="single" w:sz="4" w:space="0" w:color="auto"/>
              <w:right w:val="single" w:sz="4" w:space="0" w:color="auto"/>
            </w:tcBorders>
            <w:shd w:val="clear" w:color="auto" w:fill="auto"/>
            <w:noWrap/>
            <w:vAlign w:val="center"/>
            <w:hideMark/>
          </w:tcPr>
          <w:p w14:paraId="78CD8E9C"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777B2595"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hideMark/>
          </w:tcPr>
          <w:p w14:paraId="6AA92380"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Diagnostiquer</w:t>
            </w:r>
          </w:p>
        </w:tc>
        <w:tc>
          <w:tcPr>
            <w:tcW w:w="1421" w:type="pct"/>
            <w:tcBorders>
              <w:top w:val="nil"/>
              <w:left w:val="nil"/>
              <w:bottom w:val="single" w:sz="4" w:space="0" w:color="auto"/>
              <w:right w:val="single" w:sz="4" w:space="0" w:color="auto"/>
            </w:tcBorders>
            <w:shd w:val="clear" w:color="auto" w:fill="auto"/>
            <w:noWrap/>
            <w:vAlign w:val="center"/>
            <w:hideMark/>
          </w:tcPr>
          <w:p w14:paraId="75C3E6D3"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3FC683DD"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hideMark/>
          </w:tcPr>
          <w:p w14:paraId="4A5DCBED"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Mettre en place</w:t>
            </w:r>
          </w:p>
        </w:tc>
        <w:tc>
          <w:tcPr>
            <w:tcW w:w="1421" w:type="pct"/>
            <w:tcBorders>
              <w:top w:val="nil"/>
              <w:left w:val="nil"/>
              <w:bottom w:val="single" w:sz="4" w:space="0" w:color="auto"/>
              <w:right w:val="single" w:sz="4" w:space="0" w:color="auto"/>
            </w:tcBorders>
            <w:shd w:val="clear" w:color="auto" w:fill="auto"/>
            <w:noWrap/>
            <w:vAlign w:val="center"/>
            <w:hideMark/>
          </w:tcPr>
          <w:p w14:paraId="0B651440"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31A3E7D5"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hideMark/>
          </w:tcPr>
          <w:p w14:paraId="3DBD79FF"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Réaliser les tâches</w:t>
            </w:r>
          </w:p>
        </w:tc>
        <w:tc>
          <w:tcPr>
            <w:tcW w:w="1421" w:type="pct"/>
            <w:tcBorders>
              <w:top w:val="nil"/>
              <w:left w:val="nil"/>
              <w:bottom w:val="single" w:sz="4" w:space="0" w:color="auto"/>
              <w:right w:val="single" w:sz="4" w:space="0" w:color="auto"/>
            </w:tcBorders>
            <w:shd w:val="clear" w:color="auto" w:fill="auto"/>
            <w:noWrap/>
            <w:vAlign w:val="center"/>
            <w:hideMark/>
          </w:tcPr>
          <w:p w14:paraId="28FDF4C5"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620F4216"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hideMark/>
          </w:tcPr>
          <w:p w14:paraId="7801AE0B"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Assembler/ Rassembler</w:t>
            </w:r>
          </w:p>
        </w:tc>
        <w:tc>
          <w:tcPr>
            <w:tcW w:w="1421" w:type="pct"/>
            <w:tcBorders>
              <w:top w:val="nil"/>
              <w:left w:val="nil"/>
              <w:bottom w:val="single" w:sz="4" w:space="0" w:color="auto"/>
              <w:right w:val="single" w:sz="4" w:space="0" w:color="auto"/>
            </w:tcBorders>
            <w:shd w:val="clear" w:color="auto" w:fill="auto"/>
            <w:noWrap/>
            <w:vAlign w:val="center"/>
            <w:hideMark/>
          </w:tcPr>
          <w:p w14:paraId="737EC9C3"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70625EA7"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hideMark/>
          </w:tcPr>
          <w:p w14:paraId="7E6736C1"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Réaliser les travaux de finition</w:t>
            </w:r>
          </w:p>
        </w:tc>
        <w:tc>
          <w:tcPr>
            <w:tcW w:w="1421" w:type="pct"/>
            <w:tcBorders>
              <w:top w:val="nil"/>
              <w:left w:val="nil"/>
              <w:bottom w:val="single" w:sz="4" w:space="0" w:color="auto"/>
              <w:right w:val="single" w:sz="4" w:space="0" w:color="auto"/>
            </w:tcBorders>
            <w:shd w:val="clear" w:color="auto" w:fill="auto"/>
            <w:noWrap/>
            <w:vAlign w:val="center"/>
            <w:hideMark/>
          </w:tcPr>
          <w:p w14:paraId="58AC987A"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603C924E"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tcPr>
          <w:p w14:paraId="08D620CF"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Appliquer les règles d’hygiène et de sécurité</w:t>
            </w:r>
          </w:p>
        </w:tc>
        <w:tc>
          <w:tcPr>
            <w:tcW w:w="1421" w:type="pct"/>
            <w:tcBorders>
              <w:top w:val="nil"/>
              <w:left w:val="nil"/>
              <w:bottom w:val="single" w:sz="4" w:space="0" w:color="auto"/>
              <w:right w:val="single" w:sz="4" w:space="0" w:color="auto"/>
            </w:tcBorders>
            <w:shd w:val="clear" w:color="auto" w:fill="auto"/>
            <w:noWrap/>
            <w:vAlign w:val="center"/>
          </w:tcPr>
          <w:p w14:paraId="19B56DA8"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bl>
    <w:p w14:paraId="10273529" w14:textId="77777777" w:rsidR="00572697" w:rsidRDefault="00572697" w:rsidP="00174BD1">
      <w:pPr>
        <w:spacing w:before="240" w:after="120" w:line="276" w:lineRule="auto"/>
        <w:jc w:val="both"/>
        <w:rPr>
          <w:rFonts w:ascii="Times New Roman" w:eastAsia="Calibri" w:hAnsi="Times New Roman" w:cs="Times New Roman"/>
          <w:b/>
          <w:sz w:val="24"/>
          <w:szCs w:val="24"/>
        </w:rPr>
      </w:pPr>
    </w:p>
    <w:p w14:paraId="67830A7B" w14:textId="77777777" w:rsidR="00572697" w:rsidRDefault="00572697">
      <w:pPr>
        <w:spacing w:before="100" w:after="200" w:line="276" w:lineRule="auto"/>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520DD7C1" w14:textId="4B2F0FEE" w:rsidR="00174BD1" w:rsidRPr="009108B2" w:rsidRDefault="00174BD1" w:rsidP="00174BD1">
      <w:pPr>
        <w:spacing w:before="240" w:after="120" w:line="276" w:lineRule="auto"/>
        <w:jc w:val="both"/>
        <w:rPr>
          <w:rFonts w:ascii="Times New Roman" w:hAnsi="Times New Roman" w:cs="Times New Roman"/>
        </w:rPr>
      </w:pPr>
      <w:r w:rsidRPr="009108B2">
        <w:rPr>
          <w:rFonts w:ascii="Times New Roman" w:eastAsia="Calibri" w:hAnsi="Times New Roman" w:cs="Times New Roman"/>
          <w:b/>
          <w:sz w:val="24"/>
          <w:szCs w:val="24"/>
        </w:rPr>
        <w:lastRenderedPageBreak/>
        <w:t>S3Q3</w:t>
      </w:r>
      <w:r w:rsidRPr="009108B2">
        <w:rPr>
          <w:rFonts w:ascii="Times New Roman" w:eastAsia="Calibri" w:hAnsi="Times New Roman" w:cs="Times New Roman"/>
          <w:sz w:val="24"/>
          <w:szCs w:val="24"/>
        </w:rPr>
        <w:t xml:space="preserve"> </w:t>
      </w:r>
      <w:r w:rsidRPr="00DC71C7">
        <w:rPr>
          <w:rFonts w:ascii="Times New Roman" w:eastAsia="Calibri" w:hAnsi="Times New Roman" w:cs="Times New Roman"/>
          <w:sz w:val="24"/>
          <w:szCs w:val="24"/>
        </w:rPr>
        <w:t>Quel est votre niveau de satisfaction au regard des compétences ci-dessous ?</w:t>
      </w:r>
      <w:r w:rsidRPr="009108B2">
        <w:rPr>
          <w:rFonts w:ascii="Times New Roman" w:eastAsia="Calibri" w:hAnsi="Times New Roman" w:cs="Times New Roman"/>
          <w:b/>
          <w:sz w:val="24"/>
          <w:szCs w:val="24"/>
        </w:rPr>
        <w:t xml:space="preserve"> </w:t>
      </w:r>
    </w:p>
    <w:tbl>
      <w:tblPr>
        <w:tblW w:w="5186" w:type="pct"/>
        <w:tblCellMar>
          <w:left w:w="70" w:type="dxa"/>
          <w:right w:w="70" w:type="dxa"/>
        </w:tblCellMar>
        <w:tblLook w:val="04A0" w:firstRow="1" w:lastRow="0" w:firstColumn="1" w:lastColumn="0" w:noHBand="0" w:noVBand="1"/>
      </w:tblPr>
      <w:tblGrid>
        <w:gridCol w:w="3397"/>
        <w:gridCol w:w="7354"/>
      </w:tblGrid>
      <w:tr w:rsidR="00174BD1" w:rsidRPr="00572697" w14:paraId="7D809EAA" w14:textId="77777777" w:rsidTr="00174BD1">
        <w:trPr>
          <w:trHeight w:val="283"/>
        </w:trPr>
        <w:tc>
          <w:tcPr>
            <w:tcW w:w="1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ADE40" w14:textId="77777777" w:rsidR="00174BD1" w:rsidRPr="00572697" w:rsidRDefault="00174BD1" w:rsidP="00174BD1">
            <w:pPr>
              <w:spacing w:after="0" w:line="240" w:lineRule="auto"/>
              <w:rPr>
                <w:rFonts w:ascii="Times New Roman" w:eastAsia="Times New Roman" w:hAnsi="Times New Roman" w:cs="Times New Roman"/>
                <w:b/>
                <w:bCs/>
                <w:lang w:eastAsia="fr-FR"/>
              </w:rPr>
            </w:pPr>
            <w:r w:rsidRPr="00572697">
              <w:rPr>
                <w:rFonts w:ascii="Times New Roman" w:eastAsia="Times New Roman" w:hAnsi="Times New Roman" w:cs="Times New Roman"/>
                <w:b/>
                <w:bCs/>
                <w:lang w:eastAsia="fr-FR"/>
              </w:rPr>
              <w:t>Compétences</w:t>
            </w:r>
          </w:p>
        </w:tc>
        <w:tc>
          <w:tcPr>
            <w:tcW w:w="3420" w:type="pct"/>
            <w:tcBorders>
              <w:top w:val="single" w:sz="4" w:space="0" w:color="auto"/>
              <w:left w:val="nil"/>
              <w:bottom w:val="single" w:sz="4" w:space="0" w:color="auto"/>
              <w:right w:val="single" w:sz="4" w:space="0" w:color="auto"/>
            </w:tcBorders>
            <w:shd w:val="clear" w:color="auto" w:fill="auto"/>
            <w:noWrap/>
            <w:vAlign w:val="bottom"/>
            <w:hideMark/>
          </w:tcPr>
          <w:p w14:paraId="39CD46F8" w14:textId="77777777" w:rsidR="00174BD1" w:rsidRPr="00572697" w:rsidRDefault="00174BD1" w:rsidP="00174BD1">
            <w:pPr>
              <w:spacing w:after="0" w:line="240" w:lineRule="auto"/>
              <w:rPr>
                <w:rFonts w:ascii="Times New Roman" w:eastAsia="Times New Roman" w:hAnsi="Times New Roman" w:cs="Times New Roman"/>
                <w:b/>
                <w:bCs/>
                <w:color w:val="000000"/>
                <w:lang w:eastAsia="fr-FR"/>
              </w:rPr>
            </w:pPr>
            <w:r w:rsidRPr="00572697">
              <w:rPr>
                <w:rFonts w:ascii="Times New Roman" w:eastAsia="Times New Roman" w:hAnsi="Times New Roman" w:cs="Times New Roman"/>
                <w:b/>
                <w:bCs/>
                <w:color w:val="000000"/>
                <w:lang w:eastAsia="fr-FR"/>
              </w:rPr>
              <w:t xml:space="preserve">Niveau de satisfaction :  </w:t>
            </w:r>
          </w:p>
          <w:p w14:paraId="13286C8A" w14:textId="77777777" w:rsidR="00174BD1" w:rsidRPr="00572697" w:rsidRDefault="00174BD1" w:rsidP="00174BD1">
            <w:pPr>
              <w:spacing w:after="0" w:line="240" w:lineRule="auto"/>
              <w:rPr>
                <w:rFonts w:ascii="Times New Roman" w:eastAsia="Times New Roman" w:hAnsi="Times New Roman" w:cs="Times New Roman"/>
                <w:color w:val="000000"/>
                <w:lang w:eastAsia="fr-FR"/>
              </w:rPr>
            </w:pPr>
            <w:r w:rsidRPr="00572697">
              <w:rPr>
                <w:rFonts w:ascii="Times New Roman" w:eastAsia="Times New Roman" w:hAnsi="Times New Roman" w:cs="Times New Roman"/>
                <w:b/>
                <w:color w:val="000000"/>
                <w:lang w:eastAsia="fr-FR"/>
              </w:rPr>
              <w:t>3</w:t>
            </w:r>
            <w:r w:rsidRPr="00572697">
              <w:rPr>
                <w:rFonts w:ascii="Times New Roman" w:eastAsia="Times New Roman" w:hAnsi="Times New Roman" w:cs="Times New Roman"/>
                <w:color w:val="000000"/>
                <w:lang w:eastAsia="fr-FR"/>
              </w:rPr>
              <w:t xml:space="preserve">= Satisfaits </w:t>
            </w:r>
          </w:p>
          <w:p w14:paraId="10D8B8D0" w14:textId="77777777" w:rsidR="00174BD1" w:rsidRPr="00572697" w:rsidRDefault="00174BD1" w:rsidP="00174BD1">
            <w:pPr>
              <w:spacing w:after="0" w:line="240" w:lineRule="auto"/>
              <w:rPr>
                <w:rFonts w:ascii="Times New Roman" w:eastAsia="Times New Roman" w:hAnsi="Times New Roman" w:cs="Times New Roman"/>
                <w:color w:val="000000"/>
                <w:lang w:eastAsia="fr-FR"/>
              </w:rPr>
            </w:pPr>
            <w:r w:rsidRPr="00572697">
              <w:rPr>
                <w:rFonts w:ascii="Times New Roman" w:eastAsia="Times New Roman" w:hAnsi="Times New Roman" w:cs="Times New Roman"/>
                <w:b/>
                <w:color w:val="000000"/>
                <w:lang w:eastAsia="fr-FR"/>
              </w:rPr>
              <w:t>2</w:t>
            </w:r>
            <w:r w:rsidRPr="00572697">
              <w:rPr>
                <w:rFonts w:ascii="Times New Roman" w:eastAsia="Times New Roman" w:hAnsi="Times New Roman" w:cs="Times New Roman"/>
                <w:color w:val="000000"/>
                <w:lang w:eastAsia="fr-FR"/>
              </w:rPr>
              <w:t>= Moyennes</w:t>
            </w:r>
          </w:p>
          <w:p w14:paraId="6536AC65" w14:textId="77777777" w:rsidR="00174BD1" w:rsidRPr="00572697" w:rsidRDefault="00174BD1" w:rsidP="00174BD1">
            <w:pPr>
              <w:spacing w:after="0" w:line="240" w:lineRule="auto"/>
              <w:rPr>
                <w:rFonts w:ascii="Times New Roman" w:eastAsia="Times New Roman" w:hAnsi="Times New Roman" w:cs="Times New Roman"/>
                <w:b/>
                <w:bCs/>
                <w:color w:val="000000"/>
                <w:lang w:eastAsia="fr-FR"/>
              </w:rPr>
            </w:pPr>
            <w:r w:rsidRPr="00572697">
              <w:rPr>
                <w:rFonts w:ascii="Times New Roman" w:eastAsia="Times New Roman" w:hAnsi="Times New Roman" w:cs="Times New Roman"/>
                <w:b/>
                <w:color w:val="000000"/>
                <w:lang w:eastAsia="fr-FR"/>
              </w:rPr>
              <w:t>1</w:t>
            </w:r>
            <w:r w:rsidRPr="00572697">
              <w:rPr>
                <w:rFonts w:ascii="Times New Roman" w:eastAsia="Times New Roman" w:hAnsi="Times New Roman" w:cs="Times New Roman"/>
                <w:color w:val="000000"/>
                <w:lang w:eastAsia="fr-FR"/>
              </w:rPr>
              <w:t>= Insatisfaits</w:t>
            </w:r>
          </w:p>
        </w:tc>
      </w:tr>
      <w:tr w:rsidR="00174BD1" w:rsidRPr="00572697" w14:paraId="6EB02D55" w14:textId="77777777" w:rsidTr="00174BD1">
        <w:trPr>
          <w:trHeight w:val="283"/>
        </w:trPr>
        <w:tc>
          <w:tcPr>
            <w:tcW w:w="1580" w:type="pct"/>
            <w:tcBorders>
              <w:top w:val="nil"/>
              <w:left w:val="single" w:sz="4" w:space="0" w:color="auto"/>
              <w:bottom w:val="single" w:sz="4" w:space="0" w:color="auto"/>
              <w:right w:val="single" w:sz="4" w:space="0" w:color="auto"/>
            </w:tcBorders>
            <w:shd w:val="clear" w:color="auto" w:fill="auto"/>
            <w:noWrap/>
            <w:vAlign w:val="center"/>
            <w:hideMark/>
          </w:tcPr>
          <w:p w14:paraId="4A53E940" w14:textId="77777777" w:rsidR="00174BD1" w:rsidRPr="00572697" w:rsidRDefault="00174BD1" w:rsidP="00174BD1">
            <w:pPr>
              <w:spacing w:after="0" w:line="240" w:lineRule="auto"/>
              <w:rPr>
                <w:rFonts w:ascii="Times New Roman" w:eastAsia="Times New Roman" w:hAnsi="Times New Roman" w:cs="Times New Roman"/>
                <w:color w:val="000000"/>
                <w:lang w:eastAsia="fr-FR"/>
              </w:rPr>
            </w:pPr>
            <w:r w:rsidRPr="00572697">
              <w:rPr>
                <w:rFonts w:ascii="Times New Roman" w:eastAsia="Times New Roman" w:hAnsi="Times New Roman" w:cs="Times New Roman"/>
                <w:color w:val="000000"/>
                <w:lang w:eastAsia="fr-FR"/>
              </w:rPr>
              <w:t>Savoirs ou connaissances</w:t>
            </w:r>
            <w:r w:rsidRPr="00572697">
              <w:rPr>
                <w:rFonts w:ascii="Times New Roman" w:eastAsia="Times New Roman" w:hAnsi="Times New Roman" w:cs="Times New Roman"/>
                <w:lang w:eastAsia="fr-FR"/>
              </w:rPr>
              <w:t xml:space="preserve"> </w:t>
            </w:r>
          </w:p>
        </w:tc>
        <w:tc>
          <w:tcPr>
            <w:tcW w:w="3420" w:type="pct"/>
            <w:tcBorders>
              <w:top w:val="nil"/>
              <w:left w:val="nil"/>
              <w:bottom w:val="single" w:sz="4" w:space="0" w:color="auto"/>
              <w:right w:val="single" w:sz="4" w:space="0" w:color="auto"/>
            </w:tcBorders>
            <w:shd w:val="clear" w:color="auto" w:fill="auto"/>
            <w:noWrap/>
            <w:vAlign w:val="center"/>
            <w:hideMark/>
          </w:tcPr>
          <w:p w14:paraId="10282215" w14:textId="77777777" w:rsidR="00174BD1" w:rsidRPr="00572697" w:rsidRDefault="00174BD1" w:rsidP="00174BD1">
            <w:pPr>
              <w:spacing w:after="0" w:line="240" w:lineRule="auto"/>
              <w:jc w:val="center"/>
              <w:rPr>
                <w:rFonts w:ascii="Times New Roman" w:eastAsia="Times New Roman" w:hAnsi="Times New Roman" w:cs="Times New Roman"/>
                <w:lang w:eastAsia="fr-FR"/>
              </w:rPr>
            </w:pPr>
            <w:r w:rsidRPr="00572697">
              <w:rPr>
                <w:rFonts w:ascii="Times New Roman" w:eastAsia="Times New Roman" w:hAnsi="Times New Roman" w:cs="Times New Roman"/>
                <w:lang w:eastAsia="fr-FR"/>
              </w:rPr>
              <w:t>/___/</w:t>
            </w:r>
          </w:p>
        </w:tc>
      </w:tr>
      <w:tr w:rsidR="00174BD1" w:rsidRPr="00572697" w14:paraId="0CDB1377" w14:textId="77777777" w:rsidTr="00174BD1">
        <w:trPr>
          <w:trHeight w:val="283"/>
        </w:trPr>
        <w:tc>
          <w:tcPr>
            <w:tcW w:w="1580" w:type="pct"/>
            <w:tcBorders>
              <w:top w:val="nil"/>
              <w:left w:val="single" w:sz="4" w:space="0" w:color="auto"/>
              <w:bottom w:val="single" w:sz="4" w:space="0" w:color="auto"/>
              <w:right w:val="single" w:sz="4" w:space="0" w:color="auto"/>
            </w:tcBorders>
            <w:shd w:val="clear" w:color="auto" w:fill="auto"/>
            <w:noWrap/>
            <w:vAlign w:val="center"/>
            <w:hideMark/>
          </w:tcPr>
          <w:p w14:paraId="77C80E6F" w14:textId="77777777" w:rsidR="00174BD1" w:rsidRPr="00572697" w:rsidRDefault="00174BD1" w:rsidP="00174BD1">
            <w:pPr>
              <w:spacing w:after="0" w:line="240" w:lineRule="auto"/>
              <w:rPr>
                <w:rFonts w:ascii="Times New Roman" w:eastAsia="Times New Roman" w:hAnsi="Times New Roman" w:cs="Times New Roman"/>
                <w:color w:val="000000"/>
                <w:lang w:eastAsia="fr-FR"/>
              </w:rPr>
            </w:pPr>
            <w:r w:rsidRPr="00572697">
              <w:rPr>
                <w:rFonts w:ascii="Times New Roman" w:eastAsia="Times New Roman" w:hAnsi="Times New Roman" w:cs="Times New Roman"/>
                <w:color w:val="000000"/>
                <w:lang w:eastAsia="fr-FR"/>
              </w:rPr>
              <w:t>Savoir-être ou comportement</w:t>
            </w:r>
          </w:p>
        </w:tc>
        <w:tc>
          <w:tcPr>
            <w:tcW w:w="3420" w:type="pct"/>
            <w:tcBorders>
              <w:top w:val="nil"/>
              <w:left w:val="nil"/>
              <w:bottom w:val="single" w:sz="4" w:space="0" w:color="auto"/>
              <w:right w:val="single" w:sz="4" w:space="0" w:color="auto"/>
            </w:tcBorders>
            <w:shd w:val="clear" w:color="auto" w:fill="auto"/>
            <w:noWrap/>
            <w:vAlign w:val="center"/>
            <w:hideMark/>
          </w:tcPr>
          <w:p w14:paraId="50DEC291" w14:textId="77777777" w:rsidR="00174BD1" w:rsidRPr="00572697" w:rsidRDefault="00174BD1" w:rsidP="00174BD1">
            <w:pPr>
              <w:spacing w:after="0" w:line="240" w:lineRule="auto"/>
              <w:jc w:val="center"/>
              <w:rPr>
                <w:rFonts w:ascii="Times New Roman" w:eastAsia="Times New Roman" w:hAnsi="Times New Roman" w:cs="Times New Roman"/>
                <w:lang w:eastAsia="fr-FR"/>
              </w:rPr>
            </w:pPr>
            <w:r w:rsidRPr="00572697">
              <w:rPr>
                <w:rFonts w:ascii="Times New Roman" w:eastAsia="Times New Roman" w:hAnsi="Times New Roman" w:cs="Times New Roman"/>
                <w:lang w:eastAsia="fr-FR"/>
              </w:rPr>
              <w:t>/___/</w:t>
            </w:r>
          </w:p>
        </w:tc>
      </w:tr>
      <w:tr w:rsidR="00174BD1" w:rsidRPr="00572697" w14:paraId="3A445190" w14:textId="77777777" w:rsidTr="00174BD1">
        <w:trPr>
          <w:trHeight w:val="283"/>
        </w:trPr>
        <w:tc>
          <w:tcPr>
            <w:tcW w:w="1580" w:type="pct"/>
            <w:tcBorders>
              <w:top w:val="nil"/>
              <w:left w:val="single" w:sz="4" w:space="0" w:color="auto"/>
              <w:bottom w:val="single" w:sz="4" w:space="0" w:color="auto"/>
              <w:right w:val="single" w:sz="4" w:space="0" w:color="auto"/>
            </w:tcBorders>
            <w:shd w:val="clear" w:color="auto" w:fill="auto"/>
            <w:noWrap/>
            <w:vAlign w:val="center"/>
            <w:hideMark/>
          </w:tcPr>
          <w:p w14:paraId="4B866717" w14:textId="77777777" w:rsidR="00174BD1" w:rsidRPr="00572697" w:rsidRDefault="00174BD1" w:rsidP="00174BD1">
            <w:pPr>
              <w:spacing w:after="0" w:line="240" w:lineRule="auto"/>
              <w:rPr>
                <w:rFonts w:ascii="Times New Roman" w:eastAsia="Times New Roman" w:hAnsi="Times New Roman" w:cs="Times New Roman"/>
                <w:color w:val="000000"/>
                <w:lang w:eastAsia="fr-FR"/>
              </w:rPr>
            </w:pPr>
            <w:r w:rsidRPr="00572697">
              <w:rPr>
                <w:rFonts w:ascii="Times New Roman" w:eastAsia="Times New Roman" w:hAnsi="Times New Roman" w:cs="Times New Roman"/>
                <w:color w:val="000000"/>
                <w:lang w:eastAsia="fr-FR"/>
              </w:rPr>
              <w:t xml:space="preserve">Savoir-faire ou habileté </w:t>
            </w:r>
          </w:p>
        </w:tc>
        <w:tc>
          <w:tcPr>
            <w:tcW w:w="3420" w:type="pct"/>
            <w:tcBorders>
              <w:top w:val="nil"/>
              <w:left w:val="nil"/>
              <w:bottom w:val="single" w:sz="4" w:space="0" w:color="auto"/>
              <w:right w:val="single" w:sz="4" w:space="0" w:color="auto"/>
            </w:tcBorders>
            <w:shd w:val="clear" w:color="auto" w:fill="auto"/>
            <w:noWrap/>
            <w:vAlign w:val="center"/>
            <w:hideMark/>
          </w:tcPr>
          <w:p w14:paraId="7E2DB34B" w14:textId="77777777" w:rsidR="00174BD1" w:rsidRPr="00572697" w:rsidRDefault="00174BD1" w:rsidP="00174BD1">
            <w:pPr>
              <w:spacing w:after="0" w:line="240" w:lineRule="auto"/>
              <w:jc w:val="center"/>
              <w:rPr>
                <w:rFonts w:ascii="Times New Roman" w:eastAsia="Times New Roman" w:hAnsi="Times New Roman" w:cs="Times New Roman"/>
                <w:lang w:eastAsia="fr-FR"/>
              </w:rPr>
            </w:pPr>
            <w:r w:rsidRPr="00572697">
              <w:rPr>
                <w:rFonts w:ascii="Times New Roman" w:eastAsia="Times New Roman" w:hAnsi="Times New Roman" w:cs="Times New Roman"/>
                <w:lang w:eastAsia="fr-FR"/>
              </w:rPr>
              <w:t>/___/</w:t>
            </w:r>
          </w:p>
        </w:tc>
      </w:tr>
    </w:tbl>
    <w:p w14:paraId="69F9CAF7" w14:textId="60F89E2B" w:rsidR="00174BD1" w:rsidRDefault="00174BD1" w:rsidP="00174BD1">
      <w:pPr>
        <w:spacing w:after="20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14:paraId="2EEC54C7" w14:textId="606D49EB" w:rsidR="00174BD1" w:rsidRPr="004D29BC" w:rsidRDefault="00174BD1" w:rsidP="00174BD1">
      <w:pPr>
        <w:spacing w:after="200" w:line="240" w:lineRule="auto"/>
        <w:jc w:val="both"/>
        <w:rPr>
          <w:rFonts w:ascii="Times New Roman" w:hAnsi="Times New Roman" w:cs="Times New Roman"/>
        </w:rPr>
      </w:pPr>
      <w:r w:rsidRPr="009108B2">
        <w:rPr>
          <w:rFonts w:ascii="Times New Roman" w:eastAsia="Calibri" w:hAnsi="Times New Roman" w:cs="Times New Roman"/>
          <w:b/>
          <w:sz w:val="24"/>
          <w:szCs w:val="24"/>
        </w:rPr>
        <w:t>S3Q</w:t>
      </w:r>
      <w:r w:rsidRPr="009108B2">
        <w:rPr>
          <w:rFonts w:ascii="Times New Roman" w:eastAsia="Calibri" w:hAnsi="Times New Roman" w:cs="Times New Roman"/>
          <w:b/>
          <w:bCs/>
          <w:sz w:val="24"/>
          <w:szCs w:val="24"/>
        </w:rPr>
        <w:t xml:space="preserve">4 </w:t>
      </w:r>
      <w:r w:rsidRPr="00E42FC2">
        <w:rPr>
          <w:rFonts w:ascii="Times New Roman" w:eastAsia="Calibri" w:hAnsi="Times New Roman" w:cs="Times New Roman"/>
          <w:bCs/>
          <w:sz w:val="24"/>
          <w:szCs w:val="24"/>
        </w:rPr>
        <w:t>Quel est votre degré de satisfaction par rapport leurs savoirs ou connaissances, leurs savoir-être et leurs savoir-faire</w:t>
      </w:r>
      <w:r>
        <w:rPr>
          <w:rFonts w:ascii="Times New Roman" w:eastAsia="Calibri" w:hAnsi="Times New Roman" w:cs="Times New Roman"/>
          <w:bCs/>
          <w:sz w:val="24"/>
          <w:szCs w:val="24"/>
        </w:rPr>
        <w:t xml:space="preserve"> </w:t>
      </w:r>
      <w:r w:rsidRPr="00E42FC2">
        <w:rPr>
          <w:rFonts w:ascii="Times New Roman" w:eastAsia="Calibri" w:hAnsi="Times New Roman" w:cs="Times New Roman"/>
          <w:bCs/>
          <w:sz w:val="24"/>
          <w:szCs w:val="24"/>
        </w:rPr>
        <w:t>?</w:t>
      </w:r>
    </w:p>
    <w:tbl>
      <w:tblPr>
        <w:tblW w:w="5000" w:type="pct"/>
        <w:tblCellMar>
          <w:left w:w="70" w:type="dxa"/>
          <w:right w:w="70" w:type="dxa"/>
        </w:tblCellMar>
        <w:tblLook w:val="04A0" w:firstRow="1" w:lastRow="0" w:firstColumn="1" w:lastColumn="0" w:noHBand="0" w:noVBand="1"/>
      </w:tblPr>
      <w:tblGrid>
        <w:gridCol w:w="7419"/>
        <w:gridCol w:w="2946"/>
      </w:tblGrid>
      <w:tr w:rsidR="00174BD1" w:rsidRPr="00572697" w14:paraId="352732D6" w14:textId="77777777" w:rsidTr="00572697">
        <w:trPr>
          <w:trHeight w:val="20"/>
          <w:tblHeader/>
        </w:trPr>
        <w:tc>
          <w:tcPr>
            <w:tcW w:w="357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D111D" w14:textId="77777777" w:rsidR="00174BD1" w:rsidRPr="00572697" w:rsidRDefault="00174BD1" w:rsidP="00174BD1">
            <w:pPr>
              <w:spacing w:after="0" w:line="240" w:lineRule="auto"/>
              <w:rPr>
                <w:rFonts w:ascii="Times New Roman" w:eastAsia="Times New Roman" w:hAnsi="Times New Roman" w:cs="Times New Roman"/>
                <w:b/>
                <w:bCs/>
                <w:color w:val="000000"/>
                <w:sz w:val="20"/>
                <w:szCs w:val="20"/>
                <w:lang w:eastAsia="fr-FR"/>
              </w:rPr>
            </w:pPr>
            <w:r w:rsidRPr="00572697">
              <w:rPr>
                <w:rFonts w:ascii="Times New Roman" w:eastAsia="Times New Roman" w:hAnsi="Times New Roman" w:cs="Times New Roman"/>
                <w:b/>
                <w:bCs/>
                <w:color w:val="000000"/>
                <w:sz w:val="20"/>
                <w:szCs w:val="20"/>
                <w:lang w:eastAsia="fr-FR"/>
              </w:rPr>
              <w:t>Satisfaction</w:t>
            </w:r>
          </w:p>
        </w:tc>
        <w:tc>
          <w:tcPr>
            <w:tcW w:w="1421" w:type="pct"/>
            <w:tcBorders>
              <w:top w:val="single" w:sz="4" w:space="0" w:color="auto"/>
              <w:left w:val="single" w:sz="4" w:space="0" w:color="auto"/>
              <w:right w:val="single" w:sz="4" w:space="0" w:color="auto"/>
            </w:tcBorders>
            <w:shd w:val="clear" w:color="auto" w:fill="auto"/>
            <w:noWrap/>
            <w:vAlign w:val="center"/>
            <w:hideMark/>
          </w:tcPr>
          <w:p w14:paraId="48064F90" w14:textId="77777777" w:rsidR="00174BD1" w:rsidRPr="00572697" w:rsidRDefault="00174BD1" w:rsidP="00174BD1">
            <w:pPr>
              <w:spacing w:after="0" w:line="240" w:lineRule="auto"/>
              <w:rPr>
                <w:rFonts w:ascii="Times New Roman" w:eastAsia="Times New Roman" w:hAnsi="Times New Roman" w:cs="Times New Roman"/>
                <w:b/>
                <w:bCs/>
                <w:color w:val="000000"/>
                <w:sz w:val="20"/>
                <w:szCs w:val="20"/>
                <w:lang w:eastAsia="fr-FR"/>
              </w:rPr>
            </w:pPr>
            <w:r w:rsidRPr="00572697">
              <w:rPr>
                <w:rFonts w:ascii="Times New Roman" w:eastAsia="Times New Roman" w:hAnsi="Times New Roman" w:cs="Times New Roman"/>
                <w:b/>
                <w:bCs/>
                <w:color w:val="000000"/>
                <w:sz w:val="20"/>
                <w:szCs w:val="20"/>
                <w:lang w:eastAsia="fr-FR"/>
              </w:rPr>
              <w:t>Evaluation</w:t>
            </w:r>
            <w:r w:rsidRPr="00572697">
              <w:rPr>
                <w:rFonts w:ascii="Times New Roman" w:eastAsia="Times New Roman" w:hAnsi="Times New Roman" w:cs="Times New Roman"/>
                <w:color w:val="000000"/>
                <w:sz w:val="20"/>
                <w:szCs w:val="20"/>
                <w:lang w:eastAsia="fr-FR"/>
              </w:rPr>
              <w:t> :</w:t>
            </w:r>
          </w:p>
        </w:tc>
      </w:tr>
      <w:tr w:rsidR="00174BD1" w:rsidRPr="00572697" w14:paraId="40439B9F" w14:textId="77777777" w:rsidTr="00572697">
        <w:trPr>
          <w:trHeight w:val="20"/>
          <w:tblHeader/>
        </w:trPr>
        <w:tc>
          <w:tcPr>
            <w:tcW w:w="3579" w:type="pct"/>
            <w:vMerge/>
            <w:tcBorders>
              <w:top w:val="single" w:sz="4" w:space="0" w:color="auto"/>
              <w:left w:val="single" w:sz="4" w:space="0" w:color="auto"/>
              <w:bottom w:val="single" w:sz="4" w:space="0" w:color="auto"/>
              <w:right w:val="single" w:sz="4" w:space="0" w:color="auto"/>
            </w:tcBorders>
            <w:vAlign w:val="center"/>
            <w:hideMark/>
          </w:tcPr>
          <w:p w14:paraId="3BD60852" w14:textId="77777777" w:rsidR="00174BD1" w:rsidRPr="00572697" w:rsidRDefault="00174BD1" w:rsidP="00174BD1">
            <w:pPr>
              <w:spacing w:after="0" w:line="240" w:lineRule="auto"/>
              <w:rPr>
                <w:rFonts w:ascii="Times New Roman" w:eastAsia="Times New Roman" w:hAnsi="Times New Roman" w:cs="Times New Roman"/>
                <w:b/>
                <w:bCs/>
                <w:color w:val="000000"/>
                <w:sz w:val="20"/>
                <w:szCs w:val="20"/>
                <w:lang w:eastAsia="fr-FR"/>
              </w:rPr>
            </w:pPr>
          </w:p>
        </w:tc>
        <w:tc>
          <w:tcPr>
            <w:tcW w:w="1421" w:type="pct"/>
            <w:tcBorders>
              <w:top w:val="nil"/>
              <w:left w:val="single" w:sz="4" w:space="0" w:color="auto"/>
              <w:right w:val="single" w:sz="4" w:space="0" w:color="auto"/>
            </w:tcBorders>
            <w:shd w:val="clear" w:color="auto" w:fill="auto"/>
            <w:noWrap/>
            <w:vAlign w:val="center"/>
            <w:hideMark/>
          </w:tcPr>
          <w:p w14:paraId="1D09FDB2"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 xml:space="preserve">3 = Satisfaits </w:t>
            </w:r>
          </w:p>
          <w:p w14:paraId="23564938"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 xml:space="preserve">2 = moyennes   </w:t>
            </w:r>
          </w:p>
        </w:tc>
      </w:tr>
      <w:tr w:rsidR="00174BD1" w:rsidRPr="00572697" w14:paraId="4E545888" w14:textId="77777777" w:rsidTr="00572697">
        <w:trPr>
          <w:trHeight w:val="20"/>
          <w:tblHeader/>
        </w:trPr>
        <w:tc>
          <w:tcPr>
            <w:tcW w:w="3579" w:type="pct"/>
            <w:vMerge/>
            <w:tcBorders>
              <w:top w:val="single" w:sz="4" w:space="0" w:color="auto"/>
              <w:left w:val="single" w:sz="4" w:space="0" w:color="auto"/>
              <w:bottom w:val="single" w:sz="4" w:space="0" w:color="auto"/>
              <w:right w:val="single" w:sz="4" w:space="0" w:color="auto"/>
            </w:tcBorders>
            <w:vAlign w:val="center"/>
            <w:hideMark/>
          </w:tcPr>
          <w:p w14:paraId="7CB5F807" w14:textId="77777777" w:rsidR="00174BD1" w:rsidRPr="00572697" w:rsidRDefault="00174BD1" w:rsidP="00174BD1">
            <w:pPr>
              <w:spacing w:after="0" w:line="240" w:lineRule="auto"/>
              <w:rPr>
                <w:rFonts w:ascii="Times New Roman" w:eastAsia="Times New Roman" w:hAnsi="Times New Roman" w:cs="Times New Roman"/>
                <w:b/>
                <w:bCs/>
                <w:color w:val="000000"/>
                <w:sz w:val="20"/>
                <w:szCs w:val="20"/>
                <w:lang w:eastAsia="fr-FR"/>
              </w:rPr>
            </w:pPr>
          </w:p>
        </w:tc>
        <w:tc>
          <w:tcPr>
            <w:tcW w:w="1421" w:type="pct"/>
            <w:tcBorders>
              <w:top w:val="nil"/>
              <w:left w:val="single" w:sz="4" w:space="0" w:color="auto"/>
              <w:right w:val="single" w:sz="4" w:space="0" w:color="auto"/>
            </w:tcBorders>
            <w:shd w:val="clear" w:color="auto" w:fill="auto"/>
            <w:noWrap/>
            <w:vAlign w:val="center"/>
            <w:hideMark/>
          </w:tcPr>
          <w:p w14:paraId="6BF91981"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 xml:space="preserve">1 = Insatisfaits </w:t>
            </w:r>
          </w:p>
        </w:tc>
      </w:tr>
      <w:tr w:rsidR="00174BD1" w:rsidRPr="00572697" w14:paraId="7338B05F"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14D53E30" w14:textId="77777777" w:rsidR="00174BD1" w:rsidRPr="00572697" w:rsidRDefault="00174BD1" w:rsidP="00174BD1">
            <w:pPr>
              <w:spacing w:after="0" w:line="240" w:lineRule="auto"/>
              <w:ind w:firstLineChars="400" w:firstLine="803"/>
              <w:rPr>
                <w:rFonts w:ascii="Times New Roman" w:eastAsia="Times New Roman" w:hAnsi="Times New Roman" w:cs="Times New Roman"/>
                <w:b/>
                <w:bCs/>
                <w:color w:val="000000"/>
                <w:sz w:val="20"/>
                <w:szCs w:val="20"/>
                <w:lang w:eastAsia="fr-FR"/>
              </w:rPr>
            </w:pPr>
            <w:r w:rsidRPr="00572697">
              <w:rPr>
                <w:rFonts w:ascii="Times New Roman" w:eastAsia="Times New Roman" w:hAnsi="Times New Roman" w:cs="Times New Roman"/>
                <w:b/>
                <w:bCs/>
                <w:color w:val="000000"/>
                <w:sz w:val="20"/>
                <w:szCs w:val="20"/>
                <w:lang w:eastAsia="fr-FR"/>
              </w:rPr>
              <w:t>1-      Savoirs ou connaissances</w:t>
            </w:r>
          </w:p>
        </w:tc>
        <w:tc>
          <w:tcPr>
            <w:tcW w:w="1421" w:type="pct"/>
            <w:tcBorders>
              <w:left w:val="nil"/>
              <w:bottom w:val="single" w:sz="4" w:space="0" w:color="auto"/>
              <w:right w:val="single" w:sz="4" w:space="0" w:color="auto"/>
            </w:tcBorders>
            <w:shd w:val="clear" w:color="000000" w:fill="000000"/>
            <w:noWrap/>
            <w:vAlign w:val="center"/>
            <w:hideMark/>
          </w:tcPr>
          <w:p w14:paraId="53BF76AD"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 </w:t>
            </w:r>
          </w:p>
        </w:tc>
      </w:tr>
      <w:tr w:rsidR="00174BD1" w:rsidRPr="00572697" w14:paraId="56889269"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60D3316F"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Savoir lire et écrire</w:t>
            </w:r>
          </w:p>
        </w:tc>
        <w:tc>
          <w:tcPr>
            <w:tcW w:w="1421" w:type="pct"/>
            <w:tcBorders>
              <w:top w:val="nil"/>
              <w:left w:val="nil"/>
              <w:bottom w:val="single" w:sz="4" w:space="0" w:color="auto"/>
              <w:right w:val="single" w:sz="4" w:space="0" w:color="auto"/>
            </w:tcBorders>
            <w:shd w:val="clear" w:color="auto" w:fill="auto"/>
            <w:noWrap/>
            <w:vAlign w:val="center"/>
            <w:hideMark/>
          </w:tcPr>
          <w:p w14:paraId="211C5228"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4F80E444"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5065A3BB"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 métier</w:t>
            </w:r>
          </w:p>
        </w:tc>
        <w:tc>
          <w:tcPr>
            <w:tcW w:w="1421" w:type="pct"/>
            <w:tcBorders>
              <w:top w:val="nil"/>
              <w:left w:val="nil"/>
              <w:bottom w:val="single" w:sz="4" w:space="0" w:color="auto"/>
              <w:right w:val="single" w:sz="4" w:space="0" w:color="auto"/>
            </w:tcBorders>
            <w:shd w:val="clear" w:color="auto" w:fill="auto"/>
            <w:noWrap/>
            <w:vAlign w:val="center"/>
            <w:hideMark/>
          </w:tcPr>
          <w:p w14:paraId="664711C0"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4A2F32A0"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1EC1E5AA"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les matériaux/matières premières</w:t>
            </w:r>
          </w:p>
        </w:tc>
        <w:tc>
          <w:tcPr>
            <w:tcW w:w="1421" w:type="pct"/>
            <w:tcBorders>
              <w:top w:val="nil"/>
              <w:left w:val="nil"/>
              <w:bottom w:val="single" w:sz="4" w:space="0" w:color="auto"/>
              <w:right w:val="single" w:sz="4" w:space="0" w:color="auto"/>
            </w:tcBorders>
            <w:shd w:val="clear" w:color="auto" w:fill="auto"/>
            <w:noWrap/>
            <w:vAlign w:val="center"/>
            <w:hideMark/>
          </w:tcPr>
          <w:p w14:paraId="0F945FE3"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21B1E3CD"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0FB5EF95"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 rôle et les fonctions des outils et des équipements de travail</w:t>
            </w:r>
          </w:p>
        </w:tc>
        <w:tc>
          <w:tcPr>
            <w:tcW w:w="1421" w:type="pct"/>
            <w:tcBorders>
              <w:top w:val="nil"/>
              <w:left w:val="nil"/>
              <w:bottom w:val="single" w:sz="4" w:space="0" w:color="auto"/>
              <w:right w:val="single" w:sz="4" w:space="0" w:color="auto"/>
            </w:tcBorders>
            <w:shd w:val="clear" w:color="auto" w:fill="auto"/>
            <w:noWrap/>
            <w:vAlign w:val="center"/>
            <w:hideMark/>
          </w:tcPr>
          <w:p w14:paraId="51B4D73B"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178948A4"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407D027E"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les règles et textes des différents domaines</w:t>
            </w:r>
          </w:p>
        </w:tc>
        <w:tc>
          <w:tcPr>
            <w:tcW w:w="1421" w:type="pct"/>
            <w:tcBorders>
              <w:top w:val="nil"/>
              <w:left w:val="nil"/>
              <w:bottom w:val="single" w:sz="4" w:space="0" w:color="auto"/>
              <w:right w:val="single" w:sz="4" w:space="0" w:color="auto"/>
            </w:tcBorders>
            <w:shd w:val="clear" w:color="auto" w:fill="auto"/>
            <w:noWrap/>
            <w:vAlign w:val="center"/>
            <w:hideMark/>
          </w:tcPr>
          <w:p w14:paraId="16D57F81"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4BFA8B95"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08B467B7"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les normes techniques du métier</w:t>
            </w:r>
          </w:p>
        </w:tc>
        <w:tc>
          <w:tcPr>
            <w:tcW w:w="1421" w:type="pct"/>
            <w:tcBorders>
              <w:top w:val="nil"/>
              <w:left w:val="nil"/>
              <w:bottom w:val="single" w:sz="4" w:space="0" w:color="auto"/>
              <w:right w:val="single" w:sz="4" w:space="0" w:color="auto"/>
            </w:tcBorders>
            <w:shd w:val="clear" w:color="auto" w:fill="auto"/>
            <w:noWrap/>
            <w:vAlign w:val="center"/>
            <w:hideMark/>
          </w:tcPr>
          <w:p w14:paraId="0BFB8A6F"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40537022"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65C9A300"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 vocabulaire du métier</w:t>
            </w:r>
          </w:p>
        </w:tc>
        <w:tc>
          <w:tcPr>
            <w:tcW w:w="1421" w:type="pct"/>
            <w:tcBorders>
              <w:top w:val="nil"/>
              <w:left w:val="nil"/>
              <w:bottom w:val="single" w:sz="4" w:space="0" w:color="auto"/>
              <w:right w:val="single" w:sz="4" w:space="0" w:color="auto"/>
            </w:tcBorders>
            <w:shd w:val="clear" w:color="auto" w:fill="auto"/>
            <w:noWrap/>
            <w:vAlign w:val="center"/>
            <w:hideMark/>
          </w:tcPr>
          <w:p w14:paraId="037F28F8"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1F86740B"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5C01B179"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un devis</w:t>
            </w:r>
          </w:p>
        </w:tc>
        <w:tc>
          <w:tcPr>
            <w:tcW w:w="1421" w:type="pct"/>
            <w:tcBorders>
              <w:top w:val="nil"/>
              <w:left w:val="nil"/>
              <w:bottom w:val="single" w:sz="4" w:space="0" w:color="auto"/>
              <w:right w:val="single" w:sz="4" w:space="0" w:color="auto"/>
            </w:tcBorders>
            <w:shd w:val="clear" w:color="auto" w:fill="auto"/>
            <w:noWrap/>
            <w:vAlign w:val="center"/>
            <w:hideMark/>
          </w:tcPr>
          <w:p w14:paraId="48026917"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1DC66949"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041E97ED"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les techniques de diagnostiques</w:t>
            </w:r>
          </w:p>
        </w:tc>
        <w:tc>
          <w:tcPr>
            <w:tcW w:w="1421" w:type="pct"/>
            <w:tcBorders>
              <w:top w:val="nil"/>
              <w:left w:val="nil"/>
              <w:bottom w:val="single" w:sz="4" w:space="0" w:color="auto"/>
              <w:right w:val="single" w:sz="4" w:space="0" w:color="auto"/>
            </w:tcBorders>
            <w:shd w:val="clear" w:color="auto" w:fill="auto"/>
            <w:noWrap/>
            <w:vAlign w:val="center"/>
            <w:hideMark/>
          </w:tcPr>
          <w:p w14:paraId="24B70EFB"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67FB3BFF"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5FC1CE8A"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Savoir planifier le travail</w:t>
            </w:r>
          </w:p>
        </w:tc>
        <w:tc>
          <w:tcPr>
            <w:tcW w:w="1421" w:type="pct"/>
            <w:tcBorders>
              <w:top w:val="nil"/>
              <w:left w:val="nil"/>
              <w:bottom w:val="single" w:sz="4" w:space="0" w:color="auto"/>
              <w:right w:val="single" w:sz="4" w:space="0" w:color="auto"/>
            </w:tcBorders>
            <w:shd w:val="clear" w:color="auto" w:fill="auto"/>
            <w:noWrap/>
            <w:vAlign w:val="center"/>
            <w:hideMark/>
          </w:tcPr>
          <w:p w14:paraId="291D66BD"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1D3FA428"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2C398F96"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Connaitre les règles d'hygiène et de sécurité</w:t>
            </w:r>
          </w:p>
        </w:tc>
        <w:tc>
          <w:tcPr>
            <w:tcW w:w="1421" w:type="pct"/>
            <w:tcBorders>
              <w:top w:val="nil"/>
              <w:left w:val="nil"/>
              <w:bottom w:val="single" w:sz="4" w:space="0" w:color="auto"/>
              <w:right w:val="single" w:sz="4" w:space="0" w:color="auto"/>
            </w:tcBorders>
            <w:shd w:val="clear" w:color="auto" w:fill="auto"/>
            <w:noWrap/>
            <w:vAlign w:val="center"/>
            <w:hideMark/>
          </w:tcPr>
          <w:p w14:paraId="37464130"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7502C1D5"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2D896494" w14:textId="77777777" w:rsidR="00174BD1" w:rsidRPr="00572697" w:rsidRDefault="00174BD1" w:rsidP="00174BD1">
            <w:pPr>
              <w:spacing w:after="0" w:line="240" w:lineRule="auto"/>
              <w:ind w:firstLineChars="400" w:firstLine="803"/>
              <w:rPr>
                <w:rFonts w:ascii="Times New Roman" w:eastAsia="Times New Roman" w:hAnsi="Times New Roman" w:cs="Times New Roman"/>
                <w:b/>
                <w:bCs/>
                <w:color w:val="000000"/>
                <w:sz w:val="20"/>
                <w:szCs w:val="20"/>
                <w:lang w:eastAsia="fr-FR"/>
              </w:rPr>
            </w:pPr>
            <w:r w:rsidRPr="00572697">
              <w:rPr>
                <w:rFonts w:ascii="Times New Roman" w:eastAsia="Times New Roman" w:hAnsi="Times New Roman" w:cs="Times New Roman"/>
                <w:b/>
                <w:bCs/>
                <w:color w:val="000000"/>
                <w:sz w:val="20"/>
                <w:szCs w:val="20"/>
                <w:lang w:eastAsia="fr-FR"/>
              </w:rPr>
              <w:t>2-      Savoir-être ou comportement</w:t>
            </w:r>
          </w:p>
        </w:tc>
        <w:tc>
          <w:tcPr>
            <w:tcW w:w="1421" w:type="pct"/>
            <w:tcBorders>
              <w:top w:val="nil"/>
              <w:left w:val="nil"/>
              <w:bottom w:val="single" w:sz="4" w:space="0" w:color="auto"/>
              <w:right w:val="single" w:sz="4" w:space="0" w:color="auto"/>
            </w:tcBorders>
            <w:shd w:val="clear" w:color="000000" w:fill="000000"/>
            <w:noWrap/>
            <w:vAlign w:val="center"/>
            <w:hideMark/>
          </w:tcPr>
          <w:p w14:paraId="0AE457A3"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 </w:t>
            </w:r>
          </w:p>
        </w:tc>
      </w:tr>
      <w:tr w:rsidR="00174BD1" w:rsidRPr="00572697" w14:paraId="4F31DEAF"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05D2FC5F"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Amour du métier</w:t>
            </w:r>
          </w:p>
        </w:tc>
        <w:tc>
          <w:tcPr>
            <w:tcW w:w="1421" w:type="pct"/>
            <w:tcBorders>
              <w:top w:val="nil"/>
              <w:left w:val="nil"/>
              <w:bottom w:val="single" w:sz="4" w:space="0" w:color="auto"/>
              <w:right w:val="single" w:sz="4" w:space="0" w:color="auto"/>
            </w:tcBorders>
            <w:shd w:val="clear" w:color="auto" w:fill="auto"/>
            <w:noWrap/>
            <w:vAlign w:val="center"/>
            <w:hideMark/>
          </w:tcPr>
          <w:p w14:paraId="0A2882E2"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4D31B932"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4738BD76"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Ponctualité</w:t>
            </w:r>
          </w:p>
        </w:tc>
        <w:tc>
          <w:tcPr>
            <w:tcW w:w="1421" w:type="pct"/>
            <w:tcBorders>
              <w:top w:val="nil"/>
              <w:left w:val="nil"/>
              <w:bottom w:val="single" w:sz="4" w:space="0" w:color="auto"/>
              <w:right w:val="single" w:sz="4" w:space="0" w:color="auto"/>
            </w:tcBorders>
            <w:shd w:val="clear" w:color="auto" w:fill="auto"/>
            <w:noWrap/>
            <w:vAlign w:val="center"/>
            <w:hideMark/>
          </w:tcPr>
          <w:p w14:paraId="66C92232"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2AA79116"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079A95A0"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Confiance en soi</w:t>
            </w:r>
          </w:p>
        </w:tc>
        <w:tc>
          <w:tcPr>
            <w:tcW w:w="1421" w:type="pct"/>
            <w:tcBorders>
              <w:top w:val="nil"/>
              <w:left w:val="nil"/>
              <w:bottom w:val="single" w:sz="4" w:space="0" w:color="auto"/>
              <w:right w:val="single" w:sz="4" w:space="0" w:color="auto"/>
            </w:tcBorders>
            <w:shd w:val="clear" w:color="auto" w:fill="auto"/>
            <w:noWrap/>
            <w:vAlign w:val="center"/>
            <w:hideMark/>
          </w:tcPr>
          <w:p w14:paraId="506AC229"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049B4953"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7975CBEF"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être disponible</w:t>
            </w:r>
          </w:p>
        </w:tc>
        <w:tc>
          <w:tcPr>
            <w:tcW w:w="1421" w:type="pct"/>
            <w:tcBorders>
              <w:top w:val="nil"/>
              <w:left w:val="nil"/>
              <w:bottom w:val="single" w:sz="4" w:space="0" w:color="auto"/>
              <w:right w:val="single" w:sz="4" w:space="0" w:color="auto"/>
            </w:tcBorders>
            <w:shd w:val="clear" w:color="auto" w:fill="auto"/>
            <w:noWrap/>
            <w:vAlign w:val="center"/>
            <w:hideMark/>
          </w:tcPr>
          <w:p w14:paraId="371D92F3"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39E32536"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5458AED9"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Respect mutuel</w:t>
            </w:r>
          </w:p>
        </w:tc>
        <w:tc>
          <w:tcPr>
            <w:tcW w:w="1421" w:type="pct"/>
            <w:tcBorders>
              <w:top w:val="nil"/>
              <w:left w:val="nil"/>
              <w:bottom w:val="single" w:sz="4" w:space="0" w:color="auto"/>
              <w:right w:val="single" w:sz="4" w:space="0" w:color="auto"/>
            </w:tcBorders>
            <w:shd w:val="clear" w:color="auto" w:fill="auto"/>
            <w:noWrap/>
            <w:vAlign w:val="center"/>
            <w:hideMark/>
          </w:tcPr>
          <w:p w14:paraId="69388F6D"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06DBFF4B"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5A174F93"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Respect des règles d'hygiène et de sécurité</w:t>
            </w:r>
          </w:p>
        </w:tc>
        <w:tc>
          <w:tcPr>
            <w:tcW w:w="1421" w:type="pct"/>
            <w:tcBorders>
              <w:top w:val="nil"/>
              <w:left w:val="nil"/>
              <w:bottom w:val="single" w:sz="4" w:space="0" w:color="auto"/>
              <w:right w:val="single" w:sz="4" w:space="0" w:color="auto"/>
            </w:tcBorders>
            <w:shd w:val="clear" w:color="auto" w:fill="auto"/>
            <w:noWrap/>
            <w:vAlign w:val="center"/>
            <w:hideMark/>
          </w:tcPr>
          <w:p w14:paraId="4B5494C4"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4D2C2AE6"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40DD9CCA"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être communicatif</w:t>
            </w:r>
          </w:p>
        </w:tc>
        <w:tc>
          <w:tcPr>
            <w:tcW w:w="1421" w:type="pct"/>
            <w:tcBorders>
              <w:top w:val="nil"/>
              <w:left w:val="nil"/>
              <w:bottom w:val="single" w:sz="4" w:space="0" w:color="auto"/>
              <w:right w:val="single" w:sz="4" w:space="0" w:color="auto"/>
            </w:tcBorders>
            <w:shd w:val="clear" w:color="auto" w:fill="auto"/>
            <w:noWrap/>
            <w:vAlign w:val="center"/>
            <w:hideMark/>
          </w:tcPr>
          <w:p w14:paraId="10D4C23C"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3C0D32F4"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32768EC0"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Esprit créatif</w:t>
            </w:r>
          </w:p>
        </w:tc>
        <w:tc>
          <w:tcPr>
            <w:tcW w:w="1421" w:type="pct"/>
            <w:tcBorders>
              <w:top w:val="nil"/>
              <w:left w:val="nil"/>
              <w:bottom w:val="single" w:sz="4" w:space="0" w:color="auto"/>
              <w:right w:val="single" w:sz="4" w:space="0" w:color="auto"/>
            </w:tcBorders>
            <w:shd w:val="clear" w:color="auto" w:fill="auto"/>
            <w:noWrap/>
            <w:vAlign w:val="center"/>
            <w:hideMark/>
          </w:tcPr>
          <w:p w14:paraId="094F2363"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7442614E"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61689800"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Respect du règlement intérieur de l'entreprise</w:t>
            </w:r>
          </w:p>
        </w:tc>
        <w:tc>
          <w:tcPr>
            <w:tcW w:w="1421" w:type="pct"/>
            <w:tcBorders>
              <w:top w:val="nil"/>
              <w:left w:val="nil"/>
              <w:bottom w:val="single" w:sz="4" w:space="0" w:color="auto"/>
              <w:right w:val="single" w:sz="4" w:space="0" w:color="auto"/>
            </w:tcBorders>
            <w:shd w:val="clear" w:color="auto" w:fill="auto"/>
            <w:noWrap/>
            <w:vAlign w:val="center"/>
            <w:hideMark/>
          </w:tcPr>
          <w:p w14:paraId="049C1E48"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499AE759"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319BF389" w14:textId="77777777" w:rsidR="00174BD1" w:rsidRPr="00572697" w:rsidRDefault="00174BD1" w:rsidP="00174BD1">
            <w:pPr>
              <w:spacing w:after="0" w:line="240" w:lineRule="auto"/>
              <w:ind w:firstLineChars="400" w:firstLine="803"/>
              <w:rPr>
                <w:rFonts w:ascii="Times New Roman" w:eastAsia="Times New Roman" w:hAnsi="Times New Roman" w:cs="Times New Roman"/>
                <w:b/>
                <w:bCs/>
                <w:color w:val="000000"/>
                <w:sz w:val="20"/>
                <w:szCs w:val="20"/>
                <w:lang w:eastAsia="fr-FR"/>
              </w:rPr>
            </w:pPr>
            <w:r w:rsidRPr="00572697">
              <w:rPr>
                <w:rFonts w:ascii="Times New Roman" w:eastAsia="Times New Roman" w:hAnsi="Times New Roman" w:cs="Times New Roman"/>
                <w:b/>
                <w:bCs/>
                <w:color w:val="000000"/>
                <w:sz w:val="20"/>
                <w:szCs w:val="20"/>
                <w:lang w:eastAsia="fr-FR"/>
              </w:rPr>
              <w:t xml:space="preserve">3-      Savoir-faire ou habileté </w:t>
            </w:r>
          </w:p>
        </w:tc>
        <w:tc>
          <w:tcPr>
            <w:tcW w:w="1421" w:type="pct"/>
            <w:tcBorders>
              <w:top w:val="nil"/>
              <w:left w:val="nil"/>
              <w:bottom w:val="single" w:sz="4" w:space="0" w:color="auto"/>
              <w:right w:val="single" w:sz="4" w:space="0" w:color="auto"/>
            </w:tcBorders>
            <w:shd w:val="clear" w:color="000000" w:fill="000000"/>
            <w:noWrap/>
            <w:vAlign w:val="center"/>
            <w:hideMark/>
          </w:tcPr>
          <w:p w14:paraId="46DA8E89"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 </w:t>
            </w:r>
          </w:p>
        </w:tc>
      </w:tr>
      <w:tr w:rsidR="00174BD1" w:rsidRPr="00572697" w14:paraId="7189F5A5"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hideMark/>
          </w:tcPr>
          <w:p w14:paraId="56AA2968"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Appliquer les normes techniques du métier</w:t>
            </w:r>
          </w:p>
        </w:tc>
        <w:tc>
          <w:tcPr>
            <w:tcW w:w="1421" w:type="pct"/>
            <w:tcBorders>
              <w:top w:val="nil"/>
              <w:left w:val="nil"/>
              <w:bottom w:val="single" w:sz="4" w:space="0" w:color="auto"/>
              <w:right w:val="single" w:sz="4" w:space="0" w:color="auto"/>
            </w:tcBorders>
            <w:shd w:val="clear" w:color="auto" w:fill="auto"/>
            <w:noWrap/>
            <w:vAlign w:val="center"/>
            <w:hideMark/>
          </w:tcPr>
          <w:p w14:paraId="59036015"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649ED4B4"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center"/>
            <w:hideMark/>
          </w:tcPr>
          <w:p w14:paraId="54A1A9FC"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Maitriser l’utilisation des outils et des équipements</w:t>
            </w:r>
          </w:p>
        </w:tc>
        <w:tc>
          <w:tcPr>
            <w:tcW w:w="1421" w:type="pct"/>
            <w:tcBorders>
              <w:top w:val="nil"/>
              <w:left w:val="nil"/>
              <w:bottom w:val="single" w:sz="4" w:space="0" w:color="auto"/>
              <w:right w:val="single" w:sz="4" w:space="0" w:color="auto"/>
            </w:tcBorders>
            <w:shd w:val="clear" w:color="auto" w:fill="auto"/>
            <w:noWrap/>
            <w:vAlign w:val="center"/>
            <w:hideMark/>
          </w:tcPr>
          <w:p w14:paraId="590309E1"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5E73376C"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hideMark/>
          </w:tcPr>
          <w:p w14:paraId="3C52E0AC"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Maitriser la planification d’un travail</w:t>
            </w:r>
          </w:p>
        </w:tc>
        <w:tc>
          <w:tcPr>
            <w:tcW w:w="1421" w:type="pct"/>
            <w:tcBorders>
              <w:top w:val="nil"/>
              <w:left w:val="nil"/>
              <w:bottom w:val="single" w:sz="4" w:space="0" w:color="auto"/>
              <w:right w:val="single" w:sz="4" w:space="0" w:color="auto"/>
            </w:tcBorders>
            <w:shd w:val="clear" w:color="auto" w:fill="auto"/>
            <w:noWrap/>
            <w:vAlign w:val="center"/>
            <w:hideMark/>
          </w:tcPr>
          <w:p w14:paraId="5281F3CF"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738B78D6"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hideMark/>
          </w:tcPr>
          <w:p w14:paraId="0522014E"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Diagnostiquer</w:t>
            </w:r>
          </w:p>
        </w:tc>
        <w:tc>
          <w:tcPr>
            <w:tcW w:w="1421" w:type="pct"/>
            <w:tcBorders>
              <w:top w:val="nil"/>
              <w:left w:val="nil"/>
              <w:bottom w:val="single" w:sz="4" w:space="0" w:color="auto"/>
              <w:right w:val="single" w:sz="4" w:space="0" w:color="auto"/>
            </w:tcBorders>
            <w:shd w:val="clear" w:color="auto" w:fill="auto"/>
            <w:noWrap/>
            <w:vAlign w:val="center"/>
            <w:hideMark/>
          </w:tcPr>
          <w:p w14:paraId="0498C35D"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39FCE2ED"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hideMark/>
          </w:tcPr>
          <w:p w14:paraId="48A79078"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Mettre en place</w:t>
            </w:r>
          </w:p>
        </w:tc>
        <w:tc>
          <w:tcPr>
            <w:tcW w:w="1421" w:type="pct"/>
            <w:tcBorders>
              <w:top w:val="nil"/>
              <w:left w:val="nil"/>
              <w:bottom w:val="single" w:sz="4" w:space="0" w:color="auto"/>
              <w:right w:val="single" w:sz="4" w:space="0" w:color="auto"/>
            </w:tcBorders>
            <w:shd w:val="clear" w:color="auto" w:fill="auto"/>
            <w:noWrap/>
            <w:vAlign w:val="center"/>
            <w:hideMark/>
          </w:tcPr>
          <w:p w14:paraId="5F5E26A1"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14ADFD3A"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hideMark/>
          </w:tcPr>
          <w:p w14:paraId="359A8247"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Réaliser les tâches</w:t>
            </w:r>
          </w:p>
        </w:tc>
        <w:tc>
          <w:tcPr>
            <w:tcW w:w="1421" w:type="pct"/>
            <w:tcBorders>
              <w:top w:val="nil"/>
              <w:left w:val="nil"/>
              <w:bottom w:val="single" w:sz="4" w:space="0" w:color="auto"/>
              <w:right w:val="single" w:sz="4" w:space="0" w:color="auto"/>
            </w:tcBorders>
            <w:shd w:val="clear" w:color="auto" w:fill="auto"/>
            <w:noWrap/>
            <w:vAlign w:val="center"/>
            <w:hideMark/>
          </w:tcPr>
          <w:p w14:paraId="0384B204"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69B14F5B"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hideMark/>
          </w:tcPr>
          <w:p w14:paraId="71D84F44"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Assembler/Rassembler</w:t>
            </w:r>
          </w:p>
        </w:tc>
        <w:tc>
          <w:tcPr>
            <w:tcW w:w="1421" w:type="pct"/>
            <w:tcBorders>
              <w:top w:val="nil"/>
              <w:left w:val="nil"/>
              <w:bottom w:val="single" w:sz="4" w:space="0" w:color="auto"/>
              <w:right w:val="single" w:sz="4" w:space="0" w:color="auto"/>
            </w:tcBorders>
            <w:shd w:val="clear" w:color="auto" w:fill="auto"/>
            <w:noWrap/>
            <w:vAlign w:val="center"/>
            <w:hideMark/>
          </w:tcPr>
          <w:p w14:paraId="1265E28F"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6132E2AA"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tcPr>
          <w:p w14:paraId="523E33DE"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Réaliser les travaux de finition</w:t>
            </w:r>
          </w:p>
        </w:tc>
        <w:tc>
          <w:tcPr>
            <w:tcW w:w="1421" w:type="pct"/>
            <w:tcBorders>
              <w:top w:val="nil"/>
              <w:left w:val="nil"/>
              <w:bottom w:val="single" w:sz="4" w:space="0" w:color="auto"/>
              <w:right w:val="single" w:sz="4" w:space="0" w:color="auto"/>
            </w:tcBorders>
            <w:shd w:val="clear" w:color="auto" w:fill="auto"/>
            <w:noWrap/>
            <w:vAlign w:val="center"/>
          </w:tcPr>
          <w:p w14:paraId="3758B560"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r w:rsidR="00174BD1" w:rsidRPr="00572697" w14:paraId="1D9B0EFA" w14:textId="77777777" w:rsidTr="00572697">
        <w:trPr>
          <w:trHeight w:val="20"/>
        </w:trPr>
        <w:tc>
          <w:tcPr>
            <w:tcW w:w="3579" w:type="pct"/>
            <w:tcBorders>
              <w:top w:val="nil"/>
              <w:left w:val="single" w:sz="4" w:space="0" w:color="auto"/>
              <w:bottom w:val="single" w:sz="4" w:space="0" w:color="auto"/>
              <w:right w:val="single" w:sz="4" w:space="0" w:color="auto"/>
            </w:tcBorders>
            <w:shd w:val="clear" w:color="auto" w:fill="auto"/>
            <w:noWrap/>
            <w:vAlign w:val="bottom"/>
          </w:tcPr>
          <w:p w14:paraId="782E75D6" w14:textId="77777777" w:rsidR="00174BD1" w:rsidRPr="00572697" w:rsidRDefault="00174BD1" w:rsidP="00174BD1">
            <w:pPr>
              <w:spacing w:after="0" w:line="240" w:lineRule="auto"/>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Appliquer les règles d’hygiène et de sécurité</w:t>
            </w:r>
          </w:p>
        </w:tc>
        <w:tc>
          <w:tcPr>
            <w:tcW w:w="1421" w:type="pct"/>
            <w:tcBorders>
              <w:top w:val="nil"/>
              <w:left w:val="nil"/>
              <w:bottom w:val="single" w:sz="4" w:space="0" w:color="auto"/>
              <w:right w:val="single" w:sz="4" w:space="0" w:color="auto"/>
            </w:tcBorders>
            <w:shd w:val="clear" w:color="auto" w:fill="auto"/>
            <w:noWrap/>
            <w:vAlign w:val="center"/>
          </w:tcPr>
          <w:p w14:paraId="296B8A08" w14:textId="77777777" w:rsidR="00174BD1" w:rsidRPr="00572697" w:rsidRDefault="00174BD1" w:rsidP="00174BD1">
            <w:pPr>
              <w:spacing w:after="0" w:line="240" w:lineRule="auto"/>
              <w:jc w:val="center"/>
              <w:rPr>
                <w:rFonts w:ascii="Times New Roman" w:eastAsia="Times New Roman" w:hAnsi="Times New Roman" w:cs="Times New Roman"/>
                <w:color w:val="000000"/>
                <w:sz w:val="20"/>
                <w:szCs w:val="20"/>
                <w:lang w:eastAsia="fr-FR"/>
              </w:rPr>
            </w:pPr>
            <w:r w:rsidRPr="00572697">
              <w:rPr>
                <w:rFonts w:ascii="Times New Roman" w:eastAsia="Times New Roman" w:hAnsi="Times New Roman" w:cs="Times New Roman"/>
                <w:color w:val="000000"/>
                <w:sz w:val="20"/>
                <w:szCs w:val="20"/>
                <w:lang w:eastAsia="fr-FR"/>
              </w:rPr>
              <w:t>/___/</w:t>
            </w:r>
          </w:p>
        </w:tc>
      </w:tr>
    </w:tbl>
    <w:p w14:paraId="609A5DE4" w14:textId="77777777" w:rsidR="00174BD1" w:rsidRDefault="00174BD1" w:rsidP="00174BD1">
      <w:pPr>
        <w:rPr>
          <w:rFonts w:ascii="Times New Roman" w:hAnsi="Times New Roman" w:cs="Times New Roman"/>
          <w:b/>
          <w:sz w:val="24"/>
          <w:szCs w:val="24"/>
        </w:rPr>
      </w:pPr>
    </w:p>
    <w:p w14:paraId="1D10E233" w14:textId="77777777" w:rsidR="00174BD1" w:rsidRPr="003C3CBF" w:rsidRDefault="00174BD1" w:rsidP="00174BD1">
      <w:pPr>
        <w:rPr>
          <w:rFonts w:ascii="Times New Roman" w:hAnsi="Times New Roman" w:cs="Times New Roman"/>
          <w:sz w:val="20"/>
        </w:rPr>
      </w:pPr>
      <w:r w:rsidRPr="009108B2">
        <w:rPr>
          <w:rFonts w:ascii="Times New Roman" w:eastAsia="Calibri" w:hAnsi="Times New Roman" w:cs="Times New Roman"/>
          <w:b/>
          <w:sz w:val="24"/>
          <w:szCs w:val="24"/>
        </w:rPr>
        <w:t>S3Q</w:t>
      </w:r>
      <w:r>
        <w:rPr>
          <w:rFonts w:ascii="Times New Roman" w:eastAsia="Calibri" w:hAnsi="Times New Roman" w:cs="Times New Roman"/>
          <w:b/>
          <w:sz w:val="24"/>
          <w:szCs w:val="24"/>
        </w:rPr>
        <w:t>5</w:t>
      </w:r>
      <w:r w:rsidRPr="009108B2">
        <w:rPr>
          <w:rFonts w:ascii="Times New Roman" w:eastAsia="Calibri" w:hAnsi="Times New Roman" w:cs="Times New Roman"/>
          <w:b/>
          <w:sz w:val="24"/>
          <w:szCs w:val="24"/>
        </w:rPr>
        <w:t xml:space="preserve"> </w:t>
      </w:r>
      <w:r w:rsidRPr="006D3583">
        <w:rPr>
          <w:rFonts w:ascii="Times New Roman" w:eastAsia="Calibri" w:hAnsi="Times New Roman" w:cs="Times New Roman"/>
          <w:sz w:val="24"/>
          <w:szCs w:val="24"/>
        </w:rPr>
        <w:t>Globalement quel est le niveau de compétence de votre employé ?</w:t>
      </w:r>
      <w:r w:rsidRPr="009108B2">
        <w:rPr>
          <w:rFonts w:ascii="Times New Roman" w:eastAsia="Calibri" w:hAnsi="Times New Roman" w:cs="Times New Roman"/>
          <w:b/>
          <w:sz w:val="24"/>
          <w:szCs w:val="24"/>
        </w:rPr>
        <w:t xml:space="preserve"> </w:t>
      </w:r>
      <w:r w:rsidRPr="003C3CBF">
        <w:rPr>
          <w:rFonts w:ascii="Times New Roman" w:eastAsia="Calibri" w:hAnsi="Times New Roman" w:cs="Times New Roman"/>
          <w:b/>
          <w:i/>
          <w:szCs w:val="24"/>
        </w:rPr>
        <w:t>(Choisissez une seule réponse)</w:t>
      </w:r>
    </w:p>
    <w:tbl>
      <w:tblPr>
        <w:tblW w:w="5000" w:type="pct"/>
        <w:tblCellMar>
          <w:left w:w="70" w:type="dxa"/>
          <w:right w:w="70" w:type="dxa"/>
        </w:tblCellMar>
        <w:tblLook w:val="04A0" w:firstRow="1" w:lastRow="0" w:firstColumn="1" w:lastColumn="0" w:noHBand="0" w:noVBand="1"/>
      </w:tblPr>
      <w:tblGrid>
        <w:gridCol w:w="2835"/>
        <w:gridCol w:w="3193"/>
        <w:gridCol w:w="2762"/>
        <w:gridCol w:w="1585"/>
      </w:tblGrid>
      <w:tr w:rsidR="00174BD1" w:rsidRPr="003C3CBF" w14:paraId="4FA18CAD" w14:textId="77777777" w:rsidTr="00174BD1">
        <w:trPr>
          <w:trHeight w:val="170"/>
        </w:trPr>
        <w:tc>
          <w:tcPr>
            <w:tcW w:w="1366" w:type="pct"/>
            <w:shd w:val="clear" w:color="auto" w:fill="auto"/>
            <w:noWrap/>
            <w:vAlign w:val="bottom"/>
            <w:hideMark/>
          </w:tcPr>
          <w:p w14:paraId="2BC2875C" w14:textId="77777777" w:rsidR="00174BD1" w:rsidRPr="003C3CBF" w:rsidRDefault="00174BD1" w:rsidP="00174BD1">
            <w:pPr>
              <w:spacing w:after="0" w:line="240" w:lineRule="auto"/>
              <w:rPr>
                <w:rFonts w:ascii="Times New Roman" w:eastAsia="Times New Roman" w:hAnsi="Times New Roman" w:cs="Times New Roman"/>
                <w:color w:val="000000"/>
                <w:sz w:val="24"/>
                <w:szCs w:val="24"/>
                <w:lang w:eastAsia="fr-FR"/>
              </w:rPr>
            </w:pPr>
            <w:r w:rsidRPr="003C3CBF">
              <w:rPr>
                <w:rFonts w:ascii="Times New Roman" w:eastAsia="Times New Roman" w:hAnsi="Times New Roman" w:cs="Times New Roman"/>
                <w:b/>
                <w:color w:val="000000"/>
                <w:sz w:val="24"/>
                <w:szCs w:val="24"/>
                <w:lang w:eastAsia="fr-FR"/>
              </w:rPr>
              <w:t>3</w:t>
            </w:r>
            <w:r w:rsidRPr="003C3CBF">
              <w:rPr>
                <w:rFonts w:ascii="Times New Roman" w:eastAsia="Times New Roman" w:hAnsi="Times New Roman" w:cs="Times New Roman"/>
                <w:color w:val="000000"/>
                <w:sz w:val="24"/>
                <w:szCs w:val="24"/>
                <w:lang w:eastAsia="fr-FR"/>
              </w:rPr>
              <w:t>= Compétences élevées</w:t>
            </w:r>
          </w:p>
        </w:tc>
        <w:tc>
          <w:tcPr>
            <w:tcW w:w="1539" w:type="pct"/>
            <w:shd w:val="clear" w:color="auto" w:fill="auto"/>
            <w:noWrap/>
            <w:vAlign w:val="bottom"/>
            <w:hideMark/>
          </w:tcPr>
          <w:p w14:paraId="60CF9D2D" w14:textId="77777777" w:rsidR="00174BD1" w:rsidRPr="003C3CBF" w:rsidRDefault="00174BD1" w:rsidP="00174BD1">
            <w:pPr>
              <w:spacing w:after="0" w:line="240" w:lineRule="auto"/>
              <w:rPr>
                <w:rFonts w:ascii="Times New Roman" w:eastAsia="Times New Roman" w:hAnsi="Times New Roman" w:cs="Times New Roman"/>
                <w:color w:val="000000"/>
                <w:sz w:val="24"/>
                <w:szCs w:val="24"/>
                <w:lang w:eastAsia="fr-FR"/>
              </w:rPr>
            </w:pPr>
            <w:r w:rsidRPr="003C3CBF">
              <w:rPr>
                <w:rFonts w:ascii="Times New Roman" w:eastAsia="Times New Roman" w:hAnsi="Times New Roman" w:cs="Times New Roman"/>
                <w:b/>
                <w:color w:val="000000"/>
                <w:sz w:val="24"/>
                <w:szCs w:val="24"/>
                <w:lang w:eastAsia="fr-FR"/>
              </w:rPr>
              <w:t>2</w:t>
            </w:r>
            <w:r w:rsidRPr="003C3CBF">
              <w:rPr>
                <w:rFonts w:ascii="Times New Roman" w:eastAsia="Times New Roman" w:hAnsi="Times New Roman" w:cs="Times New Roman"/>
                <w:color w:val="000000"/>
                <w:sz w:val="24"/>
                <w:szCs w:val="24"/>
                <w:lang w:eastAsia="fr-FR"/>
              </w:rPr>
              <w:t>= Compétences moyennes</w:t>
            </w:r>
          </w:p>
        </w:tc>
        <w:tc>
          <w:tcPr>
            <w:tcW w:w="1331" w:type="pct"/>
            <w:shd w:val="clear" w:color="auto" w:fill="auto"/>
            <w:noWrap/>
            <w:vAlign w:val="bottom"/>
            <w:hideMark/>
          </w:tcPr>
          <w:p w14:paraId="17CDAF80" w14:textId="77777777" w:rsidR="00174BD1" w:rsidRPr="003C3CBF" w:rsidRDefault="00174BD1" w:rsidP="00174BD1">
            <w:pPr>
              <w:spacing w:after="0" w:line="240" w:lineRule="auto"/>
              <w:rPr>
                <w:rFonts w:ascii="Times New Roman" w:eastAsia="Times New Roman" w:hAnsi="Times New Roman" w:cs="Times New Roman"/>
                <w:color w:val="000000"/>
                <w:sz w:val="24"/>
                <w:szCs w:val="24"/>
                <w:lang w:eastAsia="fr-FR"/>
              </w:rPr>
            </w:pPr>
            <w:r w:rsidRPr="003C3CBF">
              <w:rPr>
                <w:rFonts w:ascii="Times New Roman" w:eastAsia="Times New Roman" w:hAnsi="Times New Roman" w:cs="Times New Roman"/>
                <w:b/>
                <w:color w:val="000000"/>
                <w:sz w:val="24"/>
                <w:szCs w:val="24"/>
                <w:lang w:eastAsia="fr-FR"/>
              </w:rPr>
              <w:t>1</w:t>
            </w:r>
            <w:r w:rsidRPr="003C3CBF">
              <w:rPr>
                <w:rFonts w:ascii="Times New Roman" w:eastAsia="Times New Roman" w:hAnsi="Times New Roman" w:cs="Times New Roman"/>
                <w:color w:val="000000"/>
                <w:sz w:val="24"/>
                <w:szCs w:val="24"/>
                <w:lang w:eastAsia="fr-FR"/>
              </w:rPr>
              <w:t>= Compétences faibles</w:t>
            </w:r>
          </w:p>
        </w:tc>
        <w:tc>
          <w:tcPr>
            <w:tcW w:w="764" w:type="pct"/>
            <w:shd w:val="clear" w:color="auto" w:fill="auto"/>
            <w:noWrap/>
            <w:vAlign w:val="bottom"/>
            <w:hideMark/>
          </w:tcPr>
          <w:p w14:paraId="48D28768" w14:textId="77777777" w:rsidR="00174BD1" w:rsidRPr="003C3CBF" w:rsidRDefault="00174BD1" w:rsidP="00174BD1">
            <w:pPr>
              <w:spacing w:after="0" w:line="240" w:lineRule="auto"/>
              <w:jc w:val="right"/>
              <w:rPr>
                <w:rFonts w:ascii="Times New Roman" w:eastAsia="Times New Roman" w:hAnsi="Times New Roman" w:cs="Times New Roman"/>
                <w:b/>
                <w:color w:val="000000"/>
                <w:sz w:val="24"/>
                <w:szCs w:val="24"/>
                <w:lang w:eastAsia="fr-FR"/>
              </w:rPr>
            </w:pPr>
            <w:r w:rsidRPr="003C3CBF">
              <w:rPr>
                <w:rFonts w:ascii="Times New Roman" w:eastAsia="Times New Roman" w:hAnsi="Times New Roman" w:cs="Times New Roman"/>
                <w:b/>
                <w:color w:val="000000"/>
                <w:sz w:val="24"/>
                <w:szCs w:val="24"/>
                <w:lang w:eastAsia="fr-FR"/>
              </w:rPr>
              <w:t>/___/</w:t>
            </w:r>
          </w:p>
        </w:tc>
      </w:tr>
    </w:tbl>
    <w:p w14:paraId="039EB845" w14:textId="6A698C5D" w:rsidR="00572697" w:rsidRDefault="00572697" w:rsidP="00174BD1">
      <w:pPr>
        <w:autoSpaceDE w:val="0"/>
        <w:spacing w:after="0" w:line="240" w:lineRule="auto"/>
        <w:rPr>
          <w:rFonts w:ascii="Times New Roman" w:hAnsi="Times New Roman" w:cs="Times New Roman"/>
          <w:szCs w:val="24"/>
        </w:rPr>
      </w:pPr>
    </w:p>
    <w:p w14:paraId="70864748" w14:textId="781805D7" w:rsidR="00174BD1" w:rsidRPr="009108B2" w:rsidRDefault="00572697" w:rsidP="00572697">
      <w:pPr>
        <w:spacing w:before="100" w:after="200" w:line="276" w:lineRule="auto"/>
        <w:rPr>
          <w:rFonts w:ascii="Times New Roman" w:hAnsi="Times New Roman" w:cs="Times New Roman"/>
          <w:szCs w:val="24"/>
        </w:rPr>
      </w:pPr>
      <w:r>
        <w:rPr>
          <w:rFonts w:ascii="Times New Roman" w:hAnsi="Times New Roman" w:cs="Times New Roman"/>
          <w:szCs w:val="24"/>
        </w:rPr>
        <w:br w:type="page"/>
      </w:r>
    </w:p>
    <w:p w14:paraId="7B0FE65C" w14:textId="5BB99576" w:rsidR="00174BD1" w:rsidRPr="003C3CBF" w:rsidRDefault="00174BD1" w:rsidP="00174BD1">
      <w:pPr>
        <w:spacing w:before="240" w:after="120" w:line="276" w:lineRule="auto"/>
        <w:jc w:val="both"/>
        <w:rPr>
          <w:rFonts w:ascii="Times New Roman" w:hAnsi="Times New Roman" w:cs="Times New Roman"/>
          <w:sz w:val="20"/>
        </w:rPr>
      </w:pPr>
      <w:r w:rsidRPr="009108B2">
        <w:rPr>
          <w:rFonts w:ascii="Times New Roman" w:eastAsia="Calibri" w:hAnsi="Times New Roman" w:cs="Times New Roman"/>
          <w:b/>
          <w:sz w:val="24"/>
          <w:szCs w:val="24"/>
        </w:rPr>
        <w:lastRenderedPageBreak/>
        <w:t>S3Q</w:t>
      </w:r>
      <w:r>
        <w:rPr>
          <w:rFonts w:ascii="Times New Roman" w:eastAsia="Calibri" w:hAnsi="Times New Roman" w:cs="Times New Roman"/>
          <w:b/>
          <w:bCs/>
          <w:sz w:val="24"/>
          <w:szCs w:val="24"/>
        </w:rPr>
        <w:t>6</w:t>
      </w:r>
      <w:r w:rsidRPr="009108B2">
        <w:rPr>
          <w:rFonts w:ascii="Times New Roman" w:eastAsia="Calibri" w:hAnsi="Times New Roman" w:cs="Times New Roman"/>
          <w:b/>
          <w:bCs/>
          <w:sz w:val="24"/>
          <w:szCs w:val="24"/>
        </w:rPr>
        <w:t xml:space="preserve"> </w:t>
      </w:r>
      <w:r w:rsidRPr="003C3CBF">
        <w:rPr>
          <w:rFonts w:ascii="Times New Roman" w:eastAsia="Calibri" w:hAnsi="Times New Roman" w:cs="Times New Roman"/>
          <w:bCs/>
          <w:sz w:val="24"/>
          <w:szCs w:val="24"/>
        </w:rPr>
        <w:t>Quel es</w:t>
      </w:r>
      <w:r>
        <w:rPr>
          <w:rFonts w:ascii="Times New Roman" w:eastAsia="Calibri" w:hAnsi="Times New Roman" w:cs="Times New Roman"/>
          <w:bCs/>
          <w:sz w:val="24"/>
          <w:szCs w:val="24"/>
        </w:rPr>
        <w:t>t votre degré de satisfaction par rapport au</w:t>
      </w:r>
      <w:r w:rsidRPr="003C3CBF">
        <w:rPr>
          <w:rFonts w:ascii="Times New Roman" w:eastAsia="Calibri" w:hAnsi="Times New Roman" w:cs="Times New Roman"/>
          <w:bCs/>
          <w:sz w:val="24"/>
          <w:szCs w:val="24"/>
        </w:rPr>
        <w:t xml:space="preserve"> rendement de l’employé ?</w:t>
      </w:r>
      <w:r w:rsidRPr="009108B2">
        <w:rPr>
          <w:rFonts w:ascii="Times New Roman" w:eastAsia="Calibri" w:hAnsi="Times New Roman" w:cs="Times New Roman"/>
          <w:b/>
          <w:bCs/>
          <w:sz w:val="24"/>
          <w:szCs w:val="24"/>
        </w:rPr>
        <w:t xml:space="preserve"> </w:t>
      </w:r>
    </w:p>
    <w:tbl>
      <w:tblPr>
        <w:tblW w:w="5000" w:type="pct"/>
        <w:tblCellMar>
          <w:left w:w="70" w:type="dxa"/>
          <w:right w:w="70" w:type="dxa"/>
        </w:tblCellMar>
        <w:tblLook w:val="04A0" w:firstRow="1" w:lastRow="0" w:firstColumn="1" w:lastColumn="0" w:noHBand="0" w:noVBand="1"/>
      </w:tblPr>
      <w:tblGrid>
        <w:gridCol w:w="5017"/>
        <w:gridCol w:w="5348"/>
      </w:tblGrid>
      <w:tr w:rsidR="00174BD1" w:rsidRPr="00572697" w14:paraId="0B411A88" w14:textId="77777777" w:rsidTr="00174BD1">
        <w:trPr>
          <w:trHeight w:val="20"/>
        </w:trPr>
        <w:tc>
          <w:tcPr>
            <w:tcW w:w="2420"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055993" w14:textId="77777777" w:rsidR="00174BD1" w:rsidRPr="00572697" w:rsidRDefault="00174BD1" w:rsidP="00174BD1">
            <w:pPr>
              <w:spacing w:after="0" w:line="240" w:lineRule="auto"/>
              <w:rPr>
                <w:rFonts w:ascii="Times New Roman" w:eastAsia="Times New Roman" w:hAnsi="Times New Roman" w:cs="Times New Roman"/>
                <w:b/>
                <w:bCs/>
                <w:color w:val="000000"/>
                <w:lang w:eastAsia="fr-FR"/>
              </w:rPr>
            </w:pPr>
            <w:r w:rsidRPr="00572697">
              <w:rPr>
                <w:rFonts w:ascii="Times New Roman" w:eastAsia="Times New Roman" w:hAnsi="Times New Roman" w:cs="Times New Roman"/>
                <w:b/>
                <w:bCs/>
                <w:color w:val="000000"/>
                <w:lang w:eastAsia="fr-FR"/>
              </w:rPr>
              <w:t>Durée</w:t>
            </w:r>
          </w:p>
        </w:tc>
        <w:tc>
          <w:tcPr>
            <w:tcW w:w="2580" w:type="pct"/>
            <w:tcBorders>
              <w:top w:val="single" w:sz="4" w:space="0" w:color="auto"/>
              <w:left w:val="single" w:sz="4" w:space="0" w:color="auto"/>
              <w:bottom w:val="nil"/>
              <w:right w:val="single" w:sz="4" w:space="0" w:color="auto"/>
            </w:tcBorders>
            <w:shd w:val="clear" w:color="auto" w:fill="auto"/>
            <w:noWrap/>
            <w:vAlign w:val="center"/>
            <w:hideMark/>
          </w:tcPr>
          <w:p w14:paraId="644A2382" w14:textId="77777777" w:rsidR="00174BD1" w:rsidRPr="00572697" w:rsidRDefault="00174BD1" w:rsidP="00174BD1">
            <w:pPr>
              <w:spacing w:after="0" w:line="240" w:lineRule="auto"/>
              <w:rPr>
                <w:rFonts w:ascii="Times New Roman" w:eastAsia="Times New Roman" w:hAnsi="Times New Roman" w:cs="Times New Roman"/>
                <w:b/>
                <w:bCs/>
                <w:color w:val="000000"/>
                <w:lang w:eastAsia="fr-FR"/>
              </w:rPr>
            </w:pPr>
            <w:r w:rsidRPr="00572697">
              <w:rPr>
                <w:rFonts w:ascii="Times New Roman" w:eastAsia="Times New Roman" w:hAnsi="Times New Roman" w:cs="Times New Roman"/>
                <w:b/>
                <w:bCs/>
                <w:color w:val="000000"/>
                <w:lang w:eastAsia="fr-FR"/>
              </w:rPr>
              <w:t>Evaluation</w:t>
            </w:r>
            <w:r w:rsidRPr="00572697">
              <w:rPr>
                <w:rFonts w:ascii="Times New Roman" w:eastAsia="Times New Roman" w:hAnsi="Times New Roman" w:cs="Times New Roman"/>
                <w:color w:val="000000"/>
                <w:lang w:eastAsia="fr-FR"/>
              </w:rPr>
              <w:t> :</w:t>
            </w:r>
          </w:p>
        </w:tc>
      </w:tr>
      <w:tr w:rsidR="00174BD1" w:rsidRPr="00572697" w14:paraId="1A6B3712" w14:textId="77777777" w:rsidTr="00174BD1">
        <w:trPr>
          <w:trHeight w:val="20"/>
        </w:trPr>
        <w:tc>
          <w:tcPr>
            <w:tcW w:w="2420" w:type="pct"/>
            <w:vMerge/>
            <w:tcBorders>
              <w:top w:val="single" w:sz="4" w:space="0" w:color="000000"/>
              <w:left w:val="single" w:sz="4" w:space="0" w:color="auto"/>
              <w:bottom w:val="single" w:sz="4" w:space="0" w:color="000000"/>
              <w:right w:val="single" w:sz="4" w:space="0" w:color="auto"/>
            </w:tcBorders>
            <w:vAlign w:val="center"/>
            <w:hideMark/>
          </w:tcPr>
          <w:p w14:paraId="5BA380E3" w14:textId="77777777" w:rsidR="00174BD1" w:rsidRPr="00572697" w:rsidRDefault="00174BD1" w:rsidP="00174BD1">
            <w:pPr>
              <w:spacing w:after="0" w:line="240" w:lineRule="auto"/>
              <w:rPr>
                <w:rFonts w:ascii="Times New Roman" w:eastAsia="Times New Roman" w:hAnsi="Times New Roman" w:cs="Times New Roman"/>
                <w:b/>
                <w:bCs/>
                <w:color w:val="000000"/>
                <w:lang w:eastAsia="fr-FR"/>
              </w:rPr>
            </w:pPr>
          </w:p>
        </w:tc>
        <w:tc>
          <w:tcPr>
            <w:tcW w:w="2580" w:type="pct"/>
            <w:tcBorders>
              <w:top w:val="nil"/>
              <w:left w:val="single" w:sz="4" w:space="0" w:color="auto"/>
              <w:bottom w:val="nil"/>
              <w:right w:val="single" w:sz="4" w:space="0" w:color="auto"/>
            </w:tcBorders>
            <w:shd w:val="clear" w:color="auto" w:fill="auto"/>
            <w:noWrap/>
            <w:vAlign w:val="center"/>
            <w:hideMark/>
          </w:tcPr>
          <w:p w14:paraId="2A94681F" w14:textId="77777777" w:rsidR="00174BD1" w:rsidRPr="00572697" w:rsidRDefault="00174BD1" w:rsidP="00174BD1">
            <w:pPr>
              <w:spacing w:after="0" w:line="240" w:lineRule="auto"/>
              <w:rPr>
                <w:rFonts w:ascii="Times New Roman" w:eastAsia="Times New Roman" w:hAnsi="Times New Roman" w:cs="Times New Roman"/>
                <w:lang w:eastAsia="fr-FR"/>
              </w:rPr>
            </w:pPr>
            <w:r w:rsidRPr="00572697">
              <w:rPr>
                <w:rFonts w:ascii="Times New Roman" w:eastAsia="Times New Roman" w:hAnsi="Times New Roman" w:cs="Times New Roman"/>
                <w:b/>
                <w:lang w:eastAsia="fr-FR"/>
              </w:rPr>
              <w:t>3</w:t>
            </w:r>
            <w:r w:rsidRPr="00572697">
              <w:rPr>
                <w:rFonts w:ascii="Times New Roman" w:eastAsia="Times New Roman" w:hAnsi="Times New Roman" w:cs="Times New Roman"/>
                <w:lang w:eastAsia="fr-FR"/>
              </w:rPr>
              <w:t xml:space="preserve"> = Satisfaits            </w:t>
            </w:r>
          </w:p>
        </w:tc>
      </w:tr>
      <w:tr w:rsidR="00174BD1" w:rsidRPr="00572697" w14:paraId="3A74E3B7" w14:textId="77777777" w:rsidTr="00174BD1">
        <w:trPr>
          <w:trHeight w:val="20"/>
        </w:trPr>
        <w:tc>
          <w:tcPr>
            <w:tcW w:w="2420" w:type="pct"/>
            <w:vMerge/>
            <w:tcBorders>
              <w:top w:val="single" w:sz="4" w:space="0" w:color="000000"/>
              <w:left w:val="single" w:sz="4" w:space="0" w:color="auto"/>
              <w:bottom w:val="single" w:sz="4" w:space="0" w:color="000000"/>
              <w:right w:val="single" w:sz="4" w:space="0" w:color="auto"/>
            </w:tcBorders>
            <w:vAlign w:val="center"/>
            <w:hideMark/>
          </w:tcPr>
          <w:p w14:paraId="1E2C5DCC" w14:textId="77777777" w:rsidR="00174BD1" w:rsidRPr="00572697" w:rsidRDefault="00174BD1" w:rsidP="00174BD1">
            <w:pPr>
              <w:spacing w:after="0" w:line="240" w:lineRule="auto"/>
              <w:rPr>
                <w:rFonts w:ascii="Times New Roman" w:eastAsia="Times New Roman" w:hAnsi="Times New Roman" w:cs="Times New Roman"/>
                <w:b/>
                <w:bCs/>
                <w:color w:val="000000"/>
                <w:lang w:eastAsia="fr-FR"/>
              </w:rPr>
            </w:pPr>
          </w:p>
        </w:tc>
        <w:tc>
          <w:tcPr>
            <w:tcW w:w="2580" w:type="pct"/>
            <w:tcBorders>
              <w:top w:val="nil"/>
              <w:left w:val="single" w:sz="4" w:space="0" w:color="auto"/>
              <w:bottom w:val="nil"/>
              <w:right w:val="single" w:sz="4" w:space="0" w:color="auto"/>
            </w:tcBorders>
            <w:shd w:val="clear" w:color="auto" w:fill="auto"/>
            <w:noWrap/>
            <w:vAlign w:val="center"/>
            <w:hideMark/>
          </w:tcPr>
          <w:p w14:paraId="27170DB0" w14:textId="77777777" w:rsidR="00174BD1" w:rsidRPr="00572697" w:rsidRDefault="00174BD1" w:rsidP="00174BD1">
            <w:pPr>
              <w:spacing w:after="0" w:line="240" w:lineRule="auto"/>
              <w:rPr>
                <w:rFonts w:ascii="Times New Roman" w:eastAsia="Times New Roman" w:hAnsi="Times New Roman" w:cs="Times New Roman"/>
                <w:lang w:eastAsia="fr-FR"/>
              </w:rPr>
            </w:pPr>
            <w:r w:rsidRPr="00572697">
              <w:rPr>
                <w:rFonts w:ascii="Times New Roman" w:eastAsia="Times New Roman" w:hAnsi="Times New Roman" w:cs="Times New Roman"/>
                <w:b/>
                <w:lang w:eastAsia="fr-FR"/>
              </w:rPr>
              <w:t>2</w:t>
            </w:r>
            <w:r w:rsidRPr="00572697">
              <w:rPr>
                <w:rFonts w:ascii="Times New Roman" w:eastAsia="Times New Roman" w:hAnsi="Times New Roman" w:cs="Times New Roman"/>
                <w:lang w:eastAsia="fr-FR"/>
              </w:rPr>
              <w:t xml:space="preserve"> = Moyennes  </w:t>
            </w:r>
          </w:p>
        </w:tc>
      </w:tr>
      <w:tr w:rsidR="00174BD1" w:rsidRPr="00572697" w14:paraId="2F3B78BB" w14:textId="77777777" w:rsidTr="00174BD1">
        <w:trPr>
          <w:trHeight w:val="20"/>
        </w:trPr>
        <w:tc>
          <w:tcPr>
            <w:tcW w:w="2420" w:type="pct"/>
            <w:vMerge/>
            <w:tcBorders>
              <w:top w:val="single" w:sz="4" w:space="0" w:color="000000"/>
              <w:left w:val="single" w:sz="4" w:space="0" w:color="auto"/>
              <w:bottom w:val="single" w:sz="4" w:space="0" w:color="000000"/>
              <w:right w:val="single" w:sz="4" w:space="0" w:color="auto"/>
            </w:tcBorders>
            <w:vAlign w:val="center"/>
            <w:hideMark/>
          </w:tcPr>
          <w:p w14:paraId="3150C7F6" w14:textId="77777777" w:rsidR="00174BD1" w:rsidRPr="00572697" w:rsidRDefault="00174BD1" w:rsidP="00174BD1">
            <w:pPr>
              <w:spacing w:after="0" w:line="240" w:lineRule="auto"/>
              <w:rPr>
                <w:rFonts w:ascii="Times New Roman" w:eastAsia="Times New Roman" w:hAnsi="Times New Roman" w:cs="Times New Roman"/>
                <w:b/>
                <w:bCs/>
                <w:color w:val="000000"/>
                <w:lang w:eastAsia="fr-FR"/>
              </w:rPr>
            </w:pPr>
          </w:p>
        </w:tc>
        <w:tc>
          <w:tcPr>
            <w:tcW w:w="2580" w:type="pct"/>
            <w:tcBorders>
              <w:top w:val="nil"/>
              <w:left w:val="single" w:sz="4" w:space="0" w:color="auto"/>
              <w:bottom w:val="single" w:sz="4" w:space="0" w:color="auto"/>
              <w:right w:val="single" w:sz="4" w:space="0" w:color="auto"/>
            </w:tcBorders>
            <w:shd w:val="clear" w:color="auto" w:fill="auto"/>
            <w:noWrap/>
            <w:vAlign w:val="center"/>
            <w:hideMark/>
          </w:tcPr>
          <w:p w14:paraId="0313F21A" w14:textId="77777777" w:rsidR="00174BD1" w:rsidRPr="00572697" w:rsidRDefault="00174BD1" w:rsidP="00174BD1">
            <w:pPr>
              <w:spacing w:after="0" w:line="240" w:lineRule="auto"/>
              <w:rPr>
                <w:rFonts w:ascii="Times New Roman" w:eastAsia="Times New Roman" w:hAnsi="Times New Roman" w:cs="Times New Roman"/>
                <w:lang w:eastAsia="fr-FR"/>
              </w:rPr>
            </w:pPr>
            <w:r w:rsidRPr="00572697">
              <w:rPr>
                <w:rFonts w:ascii="Times New Roman" w:eastAsia="Times New Roman" w:hAnsi="Times New Roman" w:cs="Times New Roman"/>
                <w:b/>
                <w:lang w:eastAsia="fr-FR"/>
              </w:rPr>
              <w:t>1</w:t>
            </w:r>
            <w:r w:rsidRPr="00572697">
              <w:rPr>
                <w:rFonts w:ascii="Times New Roman" w:eastAsia="Times New Roman" w:hAnsi="Times New Roman" w:cs="Times New Roman"/>
                <w:lang w:eastAsia="fr-FR"/>
              </w:rPr>
              <w:t xml:space="preserve"> = Insatisfaits</w:t>
            </w:r>
          </w:p>
        </w:tc>
      </w:tr>
      <w:tr w:rsidR="00174BD1" w:rsidRPr="00572697" w14:paraId="7C0B06ED" w14:textId="77777777" w:rsidTr="00174BD1">
        <w:trPr>
          <w:trHeight w:val="20"/>
        </w:trPr>
        <w:tc>
          <w:tcPr>
            <w:tcW w:w="2420" w:type="pct"/>
            <w:tcBorders>
              <w:top w:val="nil"/>
              <w:left w:val="single" w:sz="4" w:space="0" w:color="auto"/>
              <w:bottom w:val="single" w:sz="4" w:space="0" w:color="auto"/>
              <w:right w:val="single" w:sz="4" w:space="0" w:color="auto"/>
            </w:tcBorders>
            <w:shd w:val="clear" w:color="auto" w:fill="auto"/>
            <w:noWrap/>
            <w:vAlign w:val="center"/>
            <w:hideMark/>
          </w:tcPr>
          <w:p w14:paraId="17937B00" w14:textId="77777777" w:rsidR="00174BD1" w:rsidRPr="00572697" w:rsidRDefault="00174BD1" w:rsidP="00174BD1">
            <w:pPr>
              <w:spacing w:after="0" w:line="240" w:lineRule="auto"/>
              <w:rPr>
                <w:rFonts w:ascii="Times New Roman" w:eastAsia="Times New Roman" w:hAnsi="Times New Roman" w:cs="Times New Roman"/>
                <w:color w:val="000000"/>
                <w:lang w:eastAsia="fr-FR"/>
              </w:rPr>
            </w:pPr>
            <w:r w:rsidRPr="00572697">
              <w:rPr>
                <w:rFonts w:ascii="Times New Roman" w:eastAsia="Times New Roman" w:hAnsi="Times New Roman" w:cs="Times New Roman"/>
                <w:color w:val="000000"/>
                <w:lang w:eastAsia="fr-FR"/>
              </w:rPr>
              <w:t>1- Après trois mois de travail.</w:t>
            </w:r>
          </w:p>
        </w:tc>
        <w:tc>
          <w:tcPr>
            <w:tcW w:w="2580" w:type="pct"/>
            <w:tcBorders>
              <w:top w:val="nil"/>
              <w:left w:val="nil"/>
              <w:bottom w:val="single" w:sz="4" w:space="0" w:color="auto"/>
              <w:right w:val="single" w:sz="4" w:space="0" w:color="auto"/>
            </w:tcBorders>
            <w:shd w:val="clear" w:color="auto" w:fill="auto"/>
            <w:noWrap/>
            <w:vAlign w:val="bottom"/>
            <w:hideMark/>
          </w:tcPr>
          <w:p w14:paraId="0FE26A0C" w14:textId="77777777" w:rsidR="00174BD1" w:rsidRPr="00572697" w:rsidRDefault="00174BD1" w:rsidP="00174BD1">
            <w:pPr>
              <w:spacing w:after="0" w:line="240" w:lineRule="auto"/>
              <w:jc w:val="center"/>
              <w:rPr>
                <w:rFonts w:ascii="Times New Roman" w:eastAsia="Times New Roman" w:hAnsi="Times New Roman" w:cs="Times New Roman"/>
                <w:b/>
                <w:color w:val="000000"/>
                <w:lang w:eastAsia="fr-FR"/>
              </w:rPr>
            </w:pPr>
            <w:r w:rsidRPr="00572697">
              <w:rPr>
                <w:rFonts w:ascii="Times New Roman" w:eastAsia="Times New Roman" w:hAnsi="Times New Roman" w:cs="Times New Roman"/>
                <w:b/>
                <w:color w:val="000000"/>
                <w:lang w:eastAsia="fr-FR"/>
              </w:rPr>
              <w:t>/___/</w:t>
            </w:r>
          </w:p>
        </w:tc>
      </w:tr>
      <w:tr w:rsidR="00174BD1" w:rsidRPr="00572697" w14:paraId="4780824F" w14:textId="77777777" w:rsidTr="00174BD1">
        <w:trPr>
          <w:trHeight w:val="20"/>
        </w:trPr>
        <w:tc>
          <w:tcPr>
            <w:tcW w:w="2420" w:type="pct"/>
            <w:tcBorders>
              <w:top w:val="nil"/>
              <w:left w:val="single" w:sz="4" w:space="0" w:color="auto"/>
              <w:bottom w:val="single" w:sz="4" w:space="0" w:color="auto"/>
              <w:right w:val="single" w:sz="4" w:space="0" w:color="auto"/>
            </w:tcBorders>
            <w:shd w:val="clear" w:color="auto" w:fill="auto"/>
            <w:noWrap/>
            <w:vAlign w:val="center"/>
            <w:hideMark/>
          </w:tcPr>
          <w:p w14:paraId="4E15B79F" w14:textId="77777777" w:rsidR="00174BD1" w:rsidRPr="00572697" w:rsidRDefault="00174BD1" w:rsidP="00174BD1">
            <w:pPr>
              <w:spacing w:after="0" w:line="240" w:lineRule="auto"/>
              <w:rPr>
                <w:rFonts w:ascii="Times New Roman" w:eastAsia="Times New Roman" w:hAnsi="Times New Roman" w:cs="Times New Roman"/>
                <w:color w:val="000000"/>
                <w:lang w:eastAsia="fr-FR"/>
              </w:rPr>
            </w:pPr>
            <w:r w:rsidRPr="00572697">
              <w:rPr>
                <w:rFonts w:ascii="Times New Roman" w:eastAsia="Times New Roman" w:hAnsi="Times New Roman" w:cs="Times New Roman"/>
                <w:color w:val="000000"/>
                <w:lang w:eastAsia="fr-FR"/>
              </w:rPr>
              <w:t>2- Après six mois de travail.</w:t>
            </w:r>
          </w:p>
        </w:tc>
        <w:tc>
          <w:tcPr>
            <w:tcW w:w="2580" w:type="pct"/>
            <w:tcBorders>
              <w:top w:val="nil"/>
              <w:left w:val="nil"/>
              <w:bottom w:val="single" w:sz="4" w:space="0" w:color="auto"/>
              <w:right w:val="single" w:sz="4" w:space="0" w:color="auto"/>
            </w:tcBorders>
            <w:shd w:val="clear" w:color="auto" w:fill="auto"/>
            <w:noWrap/>
            <w:vAlign w:val="bottom"/>
            <w:hideMark/>
          </w:tcPr>
          <w:p w14:paraId="32321C9D" w14:textId="77777777" w:rsidR="00174BD1" w:rsidRPr="00572697" w:rsidRDefault="00174BD1" w:rsidP="00174BD1">
            <w:pPr>
              <w:spacing w:after="0" w:line="240" w:lineRule="auto"/>
              <w:jc w:val="center"/>
              <w:rPr>
                <w:rFonts w:ascii="Times New Roman" w:eastAsia="Times New Roman" w:hAnsi="Times New Roman" w:cs="Times New Roman"/>
                <w:b/>
                <w:color w:val="000000"/>
                <w:lang w:eastAsia="fr-FR"/>
              </w:rPr>
            </w:pPr>
            <w:r w:rsidRPr="00572697">
              <w:rPr>
                <w:rFonts w:ascii="Times New Roman" w:eastAsia="Times New Roman" w:hAnsi="Times New Roman" w:cs="Times New Roman"/>
                <w:b/>
                <w:color w:val="000000"/>
                <w:lang w:eastAsia="fr-FR"/>
              </w:rPr>
              <w:t>/___/</w:t>
            </w:r>
          </w:p>
        </w:tc>
      </w:tr>
      <w:tr w:rsidR="00174BD1" w:rsidRPr="00572697" w14:paraId="7556CF62" w14:textId="77777777" w:rsidTr="00174BD1">
        <w:trPr>
          <w:trHeight w:val="20"/>
        </w:trPr>
        <w:tc>
          <w:tcPr>
            <w:tcW w:w="2420" w:type="pct"/>
            <w:tcBorders>
              <w:top w:val="nil"/>
              <w:left w:val="single" w:sz="4" w:space="0" w:color="auto"/>
              <w:bottom w:val="single" w:sz="4" w:space="0" w:color="auto"/>
              <w:right w:val="single" w:sz="4" w:space="0" w:color="auto"/>
            </w:tcBorders>
            <w:shd w:val="clear" w:color="auto" w:fill="auto"/>
            <w:noWrap/>
            <w:vAlign w:val="center"/>
            <w:hideMark/>
          </w:tcPr>
          <w:p w14:paraId="2813F149" w14:textId="77777777" w:rsidR="00174BD1" w:rsidRPr="00572697" w:rsidRDefault="00174BD1" w:rsidP="00174BD1">
            <w:pPr>
              <w:spacing w:after="0" w:line="240" w:lineRule="auto"/>
              <w:rPr>
                <w:rFonts w:ascii="Times New Roman" w:eastAsia="Times New Roman" w:hAnsi="Times New Roman" w:cs="Times New Roman"/>
                <w:color w:val="000000"/>
                <w:lang w:eastAsia="fr-FR"/>
              </w:rPr>
            </w:pPr>
            <w:r w:rsidRPr="00572697">
              <w:rPr>
                <w:rFonts w:ascii="Times New Roman" w:eastAsia="Times New Roman" w:hAnsi="Times New Roman" w:cs="Times New Roman"/>
                <w:color w:val="000000"/>
                <w:lang w:eastAsia="fr-FR"/>
              </w:rPr>
              <w:t>3- Après un an de travail.</w:t>
            </w:r>
          </w:p>
        </w:tc>
        <w:tc>
          <w:tcPr>
            <w:tcW w:w="2580" w:type="pct"/>
            <w:tcBorders>
              <w:top w:val="nil"/>
              <w:left w:val="nil"/>
              <w:bottom w:val="single" w:sz="4" w:space="0" w:color="auto"/>
              <w:right w:val="single" w:sz="4" w:space="0" w:color="auto"/>
            </w:tcBorders>
            <w:shd w:val="clear" w:color="auto" w:fill="auto"/>
            <w:noWrap/>
            <w:vAlign w:val="bottom"/>
            <w:hideMark/>
          </w:tcPr>
          <w:p w14:paraId="201C362B" w14:textId="77777777" w:rsidR="00174BD1" w:rsidRPr="00572697" w:rsidRDefault="00174BD1" w:rsidP="00174BD1">
            <w:pPr>
              <w:spacing w:after="0" w:line="240" w:lineRule="auto"/>
              <w:jc w:val="center"/>
              <w:rPr>
                <w:rFonts w:ascii="Times New Roman" w:eastAsia="Times New Roman" w:hAnsi="Times New Roman" w:cs="Times New Roman"/>
                <w:b/>
                <w:color w:val="000000"/>
                <w:lang w:eastAsia="fr-FR"/>
              </w:rPr>
            </w:pPr>
            <w:r w:rsidRPr="00572697">
              <w:rPr>
                <w:rFonts w:ascii="Times New Roman" w:eastAsia="Times New Roman" w:hAnsi="Times New Roman" w:cs="Times New Roman"/>
                <w:b/>
                <w:color w:val="000000"/>
                <w:lang w:eastAsia="fr-FR"/>
              </w:rPr>
              <w:t>/___/</w:t>
            </w:r>
          </w:p>
        </w:tc>
      </w:tr>
    </w:tbl>
    <w:p w14:paraId="7FCEB414" w14:textId="77777777" w:rsidR="00174BD1" w:rsidRPr="003C3CBF" w:rsidRDefault="00174BD1" w:rsidP="00174BD1">
      <w:pPr>
        <w:spacing w:before="240" w:after="120" w:line="276" w:lineRule="auto"/>
        <w:jc w:val="both"/>
        <w:rPr>
          <w:rFonts w:ascii="Times New Roman" w:hAnsi="Times New Roman" w:cs="Times New Roman"/>
          <w:sz w:val="20"/>
        </w:rPr>
      </w:pPr>
      <w:r w:rsidRPr="009108B2">
        <w:rPr>
          <w:rFonts w:ascii="Times New Roman" w:eastAsia="Calibri" w:hAnsi="Times New Roman" w:cs="Times New Roman"/>
          <w:b/>
          <w:sz w:val="24"/>
          <w:szCs w:val="24"/>
        </w:rPr>
        <w:t>S3Q</w:t>
      </w:r>
      <w:r>
        <w:rPr>
          <w:rFonts w:ascii="Times New Roman" w:eastAsia="Times New Roman" w:hAnsi="Times New Roman" w:cs="Times New Roman"/>
          <w:b/>
          <w:color w:val="000000"/>
          <w:sz w:val="24"/>
          <w:szCs w:val="24"/>
          <w:lang w:eastAsia="fr-FR"/>
        </w:rPr>
        <w:t>7</w:t>
      </w:r>
      <w:r w:rsidRPr="009108B2">
        <w:rPr>
          <w:rFonts w:ascii="Times New Roman" w:eastAsia="Times New Roman" w:hAnsi="Times New Roman" w:cs="Times New Roman"/>
          <w:color w:val="000000"/>
          <w:sz w:val="24"/>
          <w:szCs w:val="24"/>
          <w:lang w:eastAsia="fr-FR"/>
        </w:rPr>
        <w:t xml:space="preserve"> </w:t>
      </w:r>
      <w:r w:rsidRPr="00A67111">
        <w:rPr>
          <w:rFonts w:ascii="Times New Roman" w:eastAsia="Times New Roman" w:hAnsi="Times New Roman" w:cs="Times New Roman"/>
          <w:bCs/>
          <w:color w:val="000000"/>
          <w:sz w:val="24"/>
          <w:szCs w:val="24"/>
          <w:lang w:eastAsia="fr-FR"/>
        </w:rPr>
        <w:t>D’après vous, le sort</w:t>
      </w:r>
      <w:r>
        <w:rPr>
          <w:rFonts w:ascii="Times New Roman" w:eastAsia="Times New Roman" w:hAnsi="Times New Roman" w:cs="Times New Roman"/>
          <w:bCs/>
          <w:color w:val="000000"/>
          <w:sz w:val="24"/>
          <w:szCs w:val="24"/>
          <w:lang w:eastAsia="fr-FR"/>
        </w:rPr>
        <w:t>ant du DFP a- t-il</w:t>
      </w:r>
      <w:r w:rsidRPr="00A67111">
        <w:rPr>
          <w:rFonts w:ascii="Times New Roman" w:eastAsia="Times New Roman" w:hAnsi="Times New Roman" w:cs="Times New Roman"/>
          <w:bCs/>
          <w:color w:val="000000"/>
          <w:sz w:val="24"/>
          <w:szCs w:val="24"/>
          <w:lang w:eastAsia="fr-FR"/>
        </w:rPr>
        <w:t>, une plus grande facilité que d’autres à exécuter les tâches liées à son emploi ?</w:t>
      </w:r>
      <w:r w:rsidRPr="009108B2">
        <w:rPr>
          <w:rFonts w:ascii="Times New Roman" w:eastAsia="Times New Roman" w:hAnsi="Times New Roman" w:cs="Times New Roman"/>
          <w:b/>
          <w:bCs/>
          <w:color w:val="000000"/>
          <w:sz w:val="24"/>
          <w:szCs w:val="24"/>
          <w:lang w:eastAsia="fr-FR"/>
        </w:rPr>
        <w:t xml:space="preserve"> </w:t>
      </w:r>
      <w:r w:rsidRPr="003C3CBF">
        <w:rPr>
          <w:rFonts w:ascii="Times New Roman" w:eastAsia="Calibri" w:hAnsi="Times New Roman" w:cs="Times New Roman"/>
          <w:b/>
          <w:i/>
          <w:szCs w:val="24"/>
        </w:rPr>
        <w:t>(Choisissez une seule réponse)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99"/>
        <w:gridCol w:w="5166"/>
      </w:tblGrid>
      <w:tr w:rsidR="00174BD1" w:rsidRPr="00572697" w14:paraId="58B49F10" w14:textId="77777777" w:rsidTr="00174BD1">
        <w:trPr>
          <w:trHeight w:val="20"/>
        </w:trPr>
        <w:tc>
          <w:tcPr>
            <w:tcW w:w="2508" w:type="pct"/>
            <w:shd w:val="clear" w:color="auto" w:fill="auto"/>
            <w:vAlign w:val="center"/>
            <w:hideMark/>
          </w:tcPr>
          <w:p w14:paraId="37DF7168" w14:textId="77777777" w:rsidR="00174BD1" w:rsidRPr="00572697" w:rsidRDefault="00174BD1" w:rsidP="00174BD1">
            <w:pPr>
              <w:spacing w:after="0" w:line="240" w:lineRule="auto"/>
              <w:rPr>
                <w:rFonts w:ascii="Times New Roman" w:eastAsia="Times New Roman" w:hAnsi="Times New Roman" w:cs="Times New Roman"/>
                <w:b/>
                <w:bCs/>
                <w:color w:val="000000"/>
                <w:lang w:eastAsia="fr-FR"/>
              </w:rPr>
            </w:pPr>
            <w:r w:rsidRPr="00572697">
              <w:rPr>
                <w:rFonts w:ascii="Times New Roman" w:eastAsia="Times New Roman" w:hAnsi="Times New Roman" w:cs="Times New Roman"/>
                <w:b/>
                <w:bCs/>
                <w:color w:val="000000"/>
                <w:lang w:eastAsia="fr-FR"/>
              </w:rPr>
              <w:t>Savoir-faire</w:t>
            </w:r>
          </w:p>
        </w:tc>
        <w:tc>
          <w:tcPr>
            <w:tcW w:w="2492" w:type="pct"/>
            <w:shd w:val="clear" w:color="auto" w:fill="auto"/>
            <w:vAlign w:val="center"/>
            <w:hideMark/>
          </w:tcPr>
          <w:p w14:paraId="120E6C4A" w14:textId="77777777" w:rsidR="00174BD1" w:rsidRPr="00572697" w:rsidRDefault="00174BD1" w:rsidP="00174BD1">
            <w:pPr>
              <w:spacing w:after="0" w:line="240" w:lineRule="auto"/>
              <w:rPr>
                <w:rFonts w:ascii="Times New Roman" w:eastAsia="Times New Roman" w:hAnsi="Times New Roman" w:cs="Times New Roman"/>
                <w:b/>
                <w:bCs/>
                <w:color w:val="000000"/>
                <w:lang w:eastAsia="fr-FR"/>
              </w:rPr>
            </w:pPr>
            <w:r w:rsidRPr="00572697">
              <w:rPr>
                <w:rFonts w:ascii="Times New Roman" w:eastAsia="Times New Roman" w:hAnsi="Times New Roman" w:cs="Times New Roman"/>
                <w:b/>
                <w:bCs/>
                <w:color w:val="000000"/>
                <w:lang w:eastAsia="fr-FR"/>
              </w:rPr>
              <w:t xml:space="preserve">Evaluation : </w:t>
            </w:r>
          </w:p>
          <w:p w14:paraId="4E5D0DA0" w14:textId="77777777" w:rsidR="00174BD1" w:rsidRPr="00572697" w:rsidRDefault="00174BD1" w:rsidP="00174BD1">
            <w:pPr>
              <w:spacing w:after="0" w:line="240" w:lineRule="auto"/>
              <w:rPr>
                <w:rFonts w:ascii="Times New Roman" w:eastAsia="Times New Roman" w:hAnsi="Times New Roman" w:cs="Times New Roman"/>
                <w:bCs/>
                <w:color w:val="000000"/>
                <w:lang w:eastAsia="fr-FR"/>
              </w:rPr>
            </w:pPr>
            <w:r w:rsidRPr="00572697">
              <w:rPr>
                <w:rFonts w:ascii="Times New Roman" w:eastAsia="Times New Roman" w:hAnsi="Times New Roman" w:cs="Times New Roman"/>
                <w:b/>
                <w:bCs/>
                <w:color w:val="000000"/>
                <w:lang w:eastAsia="fr-FR"/>
              </w:rPr>
              <w:t>3</w:t>
            </w:r>
            <w:r w:rsidRPr="00572697">
              <w:rPr>
                <w:rFonts w:ascii="Times New Roman" w:eastAsia="Times New Roman" w:hAnsi="Times New Roman" w:cs="Times New Roman"/>
                <w:bCs/>
                <w:color w:val="000000"/>
                <w:lang w:eastAsia="fr-FR"/>
              </w:rPr>
              <w:t xml:space="preserve"> = En accord   </w:t>
            </w:r>
          </w:p>
          <w:p w14:paraId="62E09C8C" w14:textId="77777777" w:rsidR="00174BD1" w:rsidRPr="00572697" w:rsidRDefault="00174BD1" w:rsidP="00174BD1">
            <w:pPr>
              <w:spacing w:after="0" w:line="240" w:lineRule="auto"/>
              <w:rPr>
                <w:rFonts w:ascii="Times New Roman" w:eastAsia="Times New Roman" w:hAnsi="Times New Roman" w:cs="Times New Roman"/>
                <w:bCs/>
                <w:color w:val="000000"/>
                <w:lang w:eastAsia="fr-FR"/>
              </w:rPr>
            </w:pPr>
            <w:r w:rsidRPr="00572697">
              <w:rPr>
                <w:rFonts w:ascii="Times New Roman" w:eastAsia="Times New Roman" w:hAnsi="Times New Roman" w:cs="Times New Roman"/>
                <w:b/>
                <w:bCs/>
                <w:color w:val="000000"/>
                <w:lang w:eastAsia="fr-FR"/>
              </w:rPr>
              <w:t>2</w:t>
            </w:r>
            <w:r w:rsidRPr="00572697">
              <w:rPr>
                <w:rFonts w:ascii="Times New Roman" w:eastAsia="Times New Roman" w:hAnsi="Times New Roman" w:cs="Times New Roman"/>
                <w:bCs/>
                <w:color w:val="000000"/>
                <w:lang w:eastAsia="fr-FR"/>
              </w:rPr>
              <w:t xml:space="preserve"> = En désaccord  </w:t>
            </w:r>
          </w:p>
          <w:p w14:paraId="5DE29680" w14:textId="77777777" w:rsidR="00174BD1" w:rsidRPr="00572697" w:rsidRDefault="00174BD1" w:rsidP="00174BD1">
            <w:pPr>
              <w:spacing w:after="0" w:line="240" w:lineRule="auto"/>
              <w:rPr>
                <w:rFonts w:ascii="Times New Roman" w:eastAsia="Times New Roman" w:hAnsi="Times New Roman" w:cs="Times New Roman"/>
                <w:bCs/>
                <w:color w:val="000000"/>
                <w:lang w:eastAsia="fr-FR"/>
              </w:rPr>
            </w:pPr>
            <w:r w:rsidRPr="00572697">
              <w:rPr>
                <w:rFonts w:ascii="Times New Roman" w:eastAsia="Times New Roman" w:hAnsi="Times New Roman" w:cs="Times New Roman"/>
                <w:b/>
                <w:bCs/>
                <w:color w:val="000000"/>
                <w:lang w:eastAsia="fr-FR"/>
              </w:rPr>
              <w:t>1</w:t>
            </w:r>
            <w:r w:rsidRPr="00572697">
              <w:rPr>
                <w:rFonts w:ascii="Times New Roman" w:eastAsia="Times New Roman" w:hAnsi="Times New Roman" w:cs="Times New Roman"/>
                <w:bCs/>
                <w:color w:val="000000"/>
                <w:lang w:eastAsia="fr-FR"/>
              </w:rPr>
              <w:t xml:space="preserve"> = Sans avis</w:t>
            </w:r>
          </w:p>
        </w:tc>
      </w:tr>
      <w:tr w:rsidR="00174BD1" w:rsidRPr="00572697" w14:paraId="28BC3637" w14:textId="77777777" w:rsidTr="00174BD1">
        <w:trPr>
          <w:trHeight w:val="20"/>
        </w:trPr>
        <w:tc>
          <w:tcPr>
            <w:tcW w:w="2508" w:type="pct"/>
            <w:shd w:val="clear" w:color="auto" w:fill="auto"/>
            <w:vAlign w:val="center"/>
            <w:hideMark/>
          </w:tcPr>
          <w:p w14:paraId="24471E9A" w14:textId="77777777" w:rsidR="00174BD1" w:rsidRPr="00572697" w:rsidRDefault="00174BD1" w:rsidP="00174BD1">
            <w:pPr>
              <w:spacing w:after="0" w:line="240" w:lineRule="auto"/>
              <w:rPr>
                <w:rFonts w:ascii="Times New Roman" w:eastAsia="Times New Roman" w:hAnsi="Times New Roman" w:cs="Times New Roman"/>
                <w:color w:val="000000"/>
                <w:lang w:eastAsia="fr-FR"/>
              </w:rPr>
            </w:pPr>
            <w:r w:rsidRPr="00572697">
              <w:rPr>
                <w:rFonts w:ascii="Times New Roman" w:eastAsia="Times New Roman" w:hAnsi="Times New Roman" w:cs="Times New Roman"/>
                <w:color w:val="000000"/>
                <w:lang w:eastAsia="fr-FR"/>
              </w:rPr>
              <w:t>Préparation</w:t>
            </w:r>
          </w:p>
        </w:tc>
        <w:tc>
          <w:tcPr>
            <w:tcW w:w="2492" w:type="pct"/>
            <w:shd w:val="clear" w:color="auto" w:fill="auto"/>
            <w:vAlign w:val="bottom"/>
            <w:hideMark/>
          </w:tcPr>
          <w:p w14:paraId="576DC21A" w14:textId="77777777" w:rsidR="00174BD1" w:rsidRPr="00572697" w:rsidRDefault="00174BD1" w:rsidP="00174BD1">
            <w:pPr>
              <w:spacing w:after="0" w:line="240" w:lineRule="auto"/>
              <w:jc w:val="center"/>
              <w:rPr>
                <w:rFonts w:ascii="Times New Roman" w:eastAsia="Times New Roman" w:hAnsi="Times New Roman" w:cs="Times New Roman"/>
                <w:b/>
                <w:color w:val="000000"/>
                <w:lang w:eastAsia="fr-FR"/>
              </w:rPr>
            </w:pPr>
            <w:r w:rsidRPr="00572697">
              <w:rPr>
                <w:rFonts w:ascii="Times New Roman" w:eastAsia="Times New Roman" w:hAnsi="Times New Roman" w:cs="Times New Roman"/>
                <w:b/>
                <w:color w:val="000000"/>
                <w:lang w:eastAsia="fr-FR"/>
              </w:rPr>
              <w:t>/___/</w:t>
            </w:r>
          </w:p>
        </w:tc>
      </w:tr>
      <w:tr w:rsidR="00174BD1" w:rsidRPr="00572697" w14:paraId="4A8D89B6" w14:textId="77777777" w:rsidTr="00174BD1">
        <w:trPr>
          <w:trHeight w:val="20"/>
        </w:trPr>
        <w:tc>
          <w:tcPr>
            <w:tcW w:w="2508" w:type="pct"/>
            <w:shd w:val="clear" w:color="auto" w:fill="auto"/>
            <w:vAlign w:val="center"/>
            <w:hideMark/>
          </w:tcPr>
          <w:p w14:paraId="57789C7E" w14:textId="77777777" w:rsidR="00174BD1" w:rsidRPr="00572697" w:rsidRDefault="00174BD1" w:rsidP="00174BD1">
            <w:pPr>
              <w:spacing w:after="0" w:line="240" w:lineRule="auto"/>
              <w:rPr>
                <w:rFonts w:ascii="Times New Roman" w:eastAsia="Times New Roman" w:hAnsi="Times New Roman" w:cs="Times New Roman"/>
                <w:color w:val="000000"/>
                <w:lang w:eastAsia="fr-FR"/>
              </w:rPr>
            </w:pPr>
            <w:r w:rsidRPr="00572697">
              <w:rPr>
                <w:rFonts w:ascii="Times New Roman" w:eastAsia="Times New Roman" w:hAnsi="Times New Roman" w:cs="Times New Roman"/>
                <w:color w:val="000000"/>
                <w:lang w:eastAsia="fr-FR"/>
              </w:rPr>
              <w:t>Réalisation</w:t>
            </w:r>
          </w:p>
        </w:tc>
        <w:tc>
          <w:tcPr>
            <w:tcW w:w="2492" w:type="pct"/>
            <w:shd w:val="clear" w:color="auto" w:fill="auto"/>
            <w:vAlign w:val="bottom"/>
            <w:hideMark/>
          </w:tcPr>
          <w:p w14:paraId="491876AC" w14:textId="77777777" w:rsidR="00174BD1" w:rsidRPr="00572697" w:rsidRDefault="00174BD1" w:rsidP="00174BD1">
            <w:pPr>
              <w:spacing w:after="0" w:line="240" w:lineRule="auto"/>
              <w:jc w:val="center"/>
              <w:rPr>
                <w:rFonts w:ascii="Times New Roman" w:eastAsia="Times New Roman" w:hAnsi="Times New Roman" w:cs="Times New Roman"/>
                <w:b/>
                <w:color w:val="000000"/>
                <w:lang w:eastAsia="fr-FR"/>
              </w:rPr>
            </w:pPr>
            <w:r w:rsidRPr="00572697">
              <w:rPr>
                <w:rFonts w:ascii="Times New Roman" w:eastAsia="Times New Roman" w:hAnsi="Times New Roman" w:cs="Times New Roman"/>
                <w:b/>
                <w:color w:val="000000"/>
                <w:lang w:eastAsia="fr-FR"/>
              </w:rPr>
              <w:t>/___/</w:t>
            </w:r>
          </w:p>
        </w:tc>
      </w:tr>
      <w:tr w:rsidR="00174BD1" w:rsidRPr="00572697" w14:paraId="4D5A2A0B" w14:textId="77777777" w:rsidTr="00174BD1">
        <w:trPr>
          <w:trHeight w:val="20"/>
        </w:trPr>
        <w:tc>
          <w:tcPr>
            <w:tcW w:w="2508" w:type="pct"/>
            <w:shd w:val="clear" w:color="auto" w:fill="auto"/>
            <w:vAlign w:val="center"/>
            <w:hideMark/>
          </w:tcPr>
          <w:p w14:paraId="32E8F42B" w14:textId="77777777" w:rsidR="00174BD1" w:rsidRPr="00572697" w:rsidRDefault="00174BD1" w:rsidP="00174BD1">
            <w:pPr>
              <w:spacing w:after="0" w:line="240" w:lineRule="auto"/>
              <w:rPr>
                <w:rFonts w:ascii="Times New Roman" w:eastAsia="Times New Roman" w:hAnsi="Times New Roman" w:cs="Times New Roman"/>
                <w:color w:val="000000"/>
                <w:lang w:eastAsia="fr-FR"/>
              </w:rPr>
            </w:pPr>
            <w:r w:rsidRPr="00572697">
              <w:rPr>
                <w:rFonts w:ascii="Times New Roman" w:eastAsia="Times New Roman" w:hAnsi="Times New Roman" w:cs="Times New Roman"/>
                <w:color w:val="000000"/>
                <w:lang w:eastAsia="fr-FR"/>
              </w:rPr>
              <w:t>Finition</w:t>
            </w:r>
          </w:p>
        </w:tc>
        <w:tc>
          <w:tcPr>
            <w:tcW w:w="2492" w:type="pct"/>
            <w:shd w:val="clear" w:color="auto" w:fill="auto"/>
            <w:vAlign w:val="bottom"/>
            <w:hideMark/>
          </w:tcPr>
          <w:p w14:paraId="2DEBE26D" w14:textId="77777777" w:rsidR="00174BD1" w:rsidRPr="00572697" w:rsidRDefault="00174BD1" w:rsidP="00174BD1">
            <w:pPr>
              <w:spacing w:after="0" w:line="240" w:lineRule="auto"/>
              <w:jc w:val="center"/>
              <w:rPr>
                <w:rFonts w:ascii="Times New Roman" w:eastAsia="Times New Roman" w:hAnsi="Times New Roman" w:cs="Times New Roman"/>
                <w:b/>
                <w:color w:val="000000"/>
                <w:lang w:eastAsia="fr-FR"/>
              </w:rPr>
            </w:pPr>
            <w:r w:rsidRPr="00572697">
              <w:rPr>
                <w:rFonts w:ascii="Times New Roman" w:eastAsia="Times New Roman" w:hAnsi="Times New Roman" w:cs="Times New Roman"/>
                <w:b/>
                <w:color w:val="000000"/>
                <w:lang w:eastAsia="fr-FR"/>
              </w:rPr>
              <w:t>/___/</w:t>
            </w:r>
          </w:p>
        </w:tc>
      </w:tr>
    </w:tbl>
    <w:p w14:paraId="3F484310" w14:textId="77777777" w:rsidR="00572697" w:rsidRDefault="00174BD1" w:rsidP="00174BD1">
      <w:pPr>
        <w:autoSpaceDE w:val="0"/>
        <w:spacing w:before="120" w:after="120" w:line="360" w:lineRule="auto"/>
        <w:jc w:val="both"/>
        <w:rPr>
          <w:rFonts w:ascii="Times New Roman" w:eastAsia="Calibri" w:hAnsi="Times New Roman" w:cs="Times New Roman"/>
          <w:b/>
          <w:i/>
          <w:szCs w:val="24"/>
        </w:rPr>
      </w:pPr>
      <w:r w:rsidRPr="009108B2">
        <w:rPr>
          <w:rFonts w:ascii="Times New Roman" w:eastAsia="Calibri" w:hAnsi="Times New Roman" w:cs="Times New Roman"/>
          <w:b/>
          <w:sz w:val="24"/>
          <w:szCs w:val="24"/>
        </w:rPr>
        <w:t>S3Q</w:t>
      </w:r>
      <w:r>
        <w:rPr>
          <w:rFonts w:ascii="Times New Roman" w:eastAsia="Calibri" w:hAnsi="Times New Roman" w:cs="Times New Roman"/>
          <w:b/>
          <w:sz w:val="24"/>
          <w:szCs w:val="24"/>
        </w:rPr>
        <w:t>8</w:t>
      </w:r>
      <w:r w:rsidRPr="006876F5">
        <w:rPr>
          <w:rFonts w:ascii="Times New Roman" w:eastAsia="Times New Roman" w:hAnsi="Times New Roman" w:cs="Times New Roman"/>
          <w:bCs/>
          <w:color w:val="000000"/>
          <w:sz w:val="24"/>
          <w:szCs w:val="24"/>
          <w:lang w:eastAsia="fr-FR"/>
        </w:rPr>
        <w:t>Votre employé a-t -il bénéficié de formations complémentaires depuis son recrutement ?</w:t>
      </w:r>
      <w:r>
        <w:rPr>
          <w:rFonts w:ascii="Times New Roman" w:eastAsia="Calibri" w:hAnsi="Times New Roman" w:cs="Times New Roman"/>
          <w:b/>
          <w:i/>
          <w:szCs w:val="24"/>
        </w:rPr>
        <w:t xml:space="preserve">        </w:t>
      </w:r>
    </w:p>
    <w:p w14:paraId="374095A0" w14:textId="3E54337E" w:rsidR="00174BD1" w:rsidRPr="000B7C41" w:rsidRDefault="00174BD1" w:rsidP="00174BD1">
      <w:pPr>
        <w:autoSpaceDE w:val="0"/>
        <w:spacing w:before="120" w:after="120" w:line="360" w:lineRule="auto"/>
        <w:jc w:val="both"/>
        <w:rPr>
          <w:rFonts w:ascii="Times New Roman" w:hAnsi="Times New Roman" w:cs="Times New Roman"/>
        </w:rPr>
      </w:pPr>
      <w:r>
        <w:rPr>
          <w:rFonts w:ascii="Times New Roman" w:eastAsia="Calibri" w:hAnsi="Times New Roman" w:cs="Times New Roman"/>
          <w:b/>
          <w:i/>
          <w:szCs w:val="24"/>
        </w:rPr>
        <w:t xml:space="preserve"> </w:t>
      </w:r>
      <w:r w:rsidRPr="005A36E1">
        <w:rPr>
          <w:rFonts w:ascii="Times New Roman" w:eastAsia="Times New Roman" w:hAnsi="Times New Roman" w:cs="Times New Roman"/>
          <w:b/>
          <w:color w:val="000000"/>
          <w:sz w:val="24"/>
          <w:szCs w:val="24"/>
          <w:lang w:eastAsia="fr-FR"/>
        </w:rPr>
        <w:t xml:space="preserve">/ </w:t>
      </w:r>
      <w:r w:rsidRPr="003C3CBF">
        <w:rPr>
          <w:rFonts w:ascii="Times New Roman" w:eastAsia="Times New Roman" w:hAnsi="Times New Roman" w:cs="Times New Roman"/>
          <w:b/>
          <w:color w:val="000000"/>
          <w:sz w:val="24"/>
          <w:szCs w:val="24"/>
          <w:lang w:eastAsia="fr-FR"/>
        </w:rPr>
        <w:t>__/</w:t>
      </w:r>
      <w:r>
        <w:rPr>
          <w:rFonts w:ascii="Times New Roman" w:eastAsia="Times New Roman" w:hAnsi="Times New Roman" w:cs="Times New Roman"/>
          <w:b/>
          <w:color w:val="000000"/>
          <w:sz w:val="24"/>
          <w:szCs w:val="24"/>
          <w:lang w:eastAsia="fr-FR"/>
        </w:rPr>
        <w:t xml:space="preserve">   1= </w:t>
      </w:r>
      <w:r w:rsidRPr="000B7C41">
        <w:rPr>
          <w:rFonts w:ascii="Times New Roman" w:eastAsia="Times New Roman" w:hAnsi="Times New Roman" w:cs="Times New Roman"/>
          <w:color w:val="000000"/>
          <w:sz w:val="24"/>
          <w:szCs w:val="24"/>
          <w:lang w:eastAsia="fr-FR"/>
        </w:rPr>
        <w:t>Oui</w:t>
      </w:r>
      <w:r>
        <w:rPr>
          <w:rFonts w:ascii="Times New Roman" w:eastAsia="Times New Roman" w:hAnsi="Times New Roman" w:cs="Times New Roman"/>
          <w:b/>
          <w:color w:val="000000"/>
          <w:sz w:val="24"/>
          <w:szCs w:val="24"/>
          <w:lang w:eastAsia="fr-FR"/>
        </w:rPr>
        <w:t xml:space="preserve">    2= </w:t>
      </w:r>
      <w:r w:rsidRPr="000B7C41">
        <w:rPr>
          <w:rFonts w:ascii="Times New Roman" w:eastAsia="Times New Roman" w:hAnsi="Times New Roman" w:cs="Times New Roman"/>
          <w:color w:val="000000"/>
          <w:sz w:val="24"/>
          <w:szCs w:val="24"/>
          <w:lang w:eastAsia="fr-FR"/>
        </w:rPr>
        <w:t>Non</w:t>
      </w:r>
      <w:r>
        <w:rPr>
          <w:rFonts w:ascii="Times New Roman" w:eastAsia="Times New Roman" w:hAnsi="Times New Roman" w:cs="Times New Roman"/>
          <w:color w:val="000000"/>
          <w:sz w:val="24"/>
          <w:szCs w:val="24"/>
          <w:lang w:eastAsia="fr-FR"/>
        </w:rPr>
        <w:t xml:space="preserve"> </w:t>
      </w:r>
      <w:r w:rsidRPr="00505E96">
        <w:rPr>
          <w:rFonts w:ascii="Times New Roman" w:eastAsia="Times New Roman" w:hAnsi="Times New Roman" w:cs="Times New Roman"/>
          <w:i/>
          <w:color w:val="000000"/>
          <w:sz w:val="20"/>
          <w:szCs w:val="24"/>
          <w:lang w:eastAsia="fr-FR"/>
        </w:rPr>
        <w:t>(Si Non, passer aux commentaires)</w:t>
      </w:r>
    </w:p>
    <w:p w14:paraId="5FC48A32" w14:textId="1E0B1D21" w:rsidR="00572697" w:rsidRDefault="00174BD1" w:rsidP="00572697">
      <w:pPr>
        <w:suppressAutoHyphens/>
        <w:autoSpaceDE w:val="0"/>
        <w:autoSpaceDN w:val="0"/>
        <w:spacing w:before="120" w:after="120" w:line="240" w:lineRule="auto"/>
        <w:textAlignment w:val="baseline"/>
        <w:rPr>
          <w:rFonts w:ascii="Times New Roman" w:eastAsia="Calibri" w:hAnsi="Times New Roman" w:cs="Times New Roman"/>
          <w:b/>
          <w:i/>
          <w:szCs w:val="24"/>
        </w:rPr>
      </w:pPr>
      <w:r w:rsidRPr="000B7C41">
        <w:rPr>
          <w:rFonts w:ascii="Times New Roman" w:eastAsia="Calibri" w:hAnsi="Times New Roman" w:cs="Times New Roman"/>
          <w:b/>
          <w:sz w:val="24"/>
          <w:szCs w:val="24"/>
        </w:rPr>
        <w:t>S3Q</w:t>
      </w:r>
      <w:r>
        <w:rPr>
          <w:rFonts w:ascii="Times New Roman" w:eastAsia="Calibri" w:hAnsi="Times New Roman" w:cs="Times New Roman"/>
          <w:b/>
          <w:sz w:val="24"/>
          <w:szCs w:val="24"/>
        </w:rPr>
        <w:t>9</w:t>
      </w:r>
      <w:r w:rsidRPr="000B7C41">
        <w:rPr>
          <w:rFonts w:ascii="Times New Roman" w:eastAsia="Calibri" w:hAnsi="Times New Roman" w:cs="Times New Roman"/>
          <w:b/>
          <w:bCs/>
          <w:sz w:val="24"/>
          <w:szCs w:val="24"/>
        </w:rPr>
        <w:t xml:space="preserve"> </w:t>
      </w:r>
      <w:r w:rsidRPr="00DA6385">
        <w:rPr>
          <w:rFonts w:ascii="Times New Roman" w:eastAsia="Calibri" w:hAnsi="Times New Roman" w:cs="Times New Roman"/>
          <w:bCs/>
          <w:sz w:val="24"/>
          <w:szCs w:val="24"/>
        </w:rPr>
        <w:t xml:space="preserve">Quelles sont les principales compétences visées dans ces formations complémentaires ? </w:t>
      </w:r>
      <w:r>
        <w:rPr>
          <w:rFonts w:ascii="Times New Roman" w:hAnsi="Times New Roman" w:cs="Times New Roman"/>
        </w:rPr>
        <w:t>(</w:t>
      </w:r>
      <w:r w:rsidRPr="009108B2">
        <w:rPr>
          <w:rFonts w:ascii="Times New Roman" w:eastAsia="Calibri" w:hAnsi="Times New Roman" w:cs="Times New Roman"/>
          <w:b/>
          <w:i/>
          <w:szCs w:val="24"/>
        </w:rPr>
        <w:t>Principales compétences complémentaires visées</w:t>
      </w:r>
      <w:r>
        <w:rPr>
          <w:rFonts w:ascii="Times New Roman" w:eastAsia="Calibri" w:hAnsi="Times New Roman" w:cs="Times New Roman"/>
          <w:b/>
          <w:i/>
          <w:szCs w:val="24"/>
        </w:rPr>
        <w:t>)</w:t>
      </w:r>
      <w:r w:rsidRPr="009108B2">
        <w:rPr>
          <w:rFonts w:ascii="Times New Roman" w:eastAsia="Calibri" w:hAnsi="Times New Roman" w:cs="Times New Roman"/>
          <w:b/>
          <w:i/>
          <w:szCs w:val="24"/>
        </w:rPr>
        <w:t xml:space="preserve"> :</w:t>
      </w:r>
    </w:p>
    <w:p w14:paraId="2B694372" w14:textId="77777777" w:rsidR="00572697" w:rsidRPr="00572697" w:rsidRDefault="00572697" w:rsidP="00572697">
      <w:pPr>
        <w:suppressAutoHyphens/>
        <w:autoSpaceDE w:val="0"/>
        <w:autoSpaceDN w:val="0"/>
        <w:spacing w:before="120" w:after="120" w:line="240" w:lineRule="auto"/>
        <w:textAlignment w:val="baseline"/>
        <w:rPr>
          <w:rFonts w:ascii="Times New Roman" w:eastAsia="Calibri" w:hAnsi="Times New Roman" w:cs="Times New Roman"/>
          <w:b/>
          <w:i/>
          <w:szCs w:val="24"/>
        </w:rPr>
      </w:pPr>
    </w:p>
    <w:p w14:paraId="4BD60C46" w14:textId="18611738" w:rsidR="00174BD1" w:rsidRPr="009108B2" w:rsidRDefault="00174BD1" w:rsidP="00174BD1">
      <w:pPr>
        <w:spacing w:after="200" w:line="276" w:lineRule="auto"/>
        <w:rPr>
          <w:rFonts w:ascii="Times New Roman" w:hAnsi="Times New Roman" w:cs="Times New Roman"/>
          <w:b/>
          <w:sz w:val="24"/>
          <w:szCs w:val="24"/>
        </w:rPr>
      </w:pPr>
      <w:r w:rsidRPr="009108B2">
        <w:rPr>
          <w:rFonts w:ascii="Times New Roman" w:eastAsia="Calibri" w:hAnsi="Times New Roman" w:cs="Times New Roman"/>
          <w:b/>
          <w:sz w:val="24"/>
          <w:szCs w:val="24"/>
        </w:rPr>
        <w:t>COMMENTAIRES</w:t>
      </w:r>
    </w:p>
    <w:p w14:paraId="30D07D8D" w14:textId="4199AE18" w:rsidR="00174BD1" w:rsidRPr="00572697" w:rsidRDefault="00174BD1" w:rsidP="00572697">
      <w:pPr>
        <w:spacing w:after="200" w:line="276" w:lineRule="auto"/>
        <w:rPr>
          <w:rFonts w:ascii="Times New Roman" w:hAnsi="Times New Roman" w:cs="Times New Roman"/>
        </w:rPr>
      </w:pPr>
      <w:r w:rsidRPr="009108B2">
        <w:rPr>
          <w:rFonts w:ascii="Times New Roman" w:eastAsia="Calibri" w:hAnsi="Times New Roman" w:cs="Times New Roman"/>
          <w:sz w:val="24"/>
          <w:szCs w:val="24"/>
        </w:rPr>
        <w:t xml:space="preserve">Quels sont vos commentaires et suggestions en vue d’améliorer les compétences professionnelles des sortants du </w:t>
      </w:r>
      <w:r w:rsidR="00572697" w:rsidRPr="009108B2">
        <w:rPr>
          <w:rFonts w:ascii="Times New Roman" w:eastAsia="Calibri" w:hAnsi="Times New Roman" w:cs="Times New Roman"/>
          <w:sz w:val="24"/>
          <w:szCs w:val="24"/>
        </w:rPr>
        <w:t>DFP ?</w:t>
      </w:r>
    </w:p>
    <w:p w14:paraId="0F9F1671" w14:textId="6B2681B0" w:rsidR="00093671" w:rsidRDefault="00174BD1" w:rsidP="00572697">
      <w:pPr>
        <w:autoSpaceDE w:val="0"/>
        <w:spacing w:before="120" w:after="120" w:line="240" w:lineRule="auto"/>
        <w:jc w:val="center"/>
      </w:pPr>
      <w:r w:rsidRPr="00A03F86">
        <w:rPr>
          <w:rFonts w:ascii="Times New Roman" w:eastAsia="Times New Roman" w:hAnsi="Times New Roman" w:cs="Times New Roman"/>
          <w:b/>
          <w:i/>
          <w:color w:val="000000"/>
          <w:sz w:val="48"/>
          <w:szCs w:val="24"/>
          <w:lang w:eastAsia="fr-FR"/>
        </w:rPr>
        <w:t>Merci de votre attention</w:t>
      </w:r>
    </w:p>
    <w:sectPr w:rsidR="00093671" w:rsidSect="00FC546D">
      <w:footerReference w:type="default" r:id="rId43"/>
      <w:pgSz w:w="11905" w:h="16837"/>
      <w:pgMar w:top="720" w:right="765" w:bottom="720" w:left="765" w:header="567" w:footer="720" w:gutter="0"/>
      <w:pgBorders w:display="firstPage" w:offsetFrom="page">
        <w:top w:val="single" w:sz="4" w:space="18" w:color="8EAADB" w:themeColor="accent1" w:themeTint="99"/>
        <w:left w:val="single" w:sz="4" w:space="18" w:color="8EAADB" w:themeColor="accent1" w:themeTint="99"/>
        <w:bottom w:val="single" w:sz="4" w:space="18" w:color="8EAADB" w:themeColor="accent1" w:themeTint="99"/>
        <w:right w:val="single" w:sz="4" w:space="18" w:color="8EAADB" w:themeColor="accent1" w:themeTint="99"/>
      </w:pgBorders>
      <w:pgNumType w:start="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31B0F" w14:textId="77777777" w:rsidR="0081781A" w:rsidRDefault="0081781A" w:rsidP="00C007B7">
      <w:pPr>
        <w:spacing w:after="0" w:line="240" w:lineRule="auto"/>
      </w:pPr>
      <w:r>
        <w:separator/>
      </w:r>
    </w:p>
  </w:endnote>
  <w:endnote w:type="continuationSeparator" w:id="0">
    <w:p w14:paraId="77E55619" w14:textId="77777777" w:rsidR="0081781A" w:rsidRDefault="0081781A" w:rsidP="00C00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D80DF" w14:textId="77777777" w:rsidR="00872D77" w:rsidRDefault="00872D7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D27573" w14:textId="77777777" w:rsidR="0081781A" w:rsidRDefault="0081781A" w:rsidP="00C007B7">
      <w:pPr>
        <w:spacing w:after="0" w:line="240" w:lineRule="auto"/>
      </w:pPr>
      <w:r>
        <w:separator/>
      </w:r>
    </w:p>
  </w:footnote>
  <w:footnote w:type="continuationSeparator" w:id="0">
    <w:p w14:paraId="0BB7FE1C" w14:textId="77777777" w:rsidR="0081781A" w:rsidRDefault="0081781A" w:rsidP="00C007B7">
      <w:pPr>
        <w:spacing w:after="0" w:line="240" w:lineRule="auto"/>
      </w:pPr>
      <w:r>
        <w:continuationSeparator/>
      </w:r>
    </w:p>
  </w:footnote>
  <w:footnote w:id="1">
    <w:p w14:paraId="558E0F7E" w14:textId="0AB5A613" w:rsidR="00872D77" w:rsidRPr="00912EC0" w:rsidRDefault="00872D77" w:rsidP="00AA198C">
      <w:pPr>
        <w:pStyle w:val="Notedebasdepage"/>
        <w:jc w:val="both"/>
        <w:rPr>
          <w:rFonts w:ascii="Times New Roman" w:hAnsi="Times New Roman" w:cs="Times New Roman"/>
          <w:sz w:val="16"/>
          <w:szCs w:val="16"/>
        </w:rPr>
      </w:pPr>
      <w:r w:rsidRPr="00A361F2">
        <w:rPr>
          <w:rStyle w:val="Appelnotedebasdep"/>
          <w:rFonts w:ascii="Times New Roman" w:hAnsi="Times New Roman" w:cs="Times New Roman"/>
          <w:sz w:val="16"/>
          <w:szCs w:val="16"/>
        </w:rPr>
        <w:footnoteRef/>
      </w:r>
      <w:r w:rsidRPr="00912EC0">
        <w:rPr>
          <w:rFonts w:ascii="Times New Roman" w:hAnsi="Times New Roman" w:cs="Times New Roman"/>
          <w:sz w:val="16"/>
          <w:szCs w:val="16"/>
        </w:rPr>
        <w:t xml:space="preserve"> Pour la présente enquête, les sortants des centres de formation sont les apprenants qui ont achevé leur formation </w:t>
      </w:r>
      <w:r w:rsidRPr="00A26E65">
        <w:rPr>
          <w:rFonts w:ascii="Times New Roman" w:hAnsi="Times New Roman" w:cs="Times New Roman"/>
          <w:sz w:val="16"/>
          <w:szCs w:val="16"/>
        </w:rPr>
        <w:t>en (2017</w:t>
      </w:r>
      <w:r>
        <w:rPr>
          <w:rFonts w:ascii="Times New Roman" w:hAnsi="Times New Roman" w:cs="Times New Roman"/>
          <w:sz w:val="16"/>
          <w:szCs w:val="16"/>
        </w:rPr>
        <w:t xml:space="preserve"> ou 2018</w:t>
      </w:r>
      <w:r w:rsidRPr="00A26E65">
        <w:rPr>
          <w:rFonts w:ascii="Times New Roman" w:hAnsi="Times New Roman" w:cs="Times New Roman"/>
          <w:sz w:val="16"/>
          <w:szCs w:val="16"/>
        </w:rPr>
        <w:t>)</w:t>
      </w:r>
      <w:r w:rsidRPr="00912EC0">
        <w:rPr>
          <w:rFonts w:ascii="Times New Roman" w:hAnsi="Times New Roman" w:cs="Times New Roman"/>
          <w:sz w:val="16"/>
          <w:szCs w:val="16"/>
        </w:rPr>
        <w:t xml:space="preserve"> et qui ont acquis au </w:t>
      </w:r>
      <w:r w:rsidRPr="00EF4509">
        <w:rPr>
          <w:rFonts w:ascii="Times New Roman" w:hAnsi="Times New Roman" w:cs="Times New Roman"/>
          <w:sz w:val="16"/>
          <w:szCs w:val="16"/>
        </w:rPr>
        <w:t>moins un an (1)</w:t>
      </w:r>
      <w:r w:rsidRPr="00912EC0">
        <w:rPr>
          <w:rFonts w:ascii="Times New Roman" w:hAnsi="Times New Roman" w:cs="Times New Roman"/>
          <w:sz w:val="16"/>
          <w:szCs w:val="16"/>
        </w:rPr>
        <w:t xml:space="preserve"> d’expérience dans les entreprises. </w:t>
      </w:r>
    </w:p>
  </w:footnote>
  <w:footnote w:id="2">
    <w:p w14:paraId="4939997E" w14:textId="58DEAE04" w:rsidR="00872D77" w:rsidRPr="003D3CEE" w:rsidRDefault="00872D77" w:rsidP="00AD00BD">
      <w:pPr>
        <w:pStyle w:val="Notedebasdepage"/>
        <w:rPr>
          <w:rFonts w:ascii="Times New Roman" w:hAnsi="Times New Roman" w:cs="Times New Roman"/>
        </w:rPr>
      </w:pPr>
      <w:r w:rsidRPr="009C15B3">
        <w:rPr>
          <w:rStyle w:val="Appelnotedebasdep"/>
          <w:rFonts w:ascii="Times New Roman" w:hAnsi="Times New Roman" w:cs="Times New Roman"/>
          <w:sz w:val="16"/>
        </w:rPr>
        <w:footnoteRef/>
      </w:r>
      <w:r w:rsidRPr="009C15B3">
        <w:rPr>
          <w:rFonts w:ascii="Times New Roman" w:hAnsi="Times New Roman" w:cs="Times New Roman"/>
          <w:sz w:val="16"/>
        </w:rPr>
        <w:t xml:space="preserve"> Annexe </w:t>
      </w:r>
      <w:r>
        <w:rPr>
          <w:rFonts w:ascii="Times New Roman" w:hAnsi="Times New Roman" w:cs="Times New Roman"/>
          <w:sz w:val="16"/>
        </w:rPr>
        <w:t>9</w:t>
      </w:r>
      <w:r w:rsidRPr="009C15B3">
        <w:rPr>
          <w:rFonts w:ascii="Times New Roman" w:hAnsi="Times New Roman" w:cs="Times New Roman"/>
          <w:sz w:val="16"/>
        </w:rPr>
        <w:t> : Questionnaire</w:t>
      </w:r>
      <w:r>
        <w:rPr>
          <w:rFonts w:ascii="Times New Roman" w:hAnsi="Times New Roman" w:cs="Times New Roman"/>
          <w:sz w:val="16"/>
        </w:rPr>
        <w:t xml:space="preserve"> </w:t>
      </w:r>
      <w:r w:rsidRPr="009C15B3">
        <w:rPr>
          <w:rFonts w:ascii="Times New Roman" w:hAnsi="Times New Roman" w:cs="Times New Roman"/>
          <w:sz w:val="16"/>
        </w:rPr>
        <w:t>sur la satisfaction des employeurs des sortants des centres de formation professionnelle appuyés par le pro</w:t>
      </w:r>
      <w:r>
        <w:rPr>
          <w:rFonts w:ascii="Times New Roman" w:hAnsi="Times New Roman" w:cs="Times New Roman"/>
          <w:sz w:val="16"/>
        </w:rPr>
        <w:t>gramme MLI022</w:t>
      </w:r>
      <w:r w:rsidRPr="009C15B3">
        <w:rPr>
          <w:rFonts w:ascii="Times New Roman" w:hAnsi="Times New Roman" w:cs="Times New Roman"/>
          <w:sz w:val="16"/>
        </w:rPr>
        <w:t xml:space="preserve"> dans sa zone d’intervention</w:t>
      </w:r>
      <w:r>
        <w:rPr>
          <w:rFonts w:ascii="Times New Roman" w:hAnsi="Times New Roman" w:cs="Times New Roman"/>
          <w:sz w:val="16"/>
        </w:rPr>
        <w:t>.</w:t>
      </w:r>
    </w:p>
  </w:footnote>
  <w:footnote w:id="3">
    <w:p w14:paraId="5246E058" w14:textId="796D0A50" w:rsidR="00872D77" w:rsidRPr="00BE1D79" w:rsidRDefault="00872D77">
      <w:pPr>
        <w:pStyle w:val="Notedebasdepage"/>
        <w:rPr>
          <w:rFonts w:ascii="Times New Roman" w:hAnsi="Times New Roman" w:cs="Times New Roman"/>
          <w:i/>
          <w:iCs/>
          <w:sz w:val="18"/>
          <w:szCs w:val="18"/>
        </w:rPr>
      </w:pPr>
      <w:r>
        <w:rPr>
          <w:rStyle w:val="Appelnotedebasdep"/>
        </w:rPr>
        <w:footnoteRef/>
      </w:r>
      <w:r>
        <w:t xml:space="preserve"> </w:t>
      </w:r>
      <w:r w:rsidRPr="00BE1D79">
        <w:rPr>
          <w:rFonts w:ascii="Times New Roman" w:hAnsi="Times New Roman" w:cs="Times New Roman"/>
          <w:i/>
          <w:iCs/>
          <w:sz w:val="18"/>
          <w:szCs w:val="18"/>
        </w:rPr>
        <w:t xml:space="preserve">Annexe </w:t>
      </w:r>
      <w:r w:rsidRPr="00BE1D79">
        <w:rPr>
          <w:rFonts w:ascii="Times New Roman" w:hAnsi="Times New Roman" w:cs="Times New Roman"/>
          <w:i/>
          <w:iCs/>
          <w:sz w:val="18"/>
          <w:szCs w:val="18"/>
        </w:rPr>
        <w:fldChar w:fldCharType="begin"/>
      </w:r>
      <w:r w:rsidRPr="00BE1D79">
        <w:rPr>
          <w:rFonts w:ascii="Times New Roman" w:hAnsi="Times New Roman" w:cs="Times New Roman"/>
          <w:i/>
          <w:iCs/>
          <w:sz w:val="18"/>
          <w:szCs w:val="18"/>
        </w:rPr>
        <w:instrText xml:space="preserve"> SEQ Annexe \* ARABIC </w:instrText>
      </w:r>
      <w:r w:rsidRPr="00BE1D79">
        <w:rPr>
          <w:rFonts w:ascii="Times New Roman" w:hAnsi="Times New Roman" w:cs="Times New Roman"/>
          <w:i/>
          <w:iCs/>
          <w:sz w:val="18"/>
          <w:szCs w:val="18"/>
        </w:rPr>
        <w:fldChar w:fldCharType="separate"/>
      </w:r>
      <w:r w:rsidRPr="00BE1D79">
        <w:rPr>
          <w:rFonts w:ascii="Times New Roman" w:hAnsi="Times New Roman" w:cs="Times New Roman"/>
          <w:i/>
          <w:iCs/>
          <w:sz w:val="18"/>
          <w:szCs w:val="18"/>
        </w:rPr>
        <w:t>4</w:t>
      </w:r>
      <w:r w:rsidRPr="00BE1D79">
        <w:rPr>
          <w:rFonts w:ascii="Times New Roman" w:hAnsi="Times New Roman" w:cs="Times New Roman"/>
          <w:i/>
          <w:iCs/>
          <w:sz w:val="18"/>
          <w:szCs w:val="18"/>
        </w:rPr>
        <w:fldChar w:fldCharType="end"/>
      </w:r>
      <w:r w:rsidRPr="00BE1D79">
        <w:rPr>
          <w:rFonts w:ascii="Times New Roman" w:hAnsi="Times New Roman" w:cs="Times New Roman"/>
          <w:i/>
          <w:iCs/>
          <w:sz w:val="18"/>
          <w:szCs w:val="18"/>
        </w:rPr>
        <w:t xml:space="preserve"> : classification des secteurs économiques adoptée par l’ONEF dans le cadre de l’étude de satisfaction des employeurs des sortants des centres de formation professionnel</w:t>
      </w:r>
    </w:p>
  </w:footnote>
  <w:footnote w:id="4">
    <w:p w14:paraId="3E512105" w14:textId="4571EDB4" w:rsidR="00872D77" w:rsidRDefault="00872D77">
      <w:pPr>
        <w:pStyle w:val="Notedebasdepage"/>
      </w:pPr>
      <w:r>
        <w:rPr>
          <w:rStyle w:val="Appelnotedebasdep"/>
        </w:rPr>
        <w:footnoteRef/>
      </w:r>
      <w:r>
        <w:t xml:space="preserve"> </w:t>
      </w:r>
      <w:r w:rsidRPr="00DA48D0">
        <w:rPr>
          <w:rFonts w:ascii="Times New Roman" w:hAnsi="Times New Roman" w:cs="Times New Roman"/>
          <w:i/>
          <w:iCs/>
          <w:sz w:val="16"/>
          <w:szCs w:val="16"/>
        </w:rPr>
        <w:t>Rapport</w:t>
      </w:r>
      <w:r>
        <w:rPr>
          <w:rFonts w:ascii="Times New Roman" w:hAnsi="Times New Roman" w:cs="Times New Roman"/>
          <w:i/>
          <w:iCs/>
          <w:sz w:val="16"/>
          <w:szCs w:val="16"/>
        </w:rPr>
        <w:t xml:space="preserve"> d’e</w:t>
      </w:r>
      <w:r w:rsidRPr="00DA48D0">
        <w:rPr>
          <w:rFonts w:ascii="Times New Roman" w:hAnsi="Times New Roman" w:cs="Times New Roman"/>
          <w:bCs/>
          <w:i/>
          <w:iCs/>
          <w:sz w:val="16"/>
          <w:szCs w:val="16"/>
        </w:rPr>
        <w:t>nquête sur la satisfaction des employeurs des sortants des centres appuyés par Lux-dev, ONEF 20</w:t>
      </w:r>
      <w:r>
        <w:rPr>
          <w:rFonts w:ascii="Times New Roman" w:hAnsi="Times New Roman" w:cs="Times New Roman"/>
          <w:bCs/>
          <w:i/>
          <w:iCs/>
          <w:sz w:val="16"/>
          <w:szCs w:val="16"/>
        </w:rPr>
        <w:t>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45F23"/>
    <w:multiLevelType w:val="hybridMultilevel"/>
    <w:tmpl w:val="2CCA8A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527853"/>
    <w:multiLevelType w:val="hybridMultilevel"/>
    <w:tmpl w:val="D360C0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5D729C9"/>
    <w:multiLevelType w:val="multilevel"/>
    <w:tmpl w:val="DE64649E"/>
    <w:lvl w:ilvl="0">
      <w:start w:val="3"/>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5FD6ABF"/>
    <w:multiLevelType w:val="hybridMultilevel"/>
    <w:tmpl w:val="F634B7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81B374A"/>
    <w:multiLevelType w:val="hybridMultilevel"/>
    <w:tmpl w:val="BD40F8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BFF65D2"/>
    <w:multiLevelType w:val="hybridMultilevel"/>
    <w:tmpl w:val="06460070"/>
    <w:lvl w:ilvl="0" w:tplc="33DE1F02">
      <w:start w:val="1"/>
      <w:numFmt w:val="bullet"/>
      <w:lvlText w:val="•"/>
      <w:lvlJc w:val="left"/>
      <w:pPr>
        <w:tabs>
          <w:tab w:val="num" w:pos="720"/>
        </w:tabs>
        <w:ind w:left="720" w:hanging="360"/>
      </w:pPr>
      <w:rPr>
        <w:rFonts w:ascii="Times New Roman" w:hAnsi="Times New Roman" w:hint="default"/>
      </w:rPr>
    </w:lvl>
    <w:lvl w:ilvl="1" w:tplc="D99010CC" w:tentative="1">
      <w:start w:val="1"/>
      <w:numFmt w:val="bullet"/>
      <w:lvlText w:val="•"/>
      <w:lvlJc w:val="left"/>
      <w:pPr>
        <w:tabs>
          <w:tab w:val="num" w:pos="1440"/>
        </w:tabs>
        <w:ind w:left="1440" w:hanging="360"/>
      </w:pPr>
      <w:rPr>
        <w:rFonts w:ascii="Times New Roman" w:hAnsi="Times New Roman" w:hint="default"/>
      </w:rPr>
    </w:lvl>
    <w:lvl w:ilvl="2" w:tplc="D758F9BA" w:tentative="1">
      <w:start w:val="1"/>
      <w:numFmt w:val="bullet"/>
      <w:lvlText w:val="•"/>
      <w:lvlJc w:val="left"/>
      <w:pPr>
        <w:tabs>
          <w:tab w:val="num" w:pos="2160"/>
        </w:tabs>
        <w:ind w:left="2160" w:hanging="360"/>
      </w:pPr>
      <w:rPr>
        <w:rFonts w:ascii="Times New Roman" w:hAnsi="Times New Roman" w:hint="default"/>
      </w:rPr>
    </w:lvl>
    <w:lvl w:ilvl="3" w:tplc="F490FB1C" w:tentative="1">
      <w:start w:val="1"/>
      <w:numFmt w:val="bullet"/>
      <w:lvlText w:val="•"/>
      <w:lvlJc w:val="left"/>
      <w:pPr>
        <w:tabs>
          <w:tab w:val="num" w:pos="2880"/>
        </w:tabs>
        <w:ind w:left="2880" w:hanging="360"/>
      </w:pPr>
      <w:rPr>
        <w:rFonts w:ascii="Times New Roman" w:hAnsi="Times New Roman" w:hint="default"/>
      </w:rPr>
    </w:lvl>
    <w:lvl w:ilvl="4" w:tplc="FB94FECE" w:tentative="1">
      <w:start w:val="1"/>
      <w:numFmt w:val="bullet"/>
      <w:lvlText w:val="•"/>
      <w:lvlJc w:val="left"/>
      <w:pPr>
        <w:tabs>
          <w:tab w:val="num" w:pos="3600"/>
        </w:tabs>
        <w:ind w:left="3600" w:hanging="360"/>
      </w:pPr>
      <w:rPr>
        <w:rFonts w:ascii="Times New Roman" w:hAnsi="Times New Roman" w:hint="default"/>
      </w:rPr>
    </w:lvl>
    <w:lvl w:ilvl="5" w:tplc="B1B60758" w:tentative="1">
      <w:start w:val="1"/>
      <w:numFmt w:val="bullet"/>
      <w:lvlText w:val="•"/>
      <w:lvlJc w:val="left"/>
      <w:pPr>
        <w:tabs>
          <w:tab w:val="num" w:pos="4320"/>
        </w:tabs>
        <w:ind w:left="4320" w:hanging="360"/>
      </w:pPr>
      <w:rPr>
        <w:rFonts w:ascii="Times New Roman" w:hAnsi="Times New Roman" w:hint="default"/>
      </w:rPr>
    </w:lvl>
    <w:lvl w:ilvl="6" w:tplc="1DFE1B22" w:tentative="1">
      <w:start w:val="1"/>
      <w:numFmt w:val="bullet"/>
      <w:lvlText w:val="•"/>
      <w:lvlJc w:val="left"/>
      <w:pPr>
        <w:tabs>
          <w:tab w:val="num" w:pos="5040"/>
        </w:tabs>
        <w:ind w:left="5040" w:hanging="360"/>
      </w:pPr>
      <w:rPr>
        <w:rFonts w:ascii="Times New Roman" w:hAnsi="Times New Roman" w:hint="default"/>
      </w:rPr>
    </w:lvl>
    <w:lvl w:ilvl="7" w:tplc="487406BC" w:tentative="1">
      <w:start w:val="1"/>
      <w:numFmt w:val="bullet"/>
      <w:lvlText w:val="•"/>
      <w:lvlJc w:val="left"/>
      <w:pPr>
        <w:tabs>
          <w:tab w:val="num" w:pos="5760"/>
        </w:tabs>
        <w:ind w:left="5760" w:hanging="360"/>
      </w:pPr>
      <w:rPr>
        <w:rFonts w:ascii="Times New Roman" w:hAnsi="Times New Roman" w:hint="default"/>
      </w:rPr>
    </w:lvl>
    <w:lvl w:ilvl="8" w:tplc="DEF02E9A" w:tentative="1">
      <w:start w:val="1"/>
      <w:numFmt w:val="bullet"/>
      <w:lvlText w:val="•"/>
      <w:lvlJc w:val="left"/>
      <w:pPr>
        <w:tabs>
          <w:tab w:val="num" w:pos="6480"/>
        </w:tabs>
        <w:ind w:left="6480" w:hanging="360"/>
      </w:pPr>
      <w:rPr>
        <w:rFonts w:ascii="Times New Roman" w:hAnsi="Times New Roman" w:hint="default"/>
      </w:rPr>
    </w:lvl>
  </w:abstractNum>
  <w:abstractNum w:abstractNumId="6">
    <w:nsid w:val="0E0E695B"/>
    <w:multiLevelType w:val="hybridMultilevel"/>
    <w:tmpl w:val="DA360BCE"/>
    <w:lvl w:ilvl="0" w:tplc="040C000D">
      <w:start w:val="1"/>
      <w:numFmt w:val="bullet"/>
      <w:lvlText w:val=""/>
      <w:lvlJc w:val="left"/>
      <w:pPr>
        <w:ind w:left="2157" w:hanging="360"/>
      </w:pPr>
      <w:rPr>
        <w:rFonts w:ascii="Wingdings" w:hAnsi="Wingdings" w:hint="default"/>
      </w:rPr>
    </w:lvl>
    <w:lvl w:ilvl="1" w:tplc="040C0003" w:tentative="1">
      <w:start w:val="1"/>
      <w:numFmt w:val="bullet"/>
      <w:lvlText w:val="o"/>
      <w:lvlJc w:val="left"/>
      <w:pPr>
        <w:ind w:left="2877" w:hanging="360"/>
      </w:pPr>
      <w:rPr>
        <w:rFonts w:ascii="Courier New" w:hAnsi="Courier New" w:cs="Courier New" w:hint="default"/>
      </w:rPr>
    </w:lvl>
    <w:lvl w:ilvl="2" w:tplc="040C0005" w:tentative="1">
      <w:start w:val="1"/>
      <w:numFmt w:val="bullet"/>
      <w:lvlText w:val=""/>
      <w:lvlJc w:val="left"/>
      <w:pPr>
        <w:ind w:left="3597" w:hanging="360"/>
      </w:pPr>
      <w:rPr>
        <w:rFonts w:ascii="Wingdings" w:hAnsi="Wingdings" w:hint="default"/>
      </w:rPr>
    </w:lvl>
    <w:lvl w:ilvl="3" w:tplc="040C0001" w:tentative="1">
      <w:start w:val="1"/>
      <w:numFmt w:val="bullet"/>
      <w:lvlText w:val=""/>
      <w:lvlJc w:val="left"/>
      <w:pPr>
        <w:ind w:left="4317" w:hanging="360"/>
      </w:pPr>
      <w:rPr>
        <w:rFonts w:ascii="Symbol" w:hAnsi="Symbol" w:hint="default"/>
      </w:rPr>
    </w:lvl>
    <w:lvl w:ilvl="4" w:tplc="040C0003" w:tentative="1">
      <w:start w:val="1"/>
      <w:numFmt w:val="bullet"/>
      <w:lvlText w:val="o"/>
      <w:lvlJc w:val="left"/>
      <w:pPr>
        <w:ind w:left="5037" w:hanging="360"/>
      </w:pPr>
      <w:rPr>
        <w:rFonts w:ascii="Courier New" w:hAnsi="Courier New" w:cs="Courier New" w:hint="default"/>
      </w:rPr>
    </w:lvl>
    <w:lvl w:ilvl="5" w:tplc="040C0005" w:tentative="1">
      <w:start w:val="1"/>
      <w:numFmt w:val="bullet"/>
      <w:lvlText w:val=""/>
      <w:lvlJc w:val="left"/>
      <w:pPr>
        <w:ind w:left="5757" w:hanging="360"/>
      </w:pPr>
      <w:rPr>
        <w:rFonts w:ascii="Wingdings" w:hAnsi="Wingdings" w:hint="default"/>
      </w:rPr>
    </w:lvl>
    <w:lvl w:ilvl="6" w:tplc="040C0001" w:tentative="1">
      <w:start w:val="1"/>
      <w:numFmt w:val="bullet"/>
      <w:lvlText w:val=""/>
      <w:lvlJc w:val="left"/>
      <w:pPr>
        <w:ind w:left="6477" w:hanging="360"/>
      </w:pPr>
      <w:rPr>
        <w:rFonts w:ascii="Symbol" w:hAnsi="Symbol" w:hint="default"/>
      </w:rPr>
    </w:lvl>
    <w:lvl w:ilvl="7" w:tplc="040C0003" w:tentative="1">
      <w:start w:val="1"/>
      <w:numFmt w:val="bullet"/>
      <w:lvlText w:val="o"/>
      <w:lvlJc w:val="left"/>
      <w:pPr>
        <w:ind w:left="7197" w:hanging="360"/>
      </w:pPr>
      <w:rPr>
        <w:rFonts w:ascii="Courier New" w:hAnsi="Courier New" w:cs="Courier New" w:hint="default"/>
      </w:rPr>
    </w:lvl>
    <w:lvl w:ilvl="8" w:tplc="040C0005" w:tentative="1">
      <w:start w:val="1"/>
      <w:numFmt w:val="bullet"/>
      <w:lvlText w:val=""/>
      <w:lvlJc w:val="left"/>
      <w:pPr>
        <w:ind w:left="7917" w:hanging="360"/>
      </w:pPr>
      <w:rPr>
        <w:rFonts w:ascii="Wingdings" w:hAnsi="Wingdings" w:hint="default"/>
      </w:rPr>
    </w:lvl>
  </w:abstractNum>
  <w:abstractNum w:abstractNumId="7">
    <w:nsid w:val="0F043FEC"/>
    <w:multiLevelType w:val="hybridMultilevel"/>
    <w:tmpl w:val="F2427E80"/>
    <w:lvl w:ilvl="0" w:tplc="33DE1F02">
      <w:start w:val="1"/>
      <w:numFmt w:val="bullet"/>
      <w:lvlText w:val="•"/>
      <w:lvlJc w:val="left"/>
      <w:pPr>
        <w:ind w:left="1440" w:hanging="360"/>
      </w:pPr>
      <w:rPr>
        <w:rFonts w:ascii="Times New Roman" w:hAnsi="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13BE0BD7"/>
    <w:multiLevelType w:val="hybridMultilevel"/>
    <w:tmpl w:val="DBE20450"/>
    <w:lvl w:ilvl="0" w:tplc="040C0001">
      <w:start w:val="1"/>
      <w:numFmt w:val="bullet"/>
      <w:lvlText w:val=""/>
      <w:lvlJc w:val="left"/>
      <w:pPr>
        <w:ind w:left="501" w:hanging="360"/>
      </w:pPr>
      <w:rPr>
        <w:rFonts w:ascii="Symbol" w:hAnsi="Symbol" w:hint="default"/>
      </w:rPr>
    </w:lvl>
    <w:lvl w:ilvl="1" w:tplc="040C0003" w:tentative="1">
      <w:start w:val="1"/>
      <w:numFmt w:val="bullet"/>
      <w:lvlText w:val="o"/>
      <w:lvlJc w:val="left"/>
      <w:pPr>
        <w:ind w:left="1221" w:hanging="360"/>
      </w:pPr>
      <w:rPr>
        <w:rFonts w:ascii="Courier New" w:hAnsi="Courier New" w:cs="Courier New" w:hint="default"/>
      </w:rPr>
    </w:lvl>
    <w:lvl w:ilvl="2" w:tplc="040C0005" w:tentative="1">
      <w:start w:val="1"/>
      <w:numFmt w:val="bullet"/>
      <w:lvlText w:val=""/>
      <w:lvlJc w:val="left"/>
      <w:pPr>
        <w:ind w:left="1941" w:hanging="360"/>
      </w:pPr>
      <w:rPr>
        <w:rFonts w:ascii="Wingdings" w:hAnsi="Wingdings" w:hint="default"/>
      </w:rPr>
    </w:lvl>
    <w:lvl w:ilvl="3" w:tplc="040C0001" w:tentative="1">
      <w:start w:val="1"/>
      <w:numFmt w:val="bullet"/>
      <w:lvlText w:val=""/>
      <w:lvlJc w:val="left"/>
      <w:pPr>
        <w:ind w:left="2661" w:hanging="360"/>
      </w:pPr>
      <w:rPr>
        <w:rFonts w:ascii="Symbol" w:hAnsi="Symbol" w:hint="default"/>
      </w:rPr>
    </w:lvl>
    <w:lvl w:ilvl="4" w:tplc="040C0003" w:tentative="1">
      <w:start w:val="1"/>
      <w:numFmt w:val="bullet"/>
      <w:lvlText w:val="o"/>
      <w:lvlJc w:val="left"/>
      <w:pPr>
        <w:ind w:left="3381" w:hanging="360"/>
      </w:pPr>
      <w:rPr>
        <w:rFonts w:ascii="Courier New" w:hAnsi="Courier New" w:cs="Courier New" w:hint="default"/>
      </w:rPr>
    </w:lvl>
    <w:lvl w:ilvl="5" w:tplc="040C0005" w:tentative="1">
      <w:start w:val="1"/>
      <w:numFmt w:val="bullet"/>
      <w:lvlText w:val=""/>
      <w:lvlJc w:val="left"/>
      <w:pPr>
        <w:ind w:left="4101" w:hanging="360"/>
      </w:pPr>
      <w:rPr>
        <w:rFonts w:ascii="Wingdings" w:hAnsi="Wingdings" w:hint="default"/>
      </w:rPr>
    </w:lvl>
    <w:lvl w:ilvl="6" w:tplc="040C0001" w:tentative="1">
      <w:start w:val="1"/>
      <w:numFmt w:val="bullet"/>
      <w:lvlText w:val=""/>
      <w:lvlJc w:val="left"/>
      <w:pPr>
        <w:ind w:left="4821" w:hanging="360"/>
      </w:pPr>
      <w:rPr>
        <w:rFonts w:ascii="Symbol" w:hAnsi="Symbol" w:hint="default"/>
      </w:rPr>
    </w:lvl>
    <w:lvl w:ilvl="7" w:tplc="040C0003" w:tentative="1">
      <w:start w:val="1"/>
      <w:numFmt w:val="bullet"/>
      <w:lvlText w:val="o"/>
      <w:lvlJc w:val="left"/>
      <w:pPr>
        <w:ind w:left="5541" w:hanging="360"/>
      </w:pPr>
      <w:rPr>
        <w:rFonts w:ascii="Courier New" w:hAnsi="Courier New" w:cs="Courier New" w:hint="default"/>
      </w:rPr>
    </w:lvl>
    <w:lvl w:ilvl="8" w:tplc="040C0005" w:tentative="1">
      <w:start w:val="1"/>
      <w:numFmt w:val="bullet"/>
      <w:lvlText w:val=""/>
      <w:lvlJc w:val="left"/>
      <w:pPr>
        <w:ind w:left="6261" w:hanging="360"/>
      </w:pPr>
      <w:rPr>
        <w:rFonts w:ascii="Wingdings" w:hAnsi="Wingdings" w:hint="default"/>
      </w:rPr>
    </w:lvl>
  </w:abstractNum>
  <w:abstractNum w:abstractNumId="9">
    <w:nsid w:val="1D3F346A"/>
    <w:multiLevelType w:val="hybridMultilevel"/>
    <w:tmpl w:val="1E503ED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D562FE7"/>
    <w:multiLevelType w:val="hybridMultilevel"/>
    <w:tmpl w:val="F8E29E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D760172"/>
    <w:multiLevelType w:val="hybridMultilevel"/>
    <w:tmpl w:val="2FA09514"/>
    <w:lvl w:ilvl="0" w:tplc="812AAEFC">
      <w:start w:val="1"/>
      <w:numFmt w:val="bullet"/>
      <w:lvlText w:val="-"/>
      <w:lvlJc w:val="left"/>
      <w:pPr>
        <w:ind w:left="1440" w:hanging="360"/>
      </w:pPr>
      <w:rPr>
        <w:rFonts w:ascii="Calibri" w:eastAsiaTheme="minorHAnsi" w:hAnsi="Calibri"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1EA011BC"/>
    <w:multiLevelType w:val="hybridMultilevel"/>
    <w:tmpl w:val="2054B8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2F11E05"/>
    <w:multiLevelType w:val="hybridMultilevel"/>
    <w:tmpl w:val="C3D66E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4102D13"/>
    <w:multiLevelType w:val="hybridMultilevel"/>
    <w:tmpl w:val="FA8089D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50156DB"/>
    <w:multiLevelType w:val="hybridMultilevel"/>
    <w:tmpl w:val="172C46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9B66BDC"/>
    <w:multiLevelType w:val="multilevel"/>
    <w:tmpl w:val="47CAA3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7">
    <w:nsid w:val="2AF82DB2"/>
    <w:multiLevelType w:val="multilevel"/>
    <w:tmpl w:val="5F828B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8">
    <w:nsid w:val="2E1A45A7"/>
    <w:multiLevelType w:val="hybridMultilevel"/>
    <w:tmpl w:val="CE448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EF53917"/>
    <w:multiLevelType w:val="hybridMultilevel"/>
    <w:tmpl w:val="B88EC6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2F244166"/>
    <w:multiLevelType w:val="hybridMultilevel"/>
    <w:tmpl w:val="6638E8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5BD5DC4"/>
    <w:multiLevelType w:val="hybridMultilevel"/>
    <w:tmpl w:val="DC927C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6953E0D"/>
    <w:multiLevelType w:val="multilevel"/>
    <w:tmpl w:val="47CAA3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3">
    <w:nsid w:val="38991561"/>
    <w:multiLevelType w:val="multilevel"/>
    <w:tmpl w:val="040C001D"/>
    <w:styleLink w:val="Annex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9B7668C"/>
    <w:multiLevelType w:val="hybridMultilevel"/>
    <w:tmpl w:val="B48863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B557CA2"/>
    <w:multiLevelType w:val="multilevel"/>
    <w:tmpl w:val="5F828B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nsid w:val="3CDC76DD"/>
    <w:multiLevelType w:val="hybridMultilevel"/>
    <w:tmpl w:val="8CF4F1D4"/>
    <w:lvl w:ilvl="0" w:tplc="0409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4011DD7"/>
    <w:multiLevelType w:val="hybridMultilevel"/>
    <w:tmpl w:val="0024C5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5D66B35"/>
    <w:multiLevelType w:val="hybridMultilevel"/>
    <w:tmpl w:val="3EE0680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E4C7489"/>
    <w:multiLevelType w:val="hybridMultilevel"/>
    <w:tmpl w:val="62A0F2AC"/>
    <w:lvl w:ilvl="0" w:tplc="0409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1D92CD1"/>
    <w:multiLevelType w:val="hybridMultilevel"/>
    <w:tmpl w:val="FAF2B0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38310FB"/>
    <w:multiLevelType w:val="multilevel"/>
    <w:tmpl w:val="471C8FF6"/>
    <w:lvl w:ilvl="0">
      <w:start w:val="1"/>
      <w:numFmt w:val="upperRoman"/>
      <w:lvlText w:val="%1."/>
      <w:lvlJc w:val="left"/>
      <w:pPr>
        <w:ind w:left="1080" w:hanging="720"/>
      </w:pPr>
      <w:rPr>
        <w:rFonts w:hint="default"/>
      </w:rPr>
    </w:lvl>
    <w:lvl w:ilvl="1">
      <w:start w:val="2"/>
      <w:numFmt w:val="decimal"/>
      <w:isLgl/>
      <w:lvlText w:val="%1.%2"/>
      <w:lvlJc w:val="left"/>
      <w:pPr>
        <w:ind w:left="1005" w:hanging="64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nsid w:val="5BF04069"/>
    <w:multiLevelType w:val="hybridMultilevel"/>
    <w:tmpl w:val="1E0E832C"/>
    <w:lvl w:ilvl="0" w:tplc="0C04436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D7E061E"/>
    <w:multiLevelType w:val="hybridMultilevel"/>
    <w:tmpl w:val="97FC3F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E0835EA"/>
    <w:multiLevelType w:val="hybridMultilevel"/>
    <w:tmpl w:val="0BC28F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F656EB4"/>
    <w:multiLevelType w:val="hybridMultilevel"/>
    <w:tmpl w:val="9E56B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32F5280"/>
    <w:multiLevelType w:val="hybridMultilevel"/>
    <w:tmpl w:val="A2B68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4F4285C"/>
    <w:multiLevelType w:val="hybridMultilevel"/>
    <w:tmpl w:val="0EDAFC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FE03E35"/>
    <w:multiLevelType w:val="hybridMultilevel"/>
    <w:tmpl w:val="5010E3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743B4AF8"/>
    <w:multiLevelType w:val="multilevel"/>
    <w:tmpl w:val="47CAA3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40">
    <w:nsid w:val="76AB4BB8"/>
    <w:multiLevelType w:val="hybridMultilevel"/>
    <w:tmpl w:val="1BC49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7693C53"/>
    <w:multiLevelType w:val="hybridMultilevel"/>
    <w:tmpl w:val="523AEB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7BA7EDD"/>
    <w:multiLevelType w:val="hybridMultilevel"/>
    <w:tmpl w:val="C924E0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7B2D407E"/>
    <w:multiLevelType w:val="hybridMultilevel"/>
    <w:tmpl w:val="56486DD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7C56338F"/>
    <w:multiLevelType w:val="multilevel"/>
    <w:tmpl w:val="7AEACB3C"/>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E8E6E1D"/>
    <w:multiLevelType w:val="hybridMultilevel"/>
    <w:tmpl w:val="18887752"/>
    <w:lvl w:ilvl="0" w:tplc="780CF62E">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28"/>
  </w:num>
  <w:num w:numId="3">
    <w:abstractNumId w:val="22"/>
  </w:num>
  <w:num w:numId="4">
    <w:abstractNumId w:val="45"/>
  </w:num>
  <w:num w:numId="5">
    <w:abstractNumId w:val="24"/>
  </w:num>
  <w:num w:numId="6">
    <w:abstractNumId w:val="27"/>
  </w:num>
  <w:num w:numId="7">
    <w:abstractNumId w:val="35"/>
  </w:num>
  <w:num w:numId="8">
    <w:abstractNumId w:val="13"/>
  </w:num>
  <w:num w:numId="9">
    <w:abstractNumId w:val="33"/>
  </w:num>
  <w:num w:numId="10">
    <w:abstractNumId w:val="14"/>
  </w:num>
  <w:num w:numId="11">
    <w:abstractNumId w:val="41"/>
  </w:num>
  <w:num w:numId="12">
    <w:abstractNumId w:val="15"/>
  </w:num>
  <w:num w:numId="13">
    <w:abstractNumId w:val="38"/>
  </w:num>
  <w:num w:numId="14">
    <w:abstractNumId w:val="42"/>
  </w:num>
  <w:num w:numId="15">
    <w:abstractNumId w:val="43"/>
  </w:num>
  <w:num w:numId="16">
    <w:abstractNumId w:val="2"/>
  </w:num>
  <w:num w:numId="17">
    <w:abstractNumId w:val="21"/>
  </w:num>
  <w:num w:numId="18">
    <w:abstractNumId w:val="40"/>
  </w:num>
  <w:num w:numId="19">
    <w:abstractNumId w:val="18"/>
  </w:num>
  <w:num w:numId="20">
    <w:abstractNumId w:val="36"/>
  </w:num>
  <w:num w:numId="21">
    <w:abstractNumId w:val="5"/>
  </w:num>
  <w:num w:numId="22">
    <w:abstractNumId w:val="20"/>
  </w:num>
  <w:num w:numId="23">
    <w:abstractNumId w:val="19"/>
  </w:num>
  <w:num w:numId="24">
    <w:abstractNumId w:val="7"/>
  </w:num>
  <w:num w:numId="25">
    <w:abstractNumId w:val="11"/>
  </w:num>
  <w:num w:numId="26">
    <w:abstractNumId w:val="8"/>
  </w:num>
  <w:num w:numId="27">
    <w:abstractNumId w:val="37"/>
  </w:num>
  <w:num w:numId="28">
    <w:abstractNumId w:val="31"/>
  </w:num>
  <w:num w:numId="29">
    <w:abstractNumId w:val="25"/>
  </w:num>
  <w:num w:numId="30">
    <w:abstractNumId w:val="0"/>
  </w:num>
  <w:num w:numId="31">
    <w:abstractNumId w:val="34"/>
  </w:num>
  <w:num w:numId="32">
    <w:abstractNumId w:val="3"/>
  </w:num>
  <w:num w:numId="33">
    <w:abstractNumId w:val="30"/>
  </w:num>
  <w:num w:numId="34">
    <w:abstractNumId w:val="4"/>
  </w:num>
  <w:num w:numId="35">
    <w:abstractNumId w:val="44"/>
  </w:num>
  <w:num w:numId="36">
    <w:abstractNumId w:val="29"/>
  </w:num>
  <w:num w:numId="37">
    <w:abstractNumId w:val="6"/>
  </w:num>
  <w:num w:numId="38">
    <w:abstractNumId w:val="26"/>
  </w:num>
  <w:num w:numId="39">
    <w:abstractNumId w:val="17"/>
  </w:num>
  <w:num w:numId="40">
    <w:abstractNumId w:val="16"/>
  </w:num>
  <w:num w:numId="41">
    <w:abstractNumId w:val="39"/>
  </w:num>
  <w:num w:numId="42">
    <w:abstractNumId w:val="0"/>
  </w:num>
  <w:num w:numId="43">
    <w:abstractNumId w:val="40"/>
  </w:num>
  <w:num w:numId="44">
    <w:abstractNumId w:val="18"/>
  </w:num>
  <w:num w:numId="45">
    <w:abstractNumId w:val="32"/>
  </w:num>
  <w:num w:numId="46">
    <w:abstractNumId w:val="9"/>
  </w:num>
  <w:num w:numId="47">
    <w:abstractNumId w:val="10"/>
  </w:num>
  <w:num w:numId="48">
    <w:abstractNumId w:val="12"/>
  </w:num>
  <w:num w:numId="49">
    <w:abstractNumId w:val="1"/>
  </w:num>
  <w:num w:numId="50">
    <w:abstractNumId w:val="31"/>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6" w:nlCheck="1" w:checkStyle="1"/>
  <w:activeWritingStyle w:appName="MSWord" w:lang="en-US" w:vendorID="64" w:dllVersion="6" w:nlCheck="1" w:checkStyle="0"/>
  <w:activeWritingStyle w:appName="MSWord" w:lang="fr-SN" w:vendorID="64" w:dllVersion="6" w:nlCheck="1" w:checkStyle="0"/>
  <w:activeWritingStyle w:appName="MSWord" w:lang="fr-FR" w:vendorID="64" w:dllVersion="4096" w:nlCheck="1" w:checkStyle="0"/>
  <w:activeWritingStyle w:appName="MSWord" w:lang="fr-SN" w:vendorID="64" w:dllVersion="4096" w:nlCheck="1" w:checkStyle="0"/>
  <w:activeWritingStyle w:appName="MSWord" w:lang="en-US" w:vendorID="64" w:dllVersion="4096" w:nlCheck="1" w:checkStyle="0"/>
  <w:activeWritingStyle w:appName="MSWord" w:lang="fr-FR" w:vendorID="64" w:dllVersion="131078" w:nlCheck="1" w:checkStyle="0"/>
  <w:activeWritingStyle w:appName="MSWord" w:lang="en-US" w:vendorID="64" w:dllVersion="131078" w:nlCheck="1" w:checkStyle="0"/>
  <w:linkStyles/>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defaultTabStop w:val="708"/>
  <w:hyphenationZone w:val="425"/>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544"/>
    <w:rsid w:val="00000451"/>
    <w:rsid w:val="00000809"/>
    <w:rsid w:val="000025E5"/>
    <w:rsid w:val="00002A0C"/>
    <w:rsid w:val="00002A71"/>
    <w:rsid w:val="0000309A"/>
    <w:rsid w:val="000068AC"/>
    <w:rsid w:val="00007569"/>
    <w:rsid w:val="000075E4"/>
    <w:rsid w:val="000121D7"/>
    <w:rsid w:val="00013557"/>
    <w:rsid w:val="00014108"/>
    <w:rsid w:val="00014E0B"/>
    <w:rsid w:val="00015543"/>
    <w:rsid w:val="00015D3D"/>
    <w:rsid w:val="00015ED5"/>
    <w:rsid w:val="000179CE"/>
    <w:rsid w:val="00017C45"/>
    <w:rsid w:val="00017ED6"/>
    <w:rsid w:val="00020AFC"/>
    <w:rsid w:val="00020C3C"/>
    <w:rsid w:val="00020F1E"/>
    <w:rsid w:val="00020F67"/>
    <w:rsid w:val="000236CC"/>
    <w:rsid w:val="00024AB9"/>
    <w:rsid w:val="00024C79"/>
    <w:rsid w:val="00024F0A"/>
    <w:rsid w:val="00026E5E"/>
    <w:rsid w:val="00026EA4"/>
    <w:rsid w:val="00032111"/>
    <w:rsid w:val="00033099"/>
    <w:rsid w:val="00035C8F"/>
    <w:rsid w:val="000363A3"/>
    <w:rsid w:val="0003679B"/>
    <w:rsid w:val="00036CDC"/>
    <w:rsid w:val="00036F98"/>
    <w:rsid w:val="000373BD"/>
    <w:rsid w:val="00040987"/>
    <w:rsid w:val="000409D6"/>
    <w:rsid w:val="000431B9"/>
    <w:rsid w:val="00043B6B"/>
    <w:rsid w:val="0004566C"/>
    <w:rsid w:val="00046C40"/>
    <w:rsid w:val="00047A98"/>
    <w:rsid w:val="0005051D"/>
    <w:rsid w:val="00050B5D"/>
    <w:rsid w:val="00052693"/>
    <w:rsid w:val="0005361E"/>
    <w:rsid w:val="00053EC6"/>
    <w:rsid w:val="000549FA"/>
    <w:rsid w:val="0005588C"/>
    <w:rsid w:val="0005779D"/>
    <w:rsid w:val="00057921"/>
    <w:rsid w:val="00057F4B"/>
    <w:rsid w:val="00060BC1"/>
    <w:rsid w:val="0006197E"/>
    <w:rsid w:val="00061D16"/>
    <w:rsid w:val="000627FF"/>
    <w:rsid w:val="00062E42"/>
    <w:rsid w:val="00065291"/>
    <w:rsid w:val="00065E46"/>
    <w:rsid w:val="00065E85"/>
    <w:rsid w:val="0006609E"/>
    <w:rsid w:val="00066B31"/>
    <w:rsid w:val="000720F7"/>
    <w:rsid w:val="00072619"/>
    <w:rsid w:val="0007264A"/>
    <w:rsid w:val="0007439D"/>
    <w:rsid w:val="00074B0B"/>
    <w:rsid w:val="000752CE"/>
    <w:rsid w:val="00075BEA"/>
    <w:rsid w:val="00076577"/>
    <w:rsid w:val="0007760D"/>
    <w:rsid w:val="00081313"/>
    <w:rsid w:val="000817F1"/>
    <w:rsid w:val="0008222B"/>
    <w:rsid w:val="000828D1"/>
    <w:rsid w:val="00083481"/>
    <w:rsid w:val="00086CDC"/>
    <w:rsid w:val="00091408"/>
    <w:rsid w:val="00091547"/>
    <w:rsid w:val="000930AF"/>
    <w:rsid w:val="00093671"/>
    <w:rsid w:val="000942A1"/>
    <w:rsid w:val="00095BAA"/>
    <w:rsid w:val="00096203"/>
    <w:rsid w:val="00096DAC"/>
    <w:rsid w:val="00097C7E"/>
    <w:rsid w:val="000A04EF"/>
    <w:rsid w:val="000A0A6C"/>
    <w:rsid w:val="000A1427"/>
    <w:rsid w:val="000A1662"/>
    <w:rsid w:val="000A252D"/>
    <w:rsid w:val="000A38C3"/>
    <w:rsid w:val="000A3F35"/>
    <w:rsid w:val="000A5291"/>
    <w:rsid w:val="000A58CB"/>
    <w:rsid w:val="000A7B90"/>
    <w:rsid w:val="000A7E66"/>
    <w:rsid w:val="000B28C7"/>
    <w:rsid w:val="000B3FCA"/>
    <w:rsid w:val="000B5B8F"/>
    <w:rsid w:val="000B7806"/>
    <w:rsid w:val="000B7AE8"/>
    <w:rsid w:val="000C116F"/>
    <w:rsid w:val="000C1C97"/>
    <w:rsid w:val="000C3A3F"/>
    <w:rsid w:val="000C454F"/>
    <w:rsid w:val="000C46CD"/>
    <w:rsid w:val="000C4EEE"/>
    <w:rsid w:val="000C5B59"/>
    <w:rsid w:val="000C7928"/>
    <w:rsid w:val="000C7F84"/>
    <w:rsid w:val="000D0B98"/>
    <w:rsid w:val="000D1284"/>
    <w:rsid w:val="000D1FAB"/>
    <w:rsid w:val="000D2C67"/>
    <w:rsid w:val="000D50B9"/>
    <w:rsid w:val="000D76E2"/>
    <w:rsid w:val="000D7816"/>
    <w:rsid w:val="000D7E51"/>
    <w:rsid w:val="000E0926"/>
    <w:rsid w:val="000E1845"/>
    <w:rsid w:val="000E20E3"/>
    <w:rsid w:val="000E2D2E"/>
    <w:rsid w:val="000E49AD"/>
    <w:rsid w:val="000E6144"/>
    <w:rsid w:val="000E65D7"/>
    <w:rsid w:val="000E76CB"/>
    <w:rsid w:val="000E7ABB"/>
    <w:rsid w:val="000E7C8B"/>
    <w:rsid w:val="000F01C5"/>
    <w:rsid w:val="000F07E4"/>
    <w:rsid w:val="000F3122"/>
    <w:rsid w:val="000F3BEB"/>
    <w:rsid w:val="000F4155"/>
    <w:rsid w:val="000F4EFD"/>
    <w:rsid w:val="000F55D5"/>
    <w:rsid w:val="000F68EF"/>
    <w:rsid w:val="000F7885"/>
    <w:rsid w:val="000F79F4"/>
    <w:rsid w:val="000F7DFA"/>
    <w:rsid w:val="00101DD9"/>
    <w:rsid w:val="0010608E"/>
    <w:rsid w:val="0010697B"/>
    <w:rsid w:val="001072DD"/>
    <w:rsid w:val="00107789"/>
    <w:rsid w:val="00107D85"/>
    <w:rsid w:val="00112FEE"/>
    <w:rsid w:val="00113A4F"/>
    <w:rsid w:val="00113B86"/>
    <w:rsid w:val="00115B57"/>
    <w:rsid w:val="0011602C"/>
    <w:rsid w:val="00117373"/>
    <w:rsid w:val="001173DA"/>
    <w:rsid w:val="001175F7"/>
    <w:rsid w:val="00120B73"/>
    <w:rsid w:val="00124FFA"/>
    <w:rsid w:val="00125806"/>
    <w:rsid w:val="001271F7"/>
    <w:rsid w:val="001305BD"/>
    <w:rsid w:val="0013170E"/>
    <w:rsid w:val="0013427F"/>
    <w:rsid w:val="0013446C"/>
    <w:rsid w:val="00134BBE"/>
    <w:rsid w:val="0013598A"/>
    <w:rsid w:val="00135E0B"/>
    <w:rsid w:val="0013609D"/>
    <w:rsid w:val="00136D04"/>
    <w:rsid w:val="00140123"/>
    <w:rsid w:val="00141731"/>
    <w:rsid w:val="00142ECD"/>
    <w:rsid w:val="00143181"/>
    <w:rsid w:val="0014347E"/>
    <w:rsid w:val="00143CC0"/>
    <w:rsid w:val="001445B7"/>
    <w:rsid w:val="00144851"/>
    <w:rsid w:val="00145257"/>
    <w:rsid w:val="001464C2"/>
    <w:rsid w:val="00146B3C"/>
    <w:rsid w:val="00147149"/>
    <w:rsid w:val="00147718"/>
    <w:rsid w:val="001503C7"/>
    <w:rsid w:val="00151194"/>
    <w:rsid w:val="00151EAB"/>
    <w:rsid w:val="00152A61"/>
    <w:rsid w:val="00152B9D"/>
    <w:rsid w:val="00153663"/>
    <w:rsid w:val="00154ABA"/>
    <w:rsid w:val="001562D8"/>
    <w:rsid w:val="00156380"/>
    <w:rsid w:val="00157F26"/>
    <w:rsid w:val="001608F2"/>
    <w:rsid w:val="001634B7"/>
    <w:rsid w:val="0016391A"/>
    <w:rsid w:val="00164FC1"/>
    <w:rsid w:val="00166963"/>
    <w:rsid w:val="001672B8"/>
    <w:rsid w:val="001709B5"/>
    <w:rsid w:val="00171ADF"/>
    <w:rsid w:val="00171B8B"/>
    <w:rsid w:val="001740B6"/>
    <w:rsid w:val="0017425F"/>
    <w:rsid w:val="00174BD1"/>
    <w:rsid w:val="00177E41"/>
    <w:rsid w:val="00183832"/>
    <w:rsid w:val="00183C0F"/>
    <w:rsid w:val="00183E59"/>
    <w:rsid w:val="0018517E"/>
    <w:rsid w:val="0018641D"/>
    <w:rsid w:val="00187083"/>
    <w:rsid w:val="001871FA"/>
    <w:rsid w:val="0019087C"/>
    <w:rsid w:val="00190F23"/>
    <w:rsid w:val="001914A8"/>
    <w:rsid w:val="00193AA0"/>
    <w:rsid w:val="001967DF"/>
    <w:rsid w:val="00196FB7"/>
    <w:rsid w:val="001972FA"/>
    <w:rsid w:val="001A1317"/>
    <w:rsid w:val="001A16F2"/>
    <w:rsid w:val="001A3D85"/>
    <w:rsid w:val="001A44E6"/>
    <w:rsid w:val="001A4F76"/>
    <w:rsid w:val="001A55C7"/>
    <w:rsid w:val="001A5A9F"/>
    <w:rsid w:val="001A6434"/>
    <w:rsid w:val="001A65B2"/>
    <w:rsid w:val="001A7ECE"/>
    <w:rsid w:val="001B1169"/>
    <w:rsid w:val="001B6CBE"/>
    <w:rsid w:val="001C0E9B"/>
    <w:rsid w:val="001C103D"/>
    <w:rsid w:val="001C155C"/>
    <w:rsid w:val="001C2B21"/>
    <w:rsid w:val="001C3C4F"/>
    <w:rsid w:val="001C3DB1"/>
    <w:rsid w:val="001C409F"/>
    <w:rsid w:val="001C4CB5"/>
    <w:rsid w:val="001C4FA8"/>
    <w:rsid w:val="001D0B22"/>
    <w:rsid w:val="001D29D9"/>
    <w:rsid w:val="001D2C79"/>
    <w:rsid w:val="001D2F15"/>
    <w:rsid w:val="001D4818"/>
    <w:rsid w:val="001D5598"/>
    <w:rsid w:val="001D57F6"/>
    <w:rsid w:val="001D5FA5"/>
    <w:rsid w:val="001D6E54"/>
    <w:rsid w:val="001D6FC2"/>
    <w:rsid w:val="001E2AE1"/>
    <w:rsid w:val="001E3737"/>
    <w:rsid w:val="001E4022"/>
    <w:rsid w:val="001E4E34"/>
    <w:rsid w:val="001E5BB2"/>
    <w:rsid w:val="001E7B54"/>
    <w:rsid w:val="001F0792"/>
    <w:rsid w:val="001F0C19"/>
    <w:rsid w:val="001F1252"/>
    <w:rsid w:val="001F139C"/>
    <w:rsid w:val="001F1AEA"/>
    <w:rsid w:val="001F2248"/>
    <w:rsid w:val="001F2593"/>
    <w:rsid w:val="001F26AA"/>
    <w:rsid w:val="001F32A6"/>
    <w:rsid w:val="001F47B4"/>
    <w:rsid w:val="001F685C"/>
    <w:rsid w:val="001F69D1"/>
    <w:rsid w:val="001F6F22"/>
    <w:rsid w:val="001F7A76"/>
    <w:rsid w:val="0020239B"/>
    <w:rsid w:val="00203674"/>
    <w:rsid w:val="00204019"/>
    <w:rsid w:val="0020440C"/>
    <w:rsid w:val="00204FE7"/>
    <w:rsid w:val="00205AD9"/>
    <w:rsid w:val="002065E3"/>
    <w:rsid w:val="0020682B"/>
    <w:rsid w:val="00207C07"/>
    <w:rsid w:val="00210A74"/>
    <w:rsid w:val="00211044"/>
    <w:rsid w:val="0021142B"/>
    <w:rsid w:val="00212368"/>
    <w:rsid w:val="00213B6C"/>
    <w:rsid w:val="00213CD5"/>
    <w:rsid w:val="002142EB"/>
    <w:rsid w:val="00215157"/>
    <w:rsid w:val="0021605A"/>
    <w:rsid w:val="00216201"/>
    <w:rsid w:val="002164D0"/>
    <w:rsid w:val="00216785"/>
    <w:rsid w:val="00216A92"/>
    <w:rsid w:val="0021715F"/>
    <w:rsid w:val="00217554"/>
    <w:rsid w:val="00221F6A"/>
    <w:rsid w:val="0022490C"/>
    <w:rsid w:val="00225090"/>
    <w:rsid w:val="0022527B"/>
    <w:rsid w:val="00225762"/>
    <w:rsid w:val="00226300"/>
    <w:rsid w:val="00227553"/>
    <w:rsid w:val="002310AA"/>
    <w:rsid w:val="00233C97"/>
    <w:rsid w:val="00235FB4"/>
    <w:rsid w:val="002364EB"/>
    <w:rsid w:val="00236E61"/>
    <w:rsid w:val="00240EE7"/>
    <w:rsid w:val="00241166"/>
    <w:rsid w:val="002421E0"/>
    <w:rsid w:val="00244495"/>
    <w:rsid w:val="00246C72"/>
    <w:rsid w:val="00250546"/>
    <w:rsid w:val="00250C02"/>
    <w:rsid w:val="002515C2"/>
    <w:rsid w:val="002515CA"/>
    <w:rsid w:val="00251805"/>
    <w:rsid w:val="00252851"/>
    <w:rsid w:val="00254411"/>
    <w:rsid w:val="00256724"/>
    <w:rsid w:val="00256EE0"/>
    <w:rsid w:val="00260B7A"/>
    <w:rsid w:val="0026257F"/>
    <w:rsid w:val="00262D0A"/>
    <w:rsid w:val="00262D1B"/>
    <w:rsid w:val="002643B3"/>
    <w:rsid w:val="00264C01"/>
    <w:rsid w:val="00265DEF"/>
    <w:rsid w:val="002666BC"/>
    <w:rsid w:val="00267AA6"/>
    <w:rsid w:val="00267AD5"/>
    <w:rsid w:val="00267CFB"/>
    <w:rsid w:val="00270B64"/>
    <w:rsid w:val="00271357"/>
    <w:rsid w:val="002714AE"/>
    <w:rsid w:val="002716E0"/>
    <w:rsid w:val="002732BF"/>
    <w:rsid w:val="0027333D"/>
    <w:rsid w:val="002740DE"/>
    <w:rsid w:val="0027472B"/>
    <w:rsid w:val="00275117"/>
    <w:rsid w:val="0027585F"/>
    <w:rsid w:val="0027750A"/>
    <w:rsid w:val="00280557"/>
    <w:rsid w:val="00281CC2"/>
    <w:rsid w:val="00282DAC"/>
    <w:rsid w:val="00283CD9"/>
    <w:rsid w:val="00283D9A"/>
    <w:rsid w:val="00284337"/>
    <w:rsid w:val="00285A58"/>
    <w:rsid w:val="00285A66"/>
    <w:rsid w:val="00285C56"/>
    <w:rsid w:val="00287741"/>
    <w:rsid w:val="00287921"/>
    <w:rsid w:val="00290705"/>
    <w:rsid w:val="002911BD"/>
    <w:rsid w:val="0029179A"/>
    <w:rsid w:val="002919AC"/>
    <w:rsid w:val="002919D3"/>
    <w:rsid w:val="0029408D"/>
    <w:rsid w:val="00295CF6"/>
    <w:rsid w:val="0029629B"/>
    <w:rsid w:val="00296571"/>
    <w:rsid w:val="0029745E"/>
    <w:rsid w:val="002974D5"/>
    <w:rsid w:val="00297988"/>
    <w:rsid w:val="002A25BC"/>
    <w:rsid w:val="002A278C"/>
    <w:rsid w:val="002A3DF1"/>
    <w:rsid w:val="002A4571"/>
    <w:rsid w:val="002A6180"/>
    <w:rsid w:val="002A6273"/>
    <w:rsid w:val="002A6BD3"/>
    <w:rsid w:val="002A7E10"/>
    <w:rsid w:val="002B011B"/>
    <w:rsid w:val="002B0F8F"/>
    <w:rsid w:val="002B1B99"/>
    <w:rsid w:val="002B1FDD"/>
    <w:rsid w:val="002B23D0"/>
    <w:rsid w:val="002B24B0"/>
    <w:rsid w:val="002B2A6D"/>
    <w:rsid w:val="002B67AD"/>
    <w:rsid w:val="002B6806"/>
    <w:rsid w:val="002B6913"/>
    <w:rsid w:val="002C0FA4"/>
    <w:rsid w:val="002C1939"/>
    <w:rsid w:val="002C2C99"/>
    <w:rsid w:val="002C3D2F"/>
    <w:rsid w:val="002C4DF3"/>
    <w:rsid w:val="002C4E31"/>
    <w:rsid w:val="002C51D9"/>
    <w:rsid w:val="002C56FB"/>
    <w:rsid w:val="002D1142"/>
    <w:rsid w:val="002D374B"/>
    <w:rsid w:val="002D3C38"/>
    <w:rsid w:val="002D52B5"/>
    <w:rsid w:val="002D595B"/>
    <w:rsid w:val="002D64FB"/>
    <w:rsid w:val="002E006F"/>
    <w:rsid w:val="002E1A73"/>
    <w:rsid w:val="002E1FEA"/>
    <w:rsid w:val="002E2714"/>
    <w:rsid w:val="002E285F"/>
    <w:rsid w:val="002E29B8"/>
    <w:rsid w:val="002E3094"/>
    <w:rsid w:val="002E34A9"/>
    <w:rsid w:val="002E4074"/>
    <w:rsid w:val="002E43D2"/>
    <w:rsid w:val="002E492B"/>
    <w:rsid w:val="002E5067"/>
    <w:rsid w:val="002E50A0"/>
    <w:rsid w:val="002E5A41"/>
    <w:rsid w:val="002E75BE"/>
    <w:rsid w:val="002F0235"/>
    <w:rsid w:val="002F03AC"/>
    <w:rsid w:val="002F0463"/>
    <w:rsid w:val="002F07A7"/>
    <w:rsid w:val="002F148F"/>
    <w:rsid w:val="002F1A0F"/>
    <w:rsid w:val="002F22DA"/>
    <w:rsid w:val="002F3728"/>
    <w:rsid w:val="002F3FF5"/>
    <w:rsid w:val="002F4710"/>
    <w:rsid w:val="002F6121"/>
    <w:rsid w:val="00300360"/>
    <w:rsid w:val="00300D61"/>
    <w:rsid w:val="00301F1E"/>
    <w:rsid w:val="00302235"/>
    <w:rsid w:val="003023BB"/>
    <w:rsid w:val="003032C6"/>
    <w:rsid w:val="003046DC"/>
    <w:rsid w:val="00304F3D"/>
    <w:rsid w:val="00305CF1"/>
    <w:rsid w:val="00306121"/>
    <w:rsid w:val="00307C3F"/>
    <w:rsid w:val="00310A41"/>
    <w:rsid w:val="00311171"/>
    <w:rsid w:val="00313343"/>
    <w:rsid w:val="00313984"/>
    <w:rsid w:val="00313B4B"/>
    <w:rsid w:val="00314A16"/>
    <w:rsid w:val="003157CC"/>
    <w:rsid w:val="0031585F"/>
    <w:rsid w:val="00316607"/>
    <w:rsid w:val="00320298"/>
    <w:rsid w:val="00320963"/>
    <w:rsid w:val="0032108B"/>
    <w:rsid w:val="003218CC"/>
    <w:rsid w:val="0032207A"/>
    <w:rsid w:val="00323BBF"/>
    <w:rsid w:val="00323F9C"/>
    <w:rsid w:val="0032450E"/>
    <w:rsid w:val="00324628"/>
    <w:rsid w:val="003247C0"/>
    <w:rsid w:val="003254B3"/>
    <w:rsid w:val="00325E82"/>
    <w:rsid w:val="00327247"/>
    <w:rsid w:val="00331EA4"/>
    <w:rsid w:val="00333092"/>
    <w:rsid w:val="00335E14"/>
    <w:rsid w:val="00335F36"/>
    <w:rsid w:val="00337287"/>
    <w:rsid w:val="00340503"/>
    <w:rsid w:val="00341CDD"/>
    <w:rsid w:val="003420B0"/>
    <w:rsid w:val="00343391"/>
    <w:rsid w:val="00343BB9"/>
    <w:rsid w:val="0034451A"/>
    <w:rsid w:val="0034482D"/>
    <w:rsid w:val="00344CF4"/>
    <w:rsid w:val="00346D31"/>
    <w:rsid w:val="00350751"/>
    <w:rsid w:val="0035087B"/>
    <w:rsid w:val="003519E5"/>
    <w:rsid w:val="00355948"/>
    <w:rsid w:val="00356A5B"/>
    <w:rsid w:val="00356B1D"/>
    <w:rsid w:val="00356F06"/>
    <w:rsid w:val="00357594"/>
    <w:rsid w:val="00362BA1"/>
    <w:rsid w:val="00363919"/>
    <w:rsid w:val="00364491"/>
    <w:rsid w:val="00364879"/>
    <w:rsid w:val="003648E9"/>
    <w:rsid w:val="00365907"/>
    <w:rsid w:val="00365EEA"/>
    <w:rsid w:val="00366C3C"/>
    <w:rsid w:val="003677FF"/>
    <w:rsid w:val="003711DE"/>
    <w:rsid w:val="003716C6"/>
    <w:rsid w:val="00371BF4"/>
    <w:rsid w:val="00374532"/>
    <w:rsid w:val="0037480C"/>
    <w:rsid w:val="00374A17"/>
    <w:rsid w:val="00375B78"/>
    <w:rsid w:val="00376157"/>
    <w:rsid w:val="00376EFF"/>
    <w:rsid w:val="003776B8"/>
    <w:rsid w:val="00377947"/>
    <w:rsid w:val="00380A2A"/>
    <w:rsid w:val="00382E5C"/>
    <w:rsid w:val="00385484"/>
    <w:rsid w:val="00386671"/>
    <w:rsid w:val="00386CFB"/>
    <w:rsid w:val="00390267"/>
    <w:rsid w:val="0039030E"/>
    <w:rsid w:val="00390850"/>
    <w:rsid w:val="00390862"/>
    <w:rsid w:val="00392793"/>
    <w:rsid w:val="00393993"/>
    <w:rsid w:val="00393EBE"/>
    <w:rsid w:val="00394BD4"/>
    <w:rsid w:val="003951CA"/>
    <w:rsid w:val="003979AF"/>
    <w:rsid w:val="00397B0A"/>
    <w:rsid w:val="003A01B7"/>
    <w:rsid w:val="003A047A"/>
    <w:rsid w:val="003A0F9F"/>
    <w:rsid w:val="003A2833"/>
    <w:rsid w:val="003A2E6F"/>
    <w:rsid w:val="003A352D"/>
    <w:rsid w:val="003A3D07"/>
    <w:rsid w:val="003A5306"/>
    <w:rsid w:val="003A6C1A"/>
    <w:rsid w:val="003A7025"/>
    <w:rsid w:val="003A7514"/>
    <w:rsid w:val="003B0D3F"/>
    <w:rsid w:val="003B27E9"/>
    <w:rsid w:val="003B2896"/>
    <w:rsid w:val="003C057C"/>
    <w:rsid w:val="003C17FC"/>
    <w:rsid w:val="003C3FAB"/>
    <w:rsid w:val="003C4DC4"/>
    <w:rsid w:val="003C5601"/>
    <w:rsid w:val="003C6801"/>
    <w:rsid w:val="003C6CAB"/>
    <w:rsid w:val="003C71B6"/>
    <w:rsid w:val="003D3CEE"/>
    <w:rsid w:val="003D4121"/>
    <w:rsid w:val="003D46CF"/>
    <w:rsid w:val="003D488F"/>
    <w:rsid w:val="003D6FF7"/>
    <w:rsid w:val="003D74D5"/>
    <w:rsid w:val="003E1209"/>
    <w:rsid w:val="003E3C23"/>
    <w:rsid w:val="003E4128"/>
    <w:rsid w:val="003E4F7F"/>
    <w:rsid w:val="003E5687"/>
    <w:rsid w:val="003E5A79"/>
    <w:rsid w:val="003E612F"/>
    <w:rsid w:val="003E78FB"/>
    <w:rsid w:val="003F0FE6"/>
    <w:rsid w:val="003F3B31"/>
    <w:rsid w:val="003F6EF2"/>
    <w:rsid w:val="003F7408"/>
    <w:rsid w:val="004002B3"/>
    <w:rsid w:val="004011A4"/>
    <w:rsid w:val="00401A16"/>
    <w:rsid w:val="0040269A"/>
    <w:rsid w:val="0040278B"/>
    <w:rsid w:val="004031FD"/>
    <w:rsid w:val="00403610"/>
    <w:rsid w:val="00403FDD"/>
    <w:rsid w:val="00407B72"/>
    <w:rsid w:val="00411544"/>
    <w:rsid w:val="00411C1D"/>
    <w:rsid w:val="00415563"/>
    <w:rsid w:val="00415DCE"/>
    <w:rsid w:val="00415F13"/>
    <w:rsid w:val="00416FEC"/>
    <w:rsid w:val="00417C2E"/>
    <w:rsid w:val="00420581"/>
    <w:rsid w:val="0042283C"/>
    <w:rsid w:val="00422E2D"/>
    <w:rsid w:val="00423C5D"/>
    <w:rsid w:val="00423CAD"/>
    <w:rsid w:val="004251BE"/>
    <w:rsid w:val="00426376"/>
    <w:rsid w:val="004269BA"/>
    <w:rsid w:val="00426CB2"/>
    <w:rsid w:val="00426EAB"/>
    <w:rsid w:val="00427394"/>
    <w:rsid w:val="00430002"/>
    <w:rsid w:val="00431532"/>
    <w:rsid w:val="00431883"/>
    <w:rsid w:val="00431E51"/>
    <w:rsid w:val="00432D73"/>
    <w:rsid w:val="00432E22"/>
    <w:rsid w:val="004348C4"/>
    <w:rsid w:val="00434D07"/>
    <w:rsid w:val="00437844"/>
    <w:rsid w:val="00440B63"/>
    <w:rsid w:val="00440E7E"/>
    <w:rsid w:val="00441804"/>
    <w:rsid w:val="0044205C"/>
    <w:rsid w:val="004428A8"/>
    <w:rsid w:val="00442E1F"/>
    <w:rsid w:val="00443161"/>
    <w:rsid w:val="0044588A"/>
    <w:rsid w:val="00446572"/>
    <w:rsid w:val="00446DE8"/>
    <w:rsid w:val="00453174"/>
    <w:rsid w:val="0045329A"/>
    <w:rsid w:val="00453A16"/>
    <w:rsid w:val="00453CB7"/>
    <w:rsid w:val="00454405"/>
    <w:rsid w:val="00454ACE"/>
    <w:rsid w:val="004564EF"/>
    <w:rsid w:val="00456786"/>
    <w:rsid w:val="0045709F"/>
    <w:rsid w:val="00461D23"/>
    <w:rsid w:val="00461E99"/>
    <w:rsid w:val="00463143"/>
    <w:rsid w:val="00464417"/>
    <w:rsid w:val="004649B6"/>
    <w:rsid w:val="00465178"/>
    <w:rsid w:val="00465591"/>
    <w:rsid w:val="004655EA"/>
    <w:rsid w:val="00466516"/>
    <w:rsid w:val="00466B02"/>
    <w:rsid w:val="00467250"/>
    <w:rsid w:val="00467956"/>
    <w:rsid w:val="00467F95"/>
    <w:rsid w:val="004704B6"/>
    <w:rsid w:val="00470C17"/>
    <w:rsid w:val="00472645"/>
    <w:rsid w:val="00472F48"/>
    <w:rsid w:val="004733A0"/>
    <w:rsid w:val="00473524"/>
    <w:rsid w:val="00473561"/>
    <w:rsid w:val="004745F8"/>
    <w:rsid w:val="00476B5C"/>
    <w:rsid w:val="00477420"/>
    <w:rsid w:val="0048027B"/>
    <w:rsid w:val="004805F7"/>
    <w:rsid w:val="00480985"/>
    <w:rsid w:val="00480A1D"/>
    <w:rsid w:val="00480CF5"/>
    <w:rsid w:val="00482551"/>
    <w:rsid w:val="0048513F"/>
    <w:rsid w:val="00486A2B"/>
    <w:rsid w:val="0048707B"/>
    <w:rsid w:val="004871E5"/>
    <w:rsid w:val="00487E74"/>
    <w:rsid w:val="00490EFA"/>
    <w:rsid w:val="00492FF5"/>
    <w:rsid w:val="00493D5D"/>
    <w:rsid w:val="00494959"/>
    <w:rsid w:val="00495566"/>
    <w:rsid w:val="00496E41"/>
    <w:rsid w:val="004A0931"/>
    <w:rsid w:val="004A0DD4"/>
    <w:rsid w:val="004A22B8"/>
    <w:rsid w:val="004A28B1"/>
    <w:rsid w:val="004A36CC"/>
    <w:rsid w:val="004A3C92"/>
    <w:rsid w:val="004A5A0F"/>
    <w:rsid w:val="004A68DC"/>
    <w:rsid w:val="004A6C0A"/>
    <w:rsid w:val="004A7829"/>
    <w:rsid w:val="004B0421"/>
    <w:rsid w:val="004B1160"/>
    <w:rsid w:val="004B1FA8"/>
    <w:rsid w:val="004B3E2B"/>
    <w:rsid w:val="004B46E7"/>
    <w:rsid w:val="004B5BFA"/>
    <w:rsid w:val="004B69BF"/>
    <w:rsid w:val="004B74EC"/>
    <w:rsid w:val="004B7805"/>
    <w:rsid w:val="004B7A73"/>
    <w:rsid w:val="004C217B"/>
    <w:rsid w:val="004C281F"/>
    <w:rsid w:val="004C29FB"/>
    <w:rsid w:val="004C396E"/>
    <w:rsid w:val="004C4C12"/>
    <w:rsid w:val="004C4EB4"/>
    <w:rsid w:val="004C550D"/>
    <w:rsid w:val="004C5A63"/>
    <w:rsid w:val="004C5AA6"/>
    <w:rsid w:val="004C628C"/>
    <w:rsid w:val="004C7F79"/>
    <w:rsid w:val="004D0D72"/>
    <w:rsid w:val="004D1E67"/>
    <w:rsid w:val="004D29F3"/>
    <w:rsid w:val="004D3437"/>
    <w:rsid w:val="004D4044"/>
    <w:rsid w:val="004D4632"/>
    <w:rsid w:val="004D4F52"/>
    <w:rsid w:val="004D618B"/>
    <w:rsid w:val="004E076B"/>
    <w:rsid w:val="004E0E65"/>
    <w:rsid w:val="004E0FBE"/>
    <w:rsid w:val="004E3141"/>
    <w:rsid w:val="004E38FA"/>
    <w:rsid w:val="004E491F"/>
    <w:rsid w:val="004E4F33"/>
    <w:rsid w:val="004E751B"/>
    <w:rsid w:val="004E7997"/>
    <w:rsid w:val="004E7D36"/>
    <w:rsid w:val="004E7DE6"/>
    <w:rsid w:val="004F02AD"/>
    <w:rsid w:val="004F0353"/>
    <w:rsid w:val="004F03B9"/>
    <w:rsid w:val="004F1DC1"/>
    <w:rsid w:val="004F30A1"/>
    <w:rsid w:val="004F333B"/>
    <w:rsid w:val="004F4043"/>
    <w:rsid w:val="004F45E0"/>
    <w:rsid w:val="004F52A9"/>
    <w:rsid w:val="004F5B9E"/>
    <w:rsid w:val="005005AC"/>
    <w:rsid w:val="00500D67"/>
    <w:rsid w:val="00501C55"/>
    <w:rsid w:val="005021CC"/>
    <w:rsid w:val="00504623"/>
    <w:rsid w:val="00504F94"/>
    <w:rsid w:val="005058A9"/>
    <w:rsid w:val="005073A3"/>
    <w:rsid w:val="0051129E"/>
    <w:rsid w:val="005121E6"/>
    <w:rsid w:val="00512560"/>
    <w:rsid w:val="005126EF"/>
    <w:rsid w:val="00513407"/>
    <w:rsid w:val="0051392F"/>
    <w:rsid w:val="00514CF2"/>
    <w:rsid w:val="00514DB3"/>
    <w:rsid w:val="00515958"/>
    <w:rsid w:val="00515DBC"/>
    <w:rsid w:val="00516C29"/>
    <w:rsid w:val="005202B6"/>
    <w:rsid w:val="0052183F"/>
    <w:rsid w:val="005220F2"/>
    <w:rsid w:val="005256D9"/>
    <w:rsid w:val="0052678E"/>
    <w:rsid w:val="00527917"/>
    <w:rsid w:val="00527A50"/>
    <w:rsid w:val="00531FDE"/>
    <w:rsid w:val="005321F5"/>
    <w:rsid w:val="0053220D"/>
    <w:rsid w:val="005328DA"/>
    <w:rsid w:val="0053335B"/>
    <w:rsid w:val="00534D29"/>
    <w:rsid w:val="0053508F"/>
    <w:rsid w:val="0053763F"/>
    <w:rsid w:val="00537F8B"/>
    <w:rsid w:val="005400E8"/>
    <w:rsid w:val="005419D0"/>
    <w:rsid w:val="00541DBF"/>
    <w:rsid w:val="00542AF3"/>
    <w:rsid w:val="00543292"/>
    <w:rsid w:val="00544340"/>
    <w:rsid w:val="00551877"/>
    <w:rsid w:val="005531E5"/>
    <w:rsid w:val="00553BD4"/>
    <w:rsid w:val="00553C48"/>
    <w:rsid w:val="00553E41"/>
    <w:rsid w:val="00555E07"/>
    <w:rsid w:val="005572C3"/>
    <w:rsid w:val="00557627"/>
    <w:rsid w:val="00560962"/>
    <w:rsid w:val="0056105F"/>
    <w:rsid w:val="0056252C"/>
    <w:rsid w:val="00562A71"/>
    <w:rsid w:val="00563051"/>
    <w:rsid w:val="005648CC"/>
    <w:rsid w:val="005649B1"/>
    <w:rsid w:val="00564F59"/>
    <w:rsid w:val="005655B7"/>
    <w:rsid w:val="00565822"/>
    <w:rsid w:val="00566F04"/>
    <w:rsid w:val="00567C52"/>
    <w:rsid w:val="00567D5F"/>
    <w:rsid w:val="00570479"/>
    <w:rsid w:val="005722D0"/>
    <w:rsid w:val="00572697"/>
    <w:rsid w:val="00573337"/>
    <w:rsid w:val="00574571"/>
    <w:rsid w:val="00575C2F"/>
    <w:rsid w:val="0057743C"/>
    <w:rsid w:val="0058158D"/>
    <w:rsid w:val="00582A52"/>
    <w:rsid w:val="005831A0"/>
    <w:rsid w:val="00584671"/>
    <w:rsid w:val="00585A00"/>
    <w:rsid w:val="00587531"/>
    <w:rsid w:val="00590682"/>
    <w:rsid w:val="00590DB1"/>
    <w:rsid w:val="00591893"/>
    <w:rsid w:val="00591AF3"/>
    <w:rsid w:val="00591D1A"/>
    <w:rsid w:val="00593AA2"/>
    <w:rsid w:val="00593DBB"/>
    <w:rsid w:val="00594966"/>
    <w:rsid w:val="005A047A"/>
    <w:rsid w:val="005A060D"/>
    <w:rsid w:val="005A0B1A"/>
    <w:rsid w:val="005A0B90"/>
    <w:rsid w:val="005A20E8"/>
    <w:rsid w:val="005A31EF"/>
    <w:rsid w:val="005A32B8"/>
    <w:rsid w:val="005A3C1D"/>
    <w:rsid w:val="005A4629"/>
    <w:rsid w:val="005A46DA"/>
    <w:rsid w:val="005A49FB"/>
    <w:rsid w:val="005A55F3"/>
    <w:rsid w:val="005A6B5A"/>
    <w:rsid w:val="005A6D2E"/>
    <w:rsid w:val="005A7364"/>
    <w:rsid w:val="005B0133"/>
    <w:rsid w:val="005B024D"/>
    <w:rsid w:val="005B06E1"/>
    <w:rsid w:val="005B1383"/>
    <w:rsid w:val="005B22D7"/>
    <w:rsid w:val="005B38E0"/>
    <w:rsid w:val="005B4A7E"/>
    <w:rsid w:val="005B69EB"/>
    <w:rsid w:val="005B6B4B"/>
    <w:rsid w:val="005B7377"/>
    <w:rsid w:val="005B7CEC"/>
    <w:rsid w:val="005C01B3"/>
    <w:rsid w:val="005C04D7"/>
    <w:rsid w:val="005C4429"/>
    <w:rsid w:val="005C4C6C"/>
    <w:rsid w:val="005C506A"/>
    <w:rsid w:val="005C50FB"/>
    <w:rsid w:val="005C6AA3"/>
    <w:rsid w:val="005C6C6F"/>
    <w:rsid w:val="005C6F54"/>
    <w:rsid w:val="005C7281"/>
    <w:rsid w:val="005C7EDE"/>
    <w:rsid w:val="005D0604"/>
    <w:rsid w:val="005D0CBB"/>
    <w:rsid w:val="005D1233"/>
    <w:rsid w:val="005D1D02"/>
    <w:rsid w:val="005D2420"/>
    <w:rsid w:val="005D3B3C"/>
    <w:rsid w:val="005D40C9"/>
    <w:rsid w:val="005D6E3C"/>
    <w:rsid w:val="005D74B6"/>
    <w:rsid w:val="005E0EA3"/>
    <w:rsid w:val="005E3724"/>
    <w:rsid w:val="005E7686"/>
    <w:rsid w:val="005F16A5"/>
    <w:rsid w:val="005F211F"/>
    <w:rsid w:val="005F694D"/>
    <w:rsid w:val="006010E4"/>
    <w:rsid w:val="00601117"/>
    <w:rsid w:val="006038D1"/>
    <w:rsid w:val="00606119"/>
    <w:rsid w:val="00606DE7"/>
    <w:rsid w:val="006077A1"/>
    <w:rsid w:val="0060799D"/>
    <w:rsid w:val="00612113"/>
    <w:rsid w:val="00613FF4"/>
    <w:rsid w:val="0061757A"/>
    <w:rsid w:val="00620931"/>
    <w:rsid w:val="0062134D"/>
    <w:rsid w:val="00621A6B"/>
    <w:rsid w:val="00621B7F"/>
    <w:rsid w:val="00623162"/>
    <w:rsid w:val="00624491"/>
    <w:rsid w:val="00627C1E"/>
    <w:rsid w:val="00631F85"/>
    <w:rsid w:val="006332B8"/>
    <w:rsid w:val="00633613"/>
    <w:rsid w:val="0063435B"/>
    <w:rsid w:val="00641DBE"/>
    <w:rsid w:val="00641F3C"/>
    <w:rsid w:val="00644318"/>
    <w:rsid w:val="0064575E"/>
    <w:rsid w:val="00646DDD"/>
    <w:rsid w:val="006506F2"/>
    <w:rsid w:val="00650F8A"/>
    <w:rsid w:val="00651C4E"/>
    <w:rsid w:val="0065239D"/>
    <w:rsid w:val="00653ADB"/>
    <w:rsid w:val="00655518"/>
    <w:rsid w:val="00655967"/>
    <w:rsid w:val="00660313"/>
    <w:rsid w:val="00661AFC"/>
    <w:rsid w:val="00663957"/>
    <w:rsid w:val="00663C11"/>
    <w:rsid w:val="00664E7C"/>
    <w:rsid w:val="00666C4E"/>
    <w:rsid w:val="00667170"/>
    <w:rsid w:val="006708BD"/>
    <w:rsid w:val="00670DB7"/>
    <w:rsid w:val="00670FC1"/>
    <w:rsid w:val="0067145B"/>
    <w:rsid w:val="0067280E"/>
    <w:rsid w:val="00673C3B"/>
    <w:rsid w:val="00674012"/>
    <w:rsid w:val="006753BB"/>
    <w:rsid w:val="006755FC"/>
    <w:rsid w:val="00675CFE"/>
    <w:rsid w:val="00676E89"/>
    <w:rsid w:val="006810E3"/>
    <w:rsid w:val="00681A7F"/>
    <w:rsid w:val="0068257D"/>
    <w:rsid w:val="00685DEE"/>
    <w:rsid w:val="00685F44"/>
    <w:rsid w:val="006867D5"/>
    <w:rsid w:val="006869DA"/>
    <w:rsid w:val="00687173"/>
    <w:rsid w:val="00687372"/>
    <w:rsid w:val="00687CBA"/>
    <w:rsid w:val="00691CF5"/>
    <w:rsid w:val="00691F79"/>
    <w:rsid w:val="00692F8D"/>
    <w:rsid w:val="006931D3"/>
    <w:rsid w:val="00693D1F"/>
    <w:rsid w:val="00697228"/>
    <w:rsid w:val="006A1A2E"/>
    <w:rsid w:val="006A1FA0"/>
    <w:rsid w:val="006A38D9"/>
    <w:rsid w:val="006A4C83"/>
    <w:rsid w:val="006A6C9A"/>
    <w:rsid w:val="006B0CCD"/>
    <w:rsid w:val="006B0E05"/>
    <w:rsid w:val="006B2DFD"/>
    <w:rsid w:val="006B30A8"/>
    <w:rsid w:val="006B4B08"/>
    <w:rsid w:val="006B4D03"/>
    <w:rsid w:val="006B4E43"/>
    <w:rsid w:val="006B65D0"/>
    <w:rsid w:val="006B6DA0"/>
    <w:rsid w:val="006B7B30"/>
    <w:rsid w:val="006C10AF"/>
    <w:rsid w:val="006C1472"/>
    <w:rsid w:val="006C20DE"/>
    <w:rsid w:val="006C2310"/>
    <w:rsid w:val="006C2651"/>
    <w:rsid w:val="006C3500"/>
    <w:rsid w:val="006C385E"/>
    <w:rsid w:val="006C4480"/>
    <w:rsid w:val="006C4C5F"/>
    <w:rsid w:val="006C5232"/>
    <w:rsid w:val="006C6007"/>
    <w:rsid w:val="006C68F1"/>
    <w:rsid w:val="006C6D85"/>
    <w:rsid w:val="006C7A9F"/>
    <w:rsid w:val="006D2395"/>
    <w:rsid w:val="006D2D31"/>
    <w:rsid w:val="006D33EC"/>
    <w:rsid w:val="006D3755"/>
    <w:rsid w:val="006D376F"/>
    <w:rsid w:val="006D3DB4"/>
    <w:rsid w:val="006D3E83"/>
    <w:rsid w:val="006D3FCB"/>
    <w:rsid w:val="006D4A9C"/>
    <w:rsid w:val="006D55EB"/>
    <w:rsid w:val="006D56DA"/>
    <w:rsid w:val="006D67CE"/>
    <w:rsid w:val="006D70DA"/>
    <w:rsid w:val="006D799D"/>
    <w:rsid w:val="006D7BF2"/>
    <w:rsid w:val="006E1563"/>
    <w:rsid w:val="006E169C"/>
    <w:rsid w:val="006E1FF5"/>
    <w:rsid w:val="006E227D"/>
    <w:rsid w:val="006E311C"/>
    <w:rsid w:val="006E3AEA"/>
    <w:rsid w:val="006F3A7A"/>
    <w:rsid w:val="006F50CF"/>
    <w:rsid w:val="006F7623"/>
    <w:rsid w:val="006F78C1"/>
    <w:rsid w:val="006F7BD3"/>
    <w:rsid w:val="00701335"/>
    <w:rsid w:val="007021C8"/>
    <w:rsid w:val="0070277C"/>
    <w:rsid w:val="007027FF"/>
    <w:rsid w:val="007031C5"/>
    <w:rsid w:val="007039B7"/>
    <w:rsid w:val="00704E83"/>
    <w:rsid w:val="0070512B"/>
    <w:rsid w:val="00705179"/>
    <w:rsid w:val="00706FE0"/>
    <w:rsid w:val="00710126"/>
    <w:rsid w:val="00710B82"/>
    <w:rsid w:val="00710C2A"/>
    <w:rsid w:val="00711705"/>
    <w:rsid w:val="007117EF"/>
    <w:rsid w:val="00711B70"/>
    <w:rsid w:val="00712450"/>
    <w:rsid w:val="007124CB"/>
    <w:rsid w:val="00712BB2"/>
    <w:rsid w:val="00713609"/>
    <w:rsid w:val="00714E91"/>
    <w:rsid w:val="00716C72"/>
    <w:rsid w:val="00716E97"/>
    <w:rsid w:val="0072068C"/>
    <w:rsid w:val="00720955"/>
    <w:rsid w:val="00720E73"/>
    <w:rsid w:val="0072171A"/>
    <w:rsid w:val="00721935"/>
    <w:rsid w:val="007229DB"/>
    <w:rsid w:val="00722AEC"/>
    <w:rsid w:val="00723E5F"/>
    <w:rsid w:val="0072505E"/>
    <w:rsid w:val="00725584"/>
    <w:rsid w:val="0072735B"/>
    <w:rsid w:val="00727673"/>
    <w:rsid w:val="00727F84"/>
    <w:rsid w:val="00730AEB"/>
    <w:rsid w:val="007311C7"/>
    <w:rsid w:val="00731A55"/>
    <w:rsid w:val="00732916"/>
    <w:rsid w:val="00733B85"/>
    <w:rsid w:val="00734817"/>
    <w:rsid w:val="00735336"/>
    <w:rsid w:val="007361E8"/>
    <w:rsid w:val="00736B64"/>
    <w:rsid w:val="00737200"/>
    <w:rsid w:val="00740609"/>
    <w:rsid w:val="007411EE"/>
    <w:rsid w:val="00742888"/>
    <w:rsid w:val="00745880"/>
    <w:rsid w:val="00746054"/>
    <w:rsid w:val="0074739C"/>
    <w:rsid w:val="00751672"/>
    <w:rsid w:val="00751D6B"/>
    <w:rsid w:val="007520AD"/>
    <w:rsid w:val="00753244"/>
    <w:rsid w:val="007544DA"/>
    <w:rsid w:val="00754611"/>
    <w:rsid w:val="00756419"/>
    <w:rsid w:val="00756D5E"/>
    <w:rsid w:val="00756F27"/>
    <w:rsid w:val="007576D1"/>
    <w:rsid w:val="007604C6"/>
    <w:rsid w:val="00761261"/>
    <w:rsid w:val="00761FE7"/>
    <w:rsid w:val="00763157"/>
    <w:rsid w:val="0076414E"/>
    <w:rsid w:val="007647B1"/>
    <w:rsid w:val="00765F6A"/>
    <w:rsid w:val="00766153"/>
    <w:rsid w:val="007664CF"/>
    <w:rsid w:val="007674BC"/>
    <w:rsid w:val="00771684"/>
    <w:rsid w:val="00771A37"/>
    <w:rsid w:val="00772CCB"/>
    <w:rsid w:val="0077320E"/>
    <w:rsid w:val="00776C70"/>
    <w:rsid w:val="00776D45"/>
    <w:rsid w:val="0078085E"/>
    <w:rsid w:val="00781C28"/>
    <w:rsid w:val="007842E3"/>
    <w:rsid w:val="00784B01"/>
    <w:rsid w:val="00785053"/>
    <w:rsid w:val="0078621A"/>
    <w:rsid w:val="0079003A"/>
    <w:rsid w:val="00791B49"/>
    <w:rsid w:val="00795B87"/>
    <w:rsid w:val="00795EA6"/>
    <w:rsid w:val="007A3148"/>
    <w:rsid w:val="007A3F1D"/>
    <w:rsid w:val="007A510D"/>
    <w:rsid w:val="007A5A2E"/>
    <w:rsid w:val="007A5F6F"/>
    <w:rsid w:val="007A6ED7"/>
    <w:rsid w:val="007A7331"/>
    <w:rsid w:val="007B1363"/>
    <w:rsid w:val="007B1631"/>
    <w:rsid w:val="007B4074"/>
    <w:rsid w:val="007B7AFB"/>
    <w:rsid w:val="007C09D8"/>
    <w:rsid w:val="007C0A5E"/>
    <w:rsid w:val="007C0E04"/>
    <w:rsid w:val="007C1BB6"/>
    <w:rsid w:val="007C345F"/>
    <w:rsid w:val="007C369F"/>
    <w:rsid w:val="007C4B93"/>
    <w:rsid w:val="007D22C4"/>
    <w:rsid w:val="007D2DC5"/>
    <w:rsid w:val="007D333E"/>
    <w:rsid w:val="007D3786"/>
    <w:rsid w:val="007D4595"/>
    <w:rsid w:val="007D4C3B"/>
    <w:rsid w:val="007D55DC"/>
    <w:rsid w:val="007D5C1E"/>
    <w:rsid w:val="007D7146"/>
    <w:rsid w:val="007E04B2"/>
    <w:rsid w:val="007E08D8"/>
    <w:rsid w:val="007E0A97"/>
    <w:rsid w:val="007E0A9B"/>
    <w:rsid w:val="007E4EB5"/>
    <w:rsid w:val="007E5B64"/>
    <w:rsid w:val="007E5F8B"/>
    <w:rsid w:val="007E63CC"/>
    <w:rsid w:val="007F0ED7"/>
    <w:rsid w:val="007F1BDE"/>
    <w:rsid w:val="007F2004"/>
    <w:rsid w:val="007F22FC"/>
    <w:rsid w:val="007F312A"/>
    <w:rsid w:val="007F3496"/>
    <w:rsid w:val="007F4601"/>
    <w:rsid w:val="007F4A61"/>
    <w:rsid w:val="007F5CAD"/>
    <w:rsid w:val="007F5D30"/>
    <w:rsid w:val="007F6933"/>
    <w:rsid w:val="007F6D1F"/>
    <w:rsid w:val="007F6F80"/>
    <w:rsid w:val="0080039B"/>
    <w:rsid w:val="00801E57"/>
    <w:rsid w:val="00802F3F"/>
    <w:rsid w:val="0080366A"/>
    <w:rsid w:val="00803D05"/>
    <w:rsid w:val="008047EF"/>
    <w:rsid w:val="0080543E"/>
    <w:rsid w:val="00805558"/>
    <w:rsid w:val="0080600F"/>
    <w:rsid w:val="008071D4"/>
    <w:rsid w:val="00807213"/>
    <w:rsid w:val="00807742"/>
    <w:rsid w:val="00807B3B"/>
    <w:rsid w:val="00811B9F"/>
    <w:rsid w:val="00813592"/>
    <w:rsid w:val="008137D0"/>
    <w:rsid w:val="008161E1"/>
    <w:rsid w:val="00816B69"/>
    <w:rsid w:val="0081781A"/>
    <w:rsid w:val="008213C5"/>
    <w:rsid w:val="0082163D"/>
    <w:rsid w:val="008219F4"/>
    <w:rsid w:val="00822FC8"/>
    <w:rsid w:val="00823DDE"/>
    <w:rsid w:val="00825795"/>
    <w:rsid w:val="00826162"/>
    <w:rsid w:val="0082617B"/>
    <w:rsid w:val="008263D6"/>
    <w:rsid w:val="00827537"/>
    <w:rsid w:val="008301BE"/>
    <w:rsid w:val="00830B66"/>
    <w:rsid w:val="00831268"/>
    <w:rsid w:val="00831C6A"/>
    <w:rsid w:val="008323D8"/>
    <w:rsid w:val="00832F7D"/>
    <w:rsid w:val="00833235"/>
    <w:rsid w:val="0083350D"/>
    <w:rsid w:val="00833923"/>
    <w:rsid w:val="0083482F"/>
    <w:rsid w:val="0083488D"/>
    <w:rsid w:val="008360EF"/>
    <w:rsid w:val="00836E1A"/>
    <w:rsid w:val="00837006"/>
    <w:rsid w:val="008370C4"/>
    <w:rsid w:val="008377F1"/>
    <w:rsid w:val="0084049A"/>
    <w:rsid w:val="0084131E"/>
    <w:rsid w:val="00841B54"/>
    <w:rsid w:val="00843082"/>
    <w:rsid w:val="00843C0E"/>
    <w:rsid w:val="00844005"/>
    <w:rsid w:val="00846537"/>
    <w:rsid w:val="0085005E"/>
    <w:rsid w:val="00850343"/>
    <w:rsid w:val="00851605"/>
    <w:rsid w:val="008520B4"/>
    <w:rsid w:val="00852222"/>
    <w:rsid w:val="008534DE"/>
    <w:rsid w:val="008536A4"/>
    <w:rsid w:val="00854EF3"/>
    <w:rsid w:val="008556F1"/>
    <w:rsid w:val="0085623B"/>
    <w:rsid w:val="008563CC"/>
    <w:rsid w:val="00857A86"/>
    <w:rsid w:val="00857BAE"/>
    <w:rsid w:val="008603AA"/>
    <w:rsid w:val="00861205"/>
    <w:rsid w:val="00861C5A"/>
    <w:rsid w:val="0086277C"/>
    <w:rsid w:val="00864075"/>
    <w:rsid w:val="008647C8"/>
    <w:rsid w:val="0086498D"/>
    <w:rsid w:val="00865799"/>
    <w:rsid w:val="00867322"/>
    <w:rsid w:val="00867501"/>
    <w:rsid w:val="0086775B"/>
    <w:rsid w:val="00867BCC"/>
    <w:rsid w:val="00867FE1"/>
    <w:rsid w:val="00872D77"/>
    <w:rsid w:val="0087394E"/>
    <w:rsid w:val="0087486C"/>
    <w:rsid w:val="00875C2A"/>
    <w:rsid w:val="00877BD8"/>
    <w:rsid w:val="00880347"/>
    <w:rsid w:val="00880370"/>
    <w:rsid w:val="00882F78"/>
    <w:rsid w:val="00885762"/>
    <w:rsid w:val="008867DF"/>
    <w:rsid w:val="00886908"/>
    <w:rsid w:val="00887735"/>
    <w:rsid w:val="00887AC1"/>
    <w:rsid w:val="00887C24"/>
    <w:rsid w:val="00890BDA"/>
    <w:rsid w:val="00890C59"/>
    <w:rsid w:val="00891772"/>
    <w:rsid w:val="00891B17"/>
    <w:rsid w:val="00892173"/>
    <w:rsid w:val="0089291E"/>
    <w:rsid w:val="00892BA0"/>
    <w:rsid w:val="0089395B"/>
    <w:rsid w:val="00895560"/>
    <w:rsid w:val="00896416"/>
    <w:rsid w:val="00896703"/>
    <w:rsid w:val="00897128"/>
    <w:rsid w:val="008A1579"/>
    <w:rsid w:val="008A2D5C"/>
    <w:rsid w:val="008A36C4"/>
    <w:rsid w:val="008A3CF5"/>
    <w:rsid w:val="008A3F0E"/>
    <w:rsid w:val="008A63BB"/>
    <w:rsid w:val="008A667D"/>
    <w:rsid w:val="008A6D4C"/>
    <w:rsid w:val="008B0402"/>
    <w:rsid w:val="008B0DEB"/>
    <w:rsid w:val="008B1A2E"/>
    <w:rsid w:val="008B2A97"/>
    <w:rsid w:val="008B2ABF"/>
    <w:rsid w:val="008B4222"/>
    <w:rsid w:val="008B5CA2"/>
    <w:rsid w:val="008B6191"/>
    <w:rsid w:val="008B6FBA"/>
    <w:rsid w:val="008B7F97"/>
    <w:rsid w:val="008C17BE"/>
    <w:rsid w:val="008C2D39"/>
    <w:rsid w:val="008C3645"/>
    <w:rsid w:val="008C3EDB"/>
    <w:rsid w:val="008C4FDF"/>
    <w:rsid w:val="008C559B"/>
    <w:rsid w:val="008C7E51"/>
    <w:rsid w:val="008C7EAB"/>
    <w:rsid w:val="008D0674"/>
    <w:rsid w:val="008D2107"/>
    <w:rsid w:val="008D3E7A"/>
    <w:rsid w:val="008D50F9"/>
    <w:rsid w:val="008D6173"/>
    <w:rsid w:val="008E2349"/>
    <w:rsid w:val="008E2BF5"/>
    <w:rsid w:val="008E3A53"/>
    <w:rsid w:val="008E3BD5"/>
    <w:rsid w:val="008E553E"/>
    <w:rsid w:val="008E5649"/>
    <w:rsid w:val="008E56E2"/>
    <w:rsid w:val="008E597C"/>
    <w:rsid w:val="008E60C9"/>
    <w:rsid w:val="008E7427"/>
    <w:rsid w:val="008E76F2"/>
    <w:rsid w:val="008E7D90"/>
    <w:rsid w:val="008F2422"/>
    <w:rsid w:val="008F2EFB"/>
    <w:rsid w:val="008F2F37"/>
    <w:rsid w:val="008F33FA"/>
    <w:rsid w:val="008F657C"/>
    <w:rsid w:val="00900726"/>
    <w:rsid w:val="00900846"/>
    <w:rsid w:val="0090090D"/>
    <w:rsid w:val="00901960"/>
    <w:rsid w:val="00902924"/>
    <w:rsid w:val="009039A0"/>
    <w:rsid w:val="00903D3E"/>
    <w:rsid w:val="00904D72"/>
    <w:rsid w:val="00905E63"/>
    <w:rsid w:val="0090654B"/>
    <w:rsid w:val="00910114"/>
    <w:rsid w:val="009107E9"/>
    <w:rsid w:val="00910C54"/>
    <w:rsid w:val="00911094"/>
    <w:rsid w:val="00911272"/>
    <w:rsid w:val="009117A5"/>
    <w:rsid w:val="009122BB"/>
    <w:rsid w:val="00912EC0"/>
    <w:rsid w:val="00914BF6"/>
    <w:rsid w:val="0091762C"/>
    <w:rsid w:val="00920E9E"/>
    <w:rsid w:val="00921EE0"/>
    <w:rsid w:val="00924DF9"/>
    <w:rsid w:val="00924E03"/>
    <w:rsid w:val="009278B8"/>
    <w:rsid w:val="009307CF"/>
    <w:rsid w:val="0093176D"/>
    <w:rsid w:val="00932207"/>
    <w:rsid w:val="00935C93"/>
    <w:rsid w:val="00936251"/>
    <w:rsid w:val="00937399"/>
    <w:rsid w:val="009373A5"/>
    <w:rsid w:val="00937C1D"/>
    <w:rsid w:val="00937EF8"/>
    <w:rsid w:val="0094049C"/>
    <w:rsid w:val="00941B16"/>
    <w:rsid w:val="009427FB"/>
    <w:rsid w:val="0094602E"/>
    <w:rsid w:val="00946071"/>
    <w:rsid w:val="009460BA"/>
    <w:rsid w:val="0094748B"/>
    <w:rsid w:val="009503EE"/>
    <w:rsid w:val="00950E8E"/>
    <w:rsid w:val="00950F64"/>
    <w:rsid w:val="00951904"/>
    <w:rsid w:val="00952B51"/>
    <w:rsid w:val="00952E0B"/>
    <w:rsid w:val="00953724"/>
    <w:rsid w:val="0095383C"/>
    <w:rsid w:val="00955BFA"/>
    <w:rsid w:val="00955F8B"/>
    <w:rsid w:val="009568ED"/>
    <w:rsid w:val="00957082"/>
    <w:rsid w:val="00957759"/>
    <w:rsid w:val="009577C2"/>
    <w:rsid w:val="00960639"/>
    <w:rsid w:val="00961610"/>
    <w:rsid w:val="009616CF"/>
    <w:rsid w:val="00963763"/>
    <w:rsid w:val="0096392C"/>
    <w:rsid w:val="009653E8"/>
    <w:rsid w:val="009669B1"/>
    <w:rsid w:val="00966B37"/>
    <w:rsid w:val="00967AC9"/>
    <w:rsid w:val="00967DA3"/>
    <w:rsid w:val="00970079"/>
    <w:rsid w:val="009704BE"/>
    <w:rsid w:val="00970A28"/>
    <w:rsid w:val="00970A87"/>
    <w:rsid w:val="00970FB8"/>
    <w:rsid w:val="00972B90"/>
    <w:rsid w:val="00972D74"/>
    <w:rsid w:val="00973397"/>
    <w:rsid w:val="009738D7"/>
    <w:rsid w:val="0097391D"/>
    <w:rsid w:val="00974DF6"/>
    <w:rsid w:val="0097517A"/>
    <w:rsid w:val="00975A12"/>
    <w:rsid w:val="00976B26"/>
    <w:rsid w:val="00977390"/>
    <w:rsid w:val="0097756A"/>
    <w:rsid w:val="00977702"/>
    <w:rsid w:val="00977D9F"/>
    <w:rsid w:val="009802C7"/>
    <w:rsid w:val="00981065"/>
    <w:rsid w:val="009817B9"/>
    <w:rsid w:val="00982142"/>
    <w:rsid w:val="00983E18"/>
    <w:rsid w:val="009860BA"/>
    <w:rsid w:val="009865F0"/>
    <w:rsid w:val="009871AE"/>
    <w:rsid w:val="009872B9"/>
    <w:rsid w:val="009902AF"/>
    <w:rsid w:val="009913DE"/>
    <w:rsid w:val="00993B02"/>
    <w:rsid w:val="00995A0C"/>
    <w:rsid w:val="00995DF0"/>
    <w:rsid w:val="00996B08"/>
    <w:rsid w:val="00996BD3"/>
    <w:rsid w:val="00996C9C"/>
    <w:rsid w:val="0099754A"/>
    <w:rsid w:val="009A0342"/>
    <w:rsid w:val="009A0F4A"/>
    <w:rsid w:val="009A3613"/>
    <w:rsid w:val="009A4436"/>
    <w:rsid w:val="009A5145"/>
    <w:rsid w:val="009A5BD8"/>
    <w:rsid w:val="009A654C"/>
    <w:rsid w:val="009A6642"/>
    <w:rsid w:val="009A769C"/>
    <w:rsid w:val="009A7DEC"/>
    <w:rsid w:val="009B04FF"/>
    <w:rsid w:val="009B072A"/>
    <w:rsid w:val="009B2A50"/>
    <w:rsid w:val="009B2AC0"/>
    <w:rsid w:val="009B321E"/>
    <w:rsid w:val="009B4A01"/>
    <w:rsid w:val="009B7729"/>
    <w:rsid w:val="009B7CD9"/>
    <w:rsid w:val="009C0E30"/>
    <w:rsid w:val="009C15B3"/>
    <w:rsid w:val="009C235C"/>
    <w:rsid w:val="009C303C"/>
    <w:rsid w:val="009C7ECC"/>
    <w:rsid w:val="009D10A5"/>
    <w:rsid w:val="009D2881"/>
    <w:rsid w:val="009D29A2"/>
    <w:rsid w:val="009D43DB"/>
    <w:rsid w:val="009D4AB5"/>
    <w:rsid w:val="009D4D95"/>
    <w:rsid w:val="009D5774"/>
    <w:rsid w:val="009D7213"/>
    <w:rsid w:val="009E0074"/>
    <w:rsid w:val="009E2B4F"/>
    <w:rsid w:val="009E32D7"/>
    <w:rsid w:val="009E60F6"/>
    <w:rsid w:val="009E610F"/>
    <w:rsid w:val="009E6A18"/>
    <w:rsid w:val="009E6D59"/>
    <w:rsid w:val="009E743E"/>
    <w:rsid w:val="009E7E96"/>
    <w:rsid w:val="009E7F85"/>
    <w:rsid w:val="009F0E00"/>
    <w:rsid w:val="009F1F18"/>
    <w:rsid w:val="009F2534"/>
    <w:rsid w:val="009F2AAD"/>
    <w:rsid w:val="009F4F20"/>
    <w:rsid w:val="009F62D4"/>
    <w:rsid w:val="009F635A"/>
    <w:rsid w:val="009F7614"/>
    <w:rsid w:val="00A0185E"/>
    <w:rsid w:val="00A02193"/>
    <w:rsid w:val="00A0254A"/>
    <w:rsid w:val="00A02A5A"/>
    <w:rsid w:val="00A05B02"/>
    <w:rsid w:val="00A06157"/>
    <w:rsid w:val="00A07447"/>
    <w:rsid w:val="00A074E7"/>
    <w:rsid w:val="00A10855"/>
    <w:rsid w:val="00A118D4"/>
    <w:rsid w:val="00A13DAC"/>
    <w:rsid w:val="00A15F30"/>
    <w:rsid w:val="00A161D8"/>
    <w:rsid w:val="00A1659C"/>
    <w:rsid w:val="00A17830"/>
    <w:rsid w:val="00A203BD"/>
    <w:rsid w:val="00A21398"/>
    <w:rsid w:val="00A217AC"/>
    <w:rsid w:val="00A228B7"/>
    <w:rsid w:val="00A235EA"/>
    <w:rsid w:val="00A24396"/>
    <w:rsid w:val="00A250B4"/>
    <w:rsid w:val="00A255BB"/>
    <w:rsid w:val="00A26A1A"/>
    <w:rsid w:val="00A26BC1"/>
    <w:rsid w:val="00A26E65"/>
    <w:rsid w:val="00A26E75"/>
    <w:rsid w:val="00A32913"/>
    <w:rsid w:val="00A331BE"/>
    <w:rsid w:val="00A34974"/>
    <w:rsid w:val="00A354D9"/>
    <w:rsid w:val="00A35CCA"/>
    <w:rsid w:val="00A36B7F"/>
    <w:rsid w:val="00A372FF"/>
    <w:rsid w:val="00A374EF"/>
    <w:rsid w:val="00A40961"/>
    <w:rsid w:val="00A40E78"/>
    <w:rsid w:val="00A40EF2"/>
    <w:rsid w:val="00A40F0F"/>
    <w:rsid w:val="00A4278B"/>
    <w:rsid w:val="00A42F63"/>
    <w:rsid w:val="00A45854"/>
    <w:rsid w:val="00A459C3"/>
    <w:rsid w:val="00A47AAA"/>
    <w:rsid w:val="00A47E13"/>
    <w:rsid w:val="00A50EA4"/>
    <w:rsid w:val="00A50FC5"/>
    <w:rsid w:val="00A53E7B"/>
    <w:rsid w:val="00A54D67"/>
    <w:rsid w:val="00A54F07"/>
    <w:rsid w:val="00A55D43"/>
    <w:rsid w:val="00A5708F"/>
    <w:rsid w:val="00A5785C"/>
    <w:rsid w:val="00A600A0"/>
    <w:rsid w:val="00A609D7"/>
    <w:rsid w:val="00A61D20"/>
    <w:rsid w:val="00A6223F"/>
    <w:rsid w:val="00A6279A"/>
    <w:rsid w:val="00A63D92"/>
    <w:rsid w:val="00A6500D"/>
    <w:rsid w:val="00A65D11"/>
    <w:rsid w:val="00A65DAD"/>
    <w:rsid w:val="00A66D6B"/>
    <w:rsid w:val="00A67616"/>
    <w:rsid w:val="00A67FB5"/>
    <w:rsid w:val="00A7145B"/>
    <w:rsid w:val="00A71A49"/>
    <w:rsid w:val="00A72A3C"/>
    <w:rsid w:val="00A73915"/>
    <w:rsid w:val="00A75405"/>
    <w:rsid w:val="00A75B99"/>
    <w:rsid w:val="00A761E6"/>
    <w:rsid w:val="00A77693"/>
    <w:rsid w:val="00A809F5"/>
    <w:rsid w:val="00A80ECF"/>
    <w:rsid w:val="00A8150F"/>
    <w:rsid w:val="00A82147"/>
    <w:rsid w:val="00A8333F"/>
    <w:rsid w:val="00A841F0"/>
    <w:rsid w:val="00A85487"/>
    <w:rsid w:val="00A86422"/>
    <w:rsid w:val="00A86D5C"/>
    <w:rsid w:val="00A871AB"/>
    <w:rsid w:val="00A87BDC"/>
    <w:rsid w:val="00A87C18"/>
    <w:rsid w:val="00A90394"/>
    <w:rsid w:val="00A92498"/>
    <w:rsid w:val="00A9321A"/>
    <w:rsid w:val="00A94CBD"/>
    <w:rsid w:val="00A954B6"/>
    <w:rsid w:val="00AA0722"/>
    <w:rsid w:val="00AA0958"/>
    <w:rsid w:val="00AA114A"/>
    <w:rsid w:val="00AA1747"/>
    <w:rsid w:val="00AA198C"/>
    <w:rsid w:val="00AA30C3"/>
    <w:rsid w:val="00AA3568"/>
    <w:rsid w:val="00AA4455"/>
    <w:rsid w:val="00AA51E3"/>
    <w:rsid w:val="00AA57FF"/>
    <w:rsid w:val="00AA582A"/>
    <w:rsid w:val="00AA5A3C"/>
    <w:rsid w:val="00AA5DE5"/>
    <w:rsid w:val="00AA68EE"/>
    <w:rsid w:val="00AA6AF3"/>
    <w:rsid w:val="00AB1AB4"/>
    <w:rsid w:val="00AB23B1"/>
    <w:rsid w:val="00AB4A99"/>
    <w:rsid w:val="00AB4FBF"/>
    <w:rsid w:val="00AB586B"/>
    <w:rsid w:val="00AB61A1"/>
    <w:rsid w:val="00AB6AF6"/>
    <w:rsid w:val="00AB6B17"/>
    <w:rsid w:val="00AC006E"/>
    <w:rsid w:val="00AC01B1"/>
    <w:rsid w:val="00AC17D6"/>
    <w:rsid w:val="00AC2072"/>
    <w:rsid w:val="00AC364E"/>
    <w:rsid w:val="00AC3929"/>
    <w:rsid w:val="00AC5AE6"/>
    <w:rsid w:val="00AC5EB6"/>
    <w:rsid w:val="00AC731C"/>
    <w:rsid w:val="00AC7513"/>
    <w:rsid w:val="00AC79DA"/>
    <w:rsid w:val="00AD00BD"/>
    <w:rsid w:val="00AD045A"/>
    <w:rsid w:val="00AD0980"/>
    <w:rsid w:val="00AD17E2"/>
    <w:rsid w:val="00AD38C7"/>
    <w:rsid w:val="00AD3B44"/>
    <w:rsid w:val="00AD677E"/>
    <w:rsid w:val="00AE07E7"/>
    <w:rsid w:val="00AE27A7"/>
    <w:rsid w:val="00AE29A0"/>
    <w:rsid w:val="00AE2ED5"/>
    <w:rsid w:val="00AE3AA5"/>
    <w:rsid w:val="00AE4039"/>
    <w:rsid w:val="00AE4CFD"/>
    <w:rsid w:val="00AE5516"/>
    <w:rsid w:val="00AE75AD"/>
    <w:rsid w:val="00AE787E"/>
    <w:rsid w:val="00AE7E16"/>
    <w:rsid w:val="00AF048B"/>
    <w:rsid w:val="00AF1C0A"/>
    <w:rsid w:val="00AF2DE1"/>
    <w:rsid w:val="00AF3286"/>
    <w:rsid w:val="00AF4FBD"/>
    <w:rsid w:val="00AF53EF"/>
    <w:rsid w:val="00AF64A1"/>
    <w:rsid w:val="00AF6AF9"/>
    <w:rsid w:val="00B005AB"/>
    <w:rsid w:val="00B01024"/>
    <w:rsid w:val="00B03079"/>
    <w:rsid w:val="00B03FD2"/>
    <w:rsid w:val="00B06070"/>
    <w:rsid w:val="00B06435"/>
    <w:rsid w:val="00B079F3"/>
    <w:rsid w:val="00B100A8"/>
    <w:rsid w:val="00B11462"/>
    <w:rsid w:val="00B11DA3"/>
    <w:rsid w:val="00B120F5"/>
    <w:rsid w:val="00B12840"/>
    <w:rsid w:val="00B13FF1"/>
    <w:rsid w:val="00B17339"/>
    <w:rsid w:val="00B1768F"/>
    <w:rsid w:val="00B17C44"/>
    <w:rsid w:val="00B20441"/>
    <w:rsid w:val="00B205C5"/>
    <w:rsid w:val="00B20898"/>
    <w:rsid w:val="00B20E72"/>
    <w:rsid w:val="00B23B2C"/>
    <w:rsid w:val="00B23F09"/>
    <w:rsid w:val="00B24805"/>
    <w:rsid w:val="00B3054D"/>
    <w:rsid w:val="00B30A8D"/>
    <w:rsid w:val="00B313DB"/>
    <w:rsid w:val="00B32809"/>
    <w:rsid w:val="00B33CEC"/>
    <w:rsid w:val="00B34F3E"/>
    <w:rsid w:val="00B36202"/>
    <w:rsid w:val="00B36444"/>
    <w:rsid w:val="00B36EF4"/>
    <w:rsid w:val="00B37D3C"/>
    <w:rsid w:val="00B37F87"/>
    <w:rsid w:val="00B40DB3"/>
    <w:rsid w:val="00B4149B"/>
    <w:rsid w:val="00B41A29"/>
    <w:rsid w:val="00B41DED"/>
    <w:rsid w:val="00B42ACE"/>
    <w:rsid w:val="00B42DCC"/>
    <w:rsid w:val="00B447DE"/>
    <w:rsid w:val="00B4687E"/>
    <w:rsid w:val="00B46E55"/>
    <w:rsid w:val="00B51D26"/>
    <w:rsid w:val="00B521CC"/>
    <w:rsid w:val="00B5276E"/>
    <w:rsid w:val="00B54E06"/>
    <w:rsid w:val="00B5539C"/>
    <w:rsid w:val="00B55DC6"/>
    <w:rsid w:val="00B560C2"/>
    <w:rsid w:val="00B56397"/>
    <w:rsid w:val="00B56E1A"/>
    <w:rsid w:val="00B575B9"/>
    <w:rsid w:val="00B60CB9"/>
    <w:rsid w:val="00B61A89"/>
    <w:rsid w:val="00B61ABF"/>
    <w:rsid w:val="00B6200C"/>
    <w:rsid w:val="00B62544"/>
    <w:rsid w:val="00B6400A"/>
    <w:rsid w:val="00B65931"/>
    <w:rsid w:val="00B661EE"/>
    <w:rsid w:val="00B672CC"/>
    <w:rsid w:val="00B71402"/>
    <w:rsid w:val="00B71762"/>
    <w:rsid w:val="00B71C1F"/>
    <w:rsid w:val="00B72C58"/>
    <w:rsid w:val="00B73589"/>
    <w:rsid w:val="00B741B2"/>
    <w:rsid w:val="00B74800"/>
    <w:rsid w:val="00B75233"/>
    <w:rsid w:val="00B75CF7"/>
    <w:rsid w:val="00B77271"/>
    <w:rsid w:val="00B7742A"/>
    <w:rsid w:val="00B77BCF"/>
    <w:rsid w:val="00B8126F"/>
    <w:rsid w:val="00B827A9"/>
    <w:rsid w:val="00B84D34"/>
    <w:rsid w:val="00B84FCC"/>
    <w:rsid w:val="00B8536B"/>
    <w:rsid w:val="00B906BE"/>
    <w:rsid w:val="00B918EF"/>
    <w:rsid w:val="00B91CAC"/>
    <w:rsid w:val="00B91F93"/>
    <w:rsid w:val="00B93286"/>
    <w:rsid w:val="00B9427A"/>
    <w:rsid w:val="00BA0DE1"/>
    <w:rsid w:val="00BA0E4A"/>
    <w:rsid w:val="00BA1324"/>
    <w:rsid w:val="00BA4303"/>
    <w:rsid w:val="00BA4A1D"/>
    <w:rsid w:val="00BA6D4E"/>
    <w:rsid w:val="00BA6E25"/>
    <w:rsid w:val="00BB1888"/>
    <w:rsid w:val="00BB1C76"/>
    <w:rsid w:val="00BB2DB4"/>
    <w:rsid w:val="00BB356F"/>
    <w:rsid w:val="00BB3664"/>
    <w:rsid w:val="00BB3CAE"/>
    <w:rsid w:val="00BB54F7"/>
    <w:rsid w:val="00BB60CD"/>
    <w:rsid w:val="00BB631F"/>
    <w:rsid w:val="00BB7E3F"/>
    <w:rsid w:val="00BC05E1"/>
    <w:rsid w:val="00BC0B7E"/>
    <w:rsid w:val="00BC211F"/>
    <w:rsid w:val="00BC3291"/>
    <w:rsid w:val="00BC3786"/>
    <w:rsid w:val="00BC4049"/>
    <w:rsid w:val="00BC4778"/>
    <w:rsid w:val="00BC4D21"/>
    <w:rsid w:val="00BC4DE1"/>
    <w:rsid w:val="00BC59CC"/>
    <w:rsid w:val="00BC59E8"/>
    <w:rsid w:val="00BC5DF5"/>
    <w:rsid w:val="00BC6185"/>
    <w:rsid w:val="00BD0433"/>
    <w:rsid w:val="00BD07C0"/>
    <w:rsid w:val="00BD2442"/>
    <w:rsid w:val="00BD2ACD"/>
    <w:rsid w:val="00BD48CD"/>
    <w:rsid w:val="00BD4DCC"/>
    <w:rsid w:val="00BD5A33"/>
    <w:rsid w:val="00BD5B52"/>
    <w:rsid w:val="00BD7A4A"/>
    <w:rsid w:val="00BD7E81"/>
    <w:rsid w:val="00BE0176"/>
    <w:rsid w:val="00BE020F"/>
    <w:rsid w:val="00BE04BA"/>
    <w:rsid w:val="00BE1D79"/>
    <w:rsid w:val="00BE24CF"/>
    <w:rsid w:val="00BE3549"/>
    <w:rsid w:val="00BE4C51"/>
    <w:rsid w:val="00BE65F2"/>
    <w:rsid w:val="00BE66BE"/>
    <w:rsid w:val="00BE7ABD"/>
    <w:rsid w:val="00BF11B5"/>
    <w:rsid w:val="00BF1765"/>
    <w:rsid w:val="00BF19F0"/>
    <w:rsid w:val="00BF1CE1"/>
    <w:rsid w:val="00BF2D74"/>
    <w:rsid w:val="00BF620A"/>
    <w:rsid w:val="00BF7592"/>
    <w:rsid w:val="00BF77BE"/>
    <w:rsid w:val="00C007B7"/>
    <w:rsid w:val="00C00D67"/>
    <w:rsid w:val="00C01058"/>
    <w:rsid w:val="00C0132B"/>
    <w:rsid w:val="00C0454B"/>
    <w:rsid w:val="00C05983"/>
    <w:rsid w:val="00C0650D"/>
    <w:rsid w:val="00C06E40"/>
    <w:rsid w:val="00C074CE"/>
    <w:rsid w:val="00C07713"/>
    <w:rsid w:val="00C07ECF"/>
    <w:rsid w:val="00C1002D"/>
    <w:rsid w:val="00C102D3"/>
    <w:rsid w:val="00C1094A"/>
    <w:rsid w:val="00C10A2F"/>
    <w:rsid w:val="00C12629"/>
    <w:rsid w:val="00C130A6"/>
    <w:rsid w:val="00C1451E"/>
    <w:rsid w:val="00C14ADB"/>
    <w:rsid w:val="00C15A9E"/>
    <w:rsid w:val="00C1773B"/>
    <w:rsid w:val="00C201A0"/>
    <w:rsid w:val="00C205FA"/>
    <w:rsid w:val="00C20EEB"/>
    <w:rsid w:val="00C2120C"/>
    <w:rsid w:val="00C214E2"/>
    <w:rsid w:val="00C21A46"/>
    <w:rsid w:val="00C237B4"/>
    <w:rsid w:val="00C25218"/>
    <w:rsid w:val="00C25AD7"/>
    <w:rsid w:val="00C264E3"/>
    <w:rsid w:val="00C2695C"/>
    <w:rsid w:val="00C269B3"/>
    <w:rsid w:val="00C2752B"/>
    <w:rsid w:val="00C308D5"/>
    <w:rsid w:val="00C31ADB"/>
    <w:rsid w:val="00C32E28"/>
    <w:rsid w:val="00C35343"/>
    <w:rsid w:val="00C36DB2"/>
    <w:rsid w:val="00C37704"/>
    <w:rsid w:val="00C402E0"/>
    <w:rsid w:val="00C40BBC"/>
    <w:rsid w:val="00C40C17"/>
    <w:rsid w:val="00C40F43"/>
    <w:rsid w:val="00C4250A"/>
    <w:rsid w:val="00C430C5"/>
    <w:rsid w:val="00C43556"/>
    <w:rsid w:val="00C44291"/>
    <w:rsid w:val="00C45491"/>
    <w:rsid w:val="00C4680E"/>
    <w:rsid w:val="00C50610"/>
    <w:rsid w:val="00C51CF8"/>
    <w:rsid w:val="00C53EC6"/>
    <w:rsid w:val="00C541C4"/>
    <w:rsid w:val="00C54450"/>
    <w:rsid w:val="00C558B4"/>
    <w:rsid w:val="00C55BAE"/>
    <w:rsid w:val="00C55E89"/>
    <w:rsid w:val="00C566BE"/>
    <w:rsid w:val="00C56935"/>
    <w:rsid w:val="00C57557"/>
    <w:rsid w:val="00C61F9D"/>
    <w:rsid w:val="00C62796"/>
    <w:rsid w:val="00C64AAC"/>
    <w:rsid w:val="00C6541D"/>
    <w:rsid w:val="00C65A85"/>
    <w:rsid w:val="00C7022F"/>
    <w:rsid w:val="00C71804"/>
    <w:rsid w:val="00C71E4F"/>
    <w:rsid w:val="00C722EE"/>
    <w:rsid w:val="00C72BC5"/>
    <w:rsid w:val="00C7356A"/>
    <w:rsid w:val="00C74797"/>
    <w:rsid w:val="00C754DA"/>
    <w:rsid w:val="00C760B3"/>
    <w:rsid w:val="00C76C98"/>
    <w:rsid w:val="00C77287"/>
    <w:rsid w:val="00C77317"/>
    <w:rsid w:val="00C774D8"/>
    <w:rsid w:val="00C81B8F"/>
    <w:rsid w:val="00C81FFA"/>
    <w:rsid w:val="00C82A6F"/>
    <w:rsid w:val="00C84143"/>
    <w:rsid w:val="00C8443D"/>
    <w:rsid w:val="00C8456B"/>
    <w:rsid w:val="00C850D5"/>
    <w:rsid w:val="00C8547C"/>
    <w:rsid w:val="00C8653C"/>
    <w:rsid w:val="00C86609"/>
    <w:rsid w:val="00C877BF"/>
    <w:rsid w:val="00C906FA"/>
    <w:rsid w:val="00C91188"/>
    <w:rsid w:val="00C91499"/>
    <w:rsid w:val="00C925E6"/>
    <w:rsid w:val="00C9328B"/>
    <w:rsid w:val="00C93458"/>
    <w:rsid w:val="00C93E81"/>
    <w:rsid w:val="00C95658"/>
    <w:rsid w:val="00C9580C"/>
    <w:rsid w:val="00C9592D"/>
    <w:rsid w:val="00C95A2E"/>
    <w:rsid w:val="00CA02B0"/>
    <w:rsid w:val="00CA17FB"/>
    <w:rsid w:val="00CA2D31"/>
    <w:rsid w:val="00CA34EB"/>
    <w:rsid w:val="00CA3E59"/>
    <w:rsid w:val="00CA7290"/>
    <w:rsid w:val="00CB28F8"/>
    <w:rsid w:val="00CB389F"/>
    <w:rsid w:val="00CB445F"/>
    <w:rsid w:val="00CB481B"/>
    <w:rsid w:val="00CB4924"/>
    <w:rsid w:val="00CB4D7B"/>
    <w:rsid w:val="00CB4E57"/>
    <w:rsid w:val="00CB7BB8"/>
    <w:rsid w:val="00CC0B5C"/>
    <w:rsid w:val="00CC0E59"/>
    <w:rsid w:val="00CC163C"/>
    <w:rsid w:val="00CC191D"/>
    <w:rsid w:val="00CC2722"/>
    <w:rsid w:val="00CC33C4"/>
    <w:rsid w:val="00CC474E"/>
    <w:rsid w:val="00CC7D48"/>
    <w:rsid w:val="00CD0090"/>
    <w:rsid w:val="00CD058E"/>
    <w:rsid w:val="00CD0A37"/>
    <w:rsid w:val="00CD212E"/>
    <w:rsid w:val="00CD2756"/>
    <w:rsid w:val="00CD2C2E"/>
    <w:rsid w:val="00CD2C9F"/>
    <w:rsid w:val="00CD50CF"/>
    <w:rsid w:val="00CD6096"/>
    <w:rsid w:val="00CD7330"/>
    <w:rsid w:val="00CE0E2F"/>
    <w:rsid w:val="00CE0F5F"/>
    <w:rsid w:val="00CE16C3"/>
    <w:rsid w:val="00CE1A10"/>
    <w:rsid w:val="00CE1A68"/>
    <w:rsid w:val="00CE2ACE"/>
    <w:rsid w:val="00CE2B61"/>
    <w:rsid w:val="00CE2C4A"/>
    <w:rsid w:val="00CE383A"/>
    <w:rsid w:val="00CE3957"/>
    <w:rsid w:val="00CE674F"/>
    <w:rsid w:val="00CF08FC"/>
    <w:rsid w:val="00CF1301"/>
    <w:rsid w:val="00CF15D7"/>
    <w:rsid w:val="00CF1CBA"/>
    <w:rsid w:val="00CF429B"/>
    <w:rsid w:val="00CF42AD"/>
    <w:rsid w:val="00CF50A2"/>
    <w:rsid w:val="00CF6ED3"/>
    <w:rsid w:val="00CF7052"/>
    <w:rsid w:val="00CF78EF"/>
    <w:rsid w:val="00D0420E"/>
    <w:rsid w:val="00D0433C"/>
    <w:rsid w:val="00D05FCE"/>
    <w:rsid w:val="00D06278"/>
    <w:rsid w:val="00D07ADA"/>
    <w:rsid w:val="00D1019D"/>
    <w:rsid w:val="00D102BA"/>
    <w:rsid w:val="00D10DD4"/>
    <w:rsid w:val="00D10EA7"/>
    <w:rsid w:val="00D11561"/>
    <w:rsid w:val="00D11B18"/>
    <w:rsid w:val="00D12132"/>
    <w:rsid w:val="00D124EB"/>
    <w:rsid w:val="00D13BE6"/>
    <w:rsid w:val="00D14DED"/>
    <w:rsid w:val="00D14EEF"/>
    <w:rsid w:val="00D153C0"/>
    <w:rsid w:val="00D16F08"/>
    <w:rsid w:val="00D217C9"/>
    <w:rsid w:val="00D21E54"/>
    <w:rsid w:val="00D22476"/>
    <w:rsid w:val="00D23CD5"/>
    <w:rsid w:val="00D2428D"/>
    <w:rsid w:val="00D24B61"/>
    <w:rsid w:val="00D24E5B"/>
    <w:rsid w:val="00D253C1"/>
    <w:rsid w:val="00D26568"/>
    <w:rsid w:val="00D26E6D"/>
    <w:rsid w:val="00D26EBB"/>
    <w:rsid w:val="00D26F5A"/>
    <w:rsid w:val="00D272AA"/>
    <w:rsid w:val="00D3119C"/>
    <w:rsid w:val="00D31532"/>
    <w:rsid w:val="00D32121"/>
    <w:rsid w:val="00D333EA"/>
    <w:rsid w:val="00D3412F"/>
    <w:rsid w:val="00D35826"/>
    <w:rsid w:val="00D35F24"/>
    <w:rsid w:val="00D3755A"/>
    <w:rsid w:val="00D410EA"/>
    <w:rsid w:val="00D42D19"/>
    <w:rsid w:val="00D43795"/>
    <w:rsid w:val="00D4506B"/>
    <w:rsid w:val="00D45FD8"/>
    <w:rsid w:val="00D468C1"/>
    <w:rsid w:val="00D471B7"/>
    <w:rsid w:val="00D50C5E"/>
    <w:rsid w:val="00D51070"/>
    <w:rsid w:val="00D52C51"/>
    <w:rsid w:val="00D52DC8"/>
    <w:rsid w:val="00D53520"/>
    <w:rsid w:val="00D54627"/>
    <w:rsid w:val="00D560DF"/>
    <w:rsid w:val="00D5779D"/>
    <w:rsid w:val="00D61876"/>
    <w:rsid w:val="00D61D41"/>
    <w:rsid w:val="00D624B5"/>
    <w:rsid w:val="00D64C54"/>
    <w:rsid w:val="00D64D14"/>
    <w:rsid w:val="00D660FF"/>
    <w:rsid w:val="00D665A7"/>
    <w:rsid w:val="00D66983"/>
    <w:rsid w:val="00D673D9"/>
    <w:rsid w:val="00D67626"/>
    <w:rsid w:val="00D701AB"/>
    <w:rsid w:val="00D72B0E"/>
    <w:rsid w:val="00D72F31"/>
    <w:rsid w:val="00D750D2"/>
    <w:rsid w:val="00D8156B"/>
    <w:rsid w:val="00D82A56"/>
    <w:rsid w:val="00D82C34"/>
    <w:rsid w:val="00D8488E"/>
    <w:rsid w:val="00D85311"/>
    <w:rsid w:val="00D85D39"/>
    <w:rsid w:val="00D85E4D"/>
    <w:rsid w:val="00D8647E"/>
    <w:rsid w:val="00D87673"/>
    <w:rsid w:val="00D87A70"/>
    <w:rsid w:val="00D9275F"/>
    <w:rsid w:val="00D9365A"/>
    <w:rsid w:val="00D967EE"/>
    <w:rsid w:val="00D96D58"/>
    <w:rsid w:val="00D971E1"/>
    <w:rsid w:val="00D97995"/>
    <w:rsid w:val="00DA00F6"/>
    <w:rsid w:val="00DA0742"/>
    <w:rsid w:val="00DA0C3A"/>
    <w:rsid w:val="00DA1092"/>
    <w:rsid w:val="00DA24B3"/>
    <w:rsid w:val="00DA30AA"/>
    <w:rsid w:val="00DA3493"/>
    <w:rsid w:val="00DA34EE"/>
    <w:rsid w:val="00DA357A"/>
    <w:rsid w:val="00DA3985"/>
    <w:rsid w:val="00DA3F11"/>
    <w:rsid w:val="00DA48D0"/>
    <w:rsid w:val="00DA5404"/>
    <w:rsid w:val="00DA5E9A"/>
    <w:rsid w:val="00DA634F"/>
    <w:rsid w:val="00DA7088"/>
    <w:rsid w:val="00DB35F4"/>
    <w:rsid w:val="00DB398C"/>
    <w:rsid w:val="00DB4636"/>
    <w:rsid w:val="00DB477C"/>
    <w:rsid w:val="00DB5316"/>
    <w:rsid w:val="00DB61AD"/>
    <w:rsid w:val="00DB637B"/>
    <w:rsid w:val="00DB7A09"/>
    <w:rsid w:val="00DC00C5"/>
    <w:rsid w:val="00DC0CE1"/>
    <w:rsid w:val="00DC0E8C"/>
    <w:rsid w:val="00DC1CFB"/>
    <w:rsid w:val="00DC2A1F"/>
    <w:rsid w:val="00DC2BDA"/>
    <w:rsid w:val="00DC2CE1"/>
    <w:rsid w:val="00DC4959"/>
    <w:rsid w:val="00DC544B"/>
    <w:rsid w:val="00DC5D81"/>
    <w:rsid w:val="00DC62F0"/>
    <w:rsid w:val="00DC6421"/>
    <w:rsid w:val="00DC64FD"/>
    <w:rsid w:val="00DC65DC"/>
    <w:rsid w:val="00DD0142"/>
    <w:rsid w:val="00DD0197"/>
    <w:rsid w:val="00DD03CD"/>
    <w:rsid w:val="00DD0540"/>
    <w:rsid w:val="00DD175B"/>
    <w:rsid w:val="00DD204E"/>
    <w:rsid w:val="00DD4DF9"/>
    <w:rsid w:val="00DE05D3"/>
    <w:rsid w:val="00DE1FA4"/>
    <w:rsid w:val="00DE24DA"/>
    <w:rsid w:val="00DE325C"/>
    <w:rsid w:val="00DE4759"/>
    <w:rsid w:val="00DE519B"/>
    <w:rsid w:val="00DE525A"/>
    <w:rsid w:val="00DE7C6C"/>
    <w:rsid w:val="00DF0214"/>
    <w:rsid w:val="00DF0580"/>
    <w:rsid w:val="00DF3E11"/>
    <w:rsid w:val="00DF410A"/>
    <w:rsid w:val="00DF4911"/>
    <w:rsid w:val="00DF5264"/>
    <w:rsid w:val="00DF67FB"/>
    <w:rsid w:val="00E0091F"/>
    <w:rsid w:val="00E0393C"/>
    <w:rsid w:val="00E03F4C"/>
    <w:rsid w:val="00E04EA1"/>
    <w:rsid w:val="00E05184"/>
    <w:rsid w:val="00E0552C"/>
    <w:rsid w:val="00E10308"/>
    <w:rsid w:val="00E113F1"/>
    <w:rsid w:val="00E11A2E"/>
    <w:rsid w:val="00E12309"/>
    <w:rsid w:val="00E1317F"/>
    <w:rsid w:val="00E13F68"/>
    <w:rsid w:val="00E146FD"/>
    <w:rsid w:val="00E14DAA"/>
    <w:rsid w:val="00E14F29"/>
    <w:rsid w:val="00E158E5"/>
    <w:rsid w:val="00E16B7C"/>
    <w:rsid w:val="00E17E73"/>
    <w:rsid w:val="00E20C5F"/>
    <w:rsid w:val="00E21D6F"/>
    <w:rsid w:val="00E2245F"/>
    <w:rsid w:val="00E22B73"/>
    <w:rsid w:val="00E23C7F"/>
    <w:rsid w:val="00E24C08"/>
    <w:rsid w:val="00E24F52"/>
    <w:rsid w:val="00E259F6"/>
    <w:rsid w:val="00E270E1"/>
    <w:rsid w:val="00E30AE7"/>
    <w:rsid w:val="00E3385B"/>
    <w:rsid w:val="00E342A7"/>
    <w:rsid w:val="00E36EA4"/>
    <w:rsid w:val="00E375C3"/>
    <w:rsid w:val="00E400DE"/>
    <w:rsid w:val="00E40510"/>
    <w:rsid w:val="00E41C7F"/>
    <w:rsid w:val="00E43349"/>
    <w:rsid w:val="00E453F2"/>
    <w:rsid w:val="00E454CA"/>
    <w:rsid w:val="00E46248"/>
    <w:rsid w:val="00E4664D"/>
    <w:rsid w:val="00E51001"/>
    <w:rsid w:val="00E51542"/>
    <w:rsid w:val="00E52E78"/>
    <w:rsid w:val="00E52F5C"/>
    <w:rsid w:val="00E53231"/>
    <w:rsid w:val="00E53624"/>
    <w:rsid w:val="00E54908"/>
    <w:rsid w:val="00E54C75"/>
    <w:rsid w:val="00E54F92"/>
    <w:rsid w:val="00E5502B"/>
    <w:rsid w:val="00E55062"/>
    <w:rsid w:val="00E55880"/>
    <w:rsid w:val="00E57001"/>
    <w:rsid w:val="00E60A58"/>
    <w:rsid w:val="00E61DE7"/>
    <w:rsid w:val="00E6286D"/>
    <w:rsid w:val="00E62EA7"/>
    <w:rsid w:val="00E63851"/>
    <w:rsid w:val="00E640C4"/>
    <w:rsid w:val="00E65626"/>
    <w:rsid w:val="00E6698E"/>
    <w:rsid w:val="00E6752B"/>
    <w:rsid w:val="00E67A91"/>
    <w:rsid w:val="00E71010"/>
    <w:rsid w:val="00E711FA"/>
    <w:rsid w:val="00E71EF1"/>
    <w:rsid w:val="00E741AD"/>
    <w:rsid w:val="00E75F36"/>
    <w:rsid w:val="00E75F9C"/>
    <w:rsid w:val="00E76812"/>
    <w:rsid w:val="00E81216"/>
    <w:rsid w:val="00E81EFB"/>
    <w:rsid w:val="00E82431"/>
    <w:rsid w:val="00E84377"/>
    <w:rsid w:val="00E856AF"/>
    <w:rsid w:val="00E860DA"/>
    <w:rsid w:val="00E87211"/>
    <w:rsid w:val="00E87EFE"/>
    <w:rsid w:val="00E87F28"/>
    <w:rsid w:val="00E903E9"/>
    <w:rsid w:val="00E9085B"/>
    <w:rsid w:val="00E91158"/>
    <w:rsid w:val="00E91F86"/>
    <w:rsid w:val="00E9501D"/>
    <w:rsid w:val="00E95B89"/>
    <w:rsid w:val="00E95D0C"/>
    <w:rsid w:val="00E97005"/>
    <w:rsid w:val="00EA01E1"/>
    <w:rsid w:val="00EA037F"/>
    <w:rsid w:val="00EA18EA"/>
    <w:rsid w:val="00EA3041"/>
    <w:rsid w:val="00EA3E6D"/>
    <w:rsid w:val="00EA587E"/>
    <w:rsid w:val="00EA6691"/>
    <w:rsid w:val="00EA7DF5"/>
    <w:rsid w:val="00EB02A6"/>
    <w:rsid w:val="00EB140C"/>
    <w:rsid w:val="00EB168B"/>
    <w:rsid w:val="00EB1768"/>
    <w:rsid w:val="00EB2897"/>
    <w:rsid w:val="00EB3539"/>
    <w:rsid w:val="00EB4537"/>
    <w:rsid w:val="00EB6553"/>
    <w:rsid w:val="00EC096D"/>
    <w:rsid w:val="00EC0B31"/>
    <w:rsid w:val="00EC19F2"/>
    <w:rsid w:val="00EC3351"/>
    <w:rsid w:val="00EC3615"/>
    <w:rsid w:val="00EC4126"/>
    <w:rsid w:val="00EC41CA"/>
    <w:rsid w:val="00EC4B28"/>
    <w:rsid w:val="00EC6489"/>
    <w:rsid w:val="00EC6DEF"/>
    <w:rsid w:val="00EC7592"/>
    <w:rsid w:val="00ED0450"/>
    <w:rsid w:val="00ED0EA8"/>
    <w:rsid w:val="00ED2C9B"/>
    <w:rsid w:val="00ED2EEA"/>
    <w:rsid w:val="00ED4367"/>
    <w:rsid w:val="00ED4483"/>
    <w:rsid w:val="00ED4EF1"/>
    <w:rsid w:val="00ED5207"/>
    <w:rsid w:val="00ED7D71"/>
    <w:rsid w:val="00ED7EE8"/>
    <w:rsid w:val="00EE0A16"/>
    <w:rsid w:val="00EE1AA0"/>
    <w:rsid w:val="00EE282C"/>
    <w:rsid w:val="00EE6719"/>
    <w:rsid w:val="00EE6D9F"/>
    <w:rsid w:val="00EE74A4"/>
    <w:rsid w:val="00EE7736"/>
    <w:rsid w:val="00EF1EFF"/>
    <w:rsid w:val="00EF44FD"/>
    <w:rsid w:val="00EF4509"/>
    <w:rsid w:val="00EF4F41"/>
    <w:rsid w:val="00EF708F"/>
    <w:rsid w:val="00F00A64"/>
    <w:rsid w:val="00F02641"/>
    <w:rsid w:val="00F0533A"/>
    <w:rsid w:val="00F06828"/>
    <w:rsid w:val="00F06D22"/>
    <w:rsid w:val="00F10762"/>
    <w:rsid w:val="00F1589D"/>
    <w:rsid w:val="00F1631B"/>
    <w:rsid w:val="00F177B3"/>
    <w:rsid w:val="00F20284"/>
    <w:rsid w:val="00F20372"/>
    <w:rsid w:val="00F22A8D"/>
    <w:rsid w:val="00F23ECE"/>
    <w:rsid w:val="00F262DF"/>
    <w:rsid w:val="00F26A45"/>
    <w:rsid w:val="00F26E2A"/>
    <w:rsid w:val="00F27D08"/>
    <w:rsid w:val="00F302AA"/>
    <w:rsid w:val="00F304BD"/>
    <w:rsid w:val="00F30A9F"/>
    <w:rsid w:val="00F30B9A"/>
    <w:rsid w:val="00F31DDD"/>
    <w:rsid w:val="00F33994"/>
    <w:rsid w:val="00F339BB"/>
    <w:rsid w:val="00F33A98"/>
    <w:rsid w:val="00F33F28"/>
    <w:rsid w:val="00F346ED"/>
    <w:rsid w:val="00F34E04"/>
    <w:rsid w:val="00F36333"/>
    <w:rsid w:val="00F402AC"/>
    <w:rsid w:val="00F41218"/>
    <w:rsid w:val="00F433EE"/>
    <w:rsid w:val="00F436E3"/>
    <w:rsid w:val="00F45BB1"/>
    <w:rsid w:val="00F474FE"/>
    <w:rsid w:val="00F47E9C"/>
    <w:rsid w:val="00F53034"/>
    <w:rsid w:val="00F533F7"/>
    <w:rsid w:val="00F53E91"/>
    <w:rsid w:val="00F54087"/>
    <w:rsid w:val="00F54217"/>
    <w:rsid w:val="00F547B6"/>
    <w:rsid w:val="00F54E01"/>
    <w:rsid w:val="00F55260"/>
    <w:rsid w:val="00F561E2"/>
    <w:rsid w:val="00F6225E"/>
    <w:rsid w:val="00F721D1"/>
    <w:rsid w:val="00F731A0"/>
    <w:rsid w:val="00F73BF8"/>
    <w:rsid w:val="00F747FF"/>
    <w:rsid w:val="00F76E29"/>
    <w:rsid w:val="00F76FF3"/>
    <w:rsid w:val="00F82E3E"/>
    <w:rsid w:val="00F83414"/>
    <w:rsid w:val="00F85E18"/>
    <w:rsid w:val="00F87781"/>
    <w:rsid w:val="00F87782"/>
    <w:rsid w:val="00F901EC"/>
    <w:rsid w:val="00F91E27"/>
    <w:rsid w:val="00F928BB"/>
    <w:rsid w:val="00F93D61"/>
    <w:rsid w:val="00F944EF"/>
    <w:rsid w:val="00F94509"/>
    <w:rsid w:val="00F94C99"/>
    <w:rsid w:val="00F95147"/>
    <w:rsid w:val="00F951F9"/>
    <w:rsid w:val="00F9737E"/>
    <w:rsid w:val="00F979A5"/>
    <w:rsid w:val="00FA026F"/>
    <w:rsid w:val="00FA1456"/>
    <w:rsid w:val="00FA1D03"/>
    <w:rsid w:val="00FA2F9D"/>
    <w:rsid w:val="00FA2FB5"/>
    <w:rsid w:val="00FA4C24"/>
    <w:rsid w:val="00FA748B"/>
    <w:rsid w:val="00FA7949"/>
    <w:rsid w:val="00FB0F02"/>
    <w:rsid w:val="00FB19C1"/>
    <w:rsid w:val="00FB1A8E"/>
    <w:rsid w:val="00FB1C97"/>
    <w:rsid w:val="00FB1F03"/>
    <w:rsid w:val="00FB2C11"/>
    <w:rsid w:val="00FB332A"/>
    <w:rsid w:val="00FB4179"/>
    <w:rsid w:val="00FB4EF7"/>
    <w:rsid w:val="00FB51FE"/>
    <w:rsid w:val="00FB6462"/>
    <w:rsid w:val="00FB785F"/>
    <w:rsid w:val="00FC038B"/>
    <w:rsid w:val="00FC08AC"/>
    <w:rsid w:val="00FC26BE"/>
    <w:rsid w:val="00FC3B83"/>
    <w:rsid w:val="00FC422E"/>
    <w:rsid w:val="00FC546D"/>
    <w:rsid w:val="00FC61DB"/>
    <w:rsid w:val="00FC6880"/>
    <w:rsid w:val="00FC7F12"/>
    <w:rsid w:val="00FD0CE6"/>
    <w:rsid w:val="00FD155B"/>
    <w:rsid w:val="00FD29C9"/>
    <w:rsid w:val="00FD3F13"/>
    <w:rsid w:val="00FD42D4"/>
    <w:rsid w:val="00FD46C0"/>
    <w:rsid w:val="00FD5759"/>
    <w:rsid w:val="00FD57FB"/>
    <w:rsid w:val="00FD6294"/>
    <w:rsid w:val="00FD6B20"/>
    <w:rsid w:val="00FD6D89"/>
    <w:rsid w:val="00FD6F09"/>
    <w:rsid w:val="00FE00DE"/>
    <w:rsid w:val="00FE0178"/>
    <w:rsid w:val="00FE2019"/>
    <w:rsid w:val="00FE5978"/>
    <w:rsid w:val="00FE5C80"/>
    <w:rsid w:val="00FE5CB6"/>
    <w:rsid w:val="00FF0AF3"/>
    <w:rsid w:val="00FF1DD1"/>
    <w:rsid w:val="00FF2A99"/>
    <w:rsid w:val="00FF309B"/>
    <w:rsid w:val="00FF318A"/>
    <w:rsid w:val="00FF52F0"/>
    <w:rsid w:val="00FF53F4"/>
    <w:rsid w:val="00FF594B"/>
    <w:rsid w:val="00FF5B18"/>
    <w:rsid w:val="00FF5FBD"/>
    <w:rsid w:val="00FF60A8"/>
    <w:rsid w:val="00FF7F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D9306"/>
  <w15:docId w15:val="{986EC976-F3D4-4175-A86B-FCE243186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fr-FR" w:eastAsia="en-US" w:bidi="ar-SA"/>
        <w14:cntxtAlts/>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2D77"/>
    <w:pPr>
      <w:spacing w:before="0" w:after="160" w:line="259" w:lineRule="auto"/>
    </w:pPr>
    <w:rPr>
      <w:rFonts w:asciiTheme="minorHAnsi" w:hAnsiTheme="minorHAnsi" w:cstheme="minorBidi"/>
      <w:sz w:val="22"/>
      <w14:cntxtAlts w14:val="0"/>
    </w:rPr>
  </w:style>
  <w:style w:type="paragraph" w:styleId="Titre1">
    <w:name w:val="heading 1"/>
    <w:basedOn w:val="Normal"/>
    <w:next w:val="Normal"/>
    <w:link w:val="Titre1Car"/>
    <w:autoRedefine/>
    <w:uiPriority w:val="9"/>
    <w:qFormat/>
    <w:rsid w:val="00FC038B"/>
    <w:pPr>
      <w:widowControl w:val="0"/>
      <w:spacing w:before="100" w:after="200" w:line="276" w:lineRule="auto"/>
      <w:ind w:left="1077"/>
      <w:jc w:val="both"/>
      <w:outlineLvl w:val="0"/>
    </w:pPr>
    <w:rPr>
      <w:rFonts w:ascii="Times New Roman" w:hAnsi="Times New Roman" w:cs="Times New Roman"/>
      <w:b/>
      <w:sz w:val="36"/>
      <w:szCs w:val="36"/>
    </w:rPr>
  </w:style>
  <w:style w:type="paragraph" w:styleId="Titre2">
    <w:name w:val="heading 2"/>
    <w:basedOn w:val="Normal"/>
    <w:next w:val="Normal"/>
    <w:link w:val="Titre2Car"/>
    <w:uiPriority w:val="9"/>
    <w:unhideWhenUsed/>
    <w:qFormat/>
    <w:rsid w:val="009704BE"/>
    <w:pPr>
      <w:autoSpaceDE w:val="0"/>
      <w:autoSpaceDN w:val="0"/>
      <w:adjustRightInd w:val="0"/>
      <w:spacing w:after="0" w:line="240" w:lineRule="auto"/>
      <w:outlineLvl w:val="1"/>
    </w:pPr>
    <w:rPr>
      <w:b/>
      <w:sz w:val="28"/>
      <w:szCs w:val="24"/>
    </w:rPr>
  </w:style>
  <w:style w:type="paragraph" w:styleId="Titre3">
    <w:name w:val="heading 3"/>
    <w:basedOn w:val="Titre2"/>
    <w:next w:val="Normal"/>
    <w:link w:val="Titre3Car"/>
    <w:uiPriority w:val="9"/>
    <w:unhideWhenUsed/>
    <w:qFormat/>
    <w:rsid w:val="009704BE"/>
    <w:pPr>
      <w:outlineLvl w:val="2"/>
    </w:pPr>
  </w:style>
  <w:style w:type="paragraph" w:styleId="Titre4">
    <w:name w:val="heading 4"/>
    <w:basedOn w:val="Paragraphedeliste"/>
    <w:next w:val="Normal"/>
    <w:link w:val="Titre4Car"/>
    <w:uiPriority w:val="9"/>
    <w:unhideWhenUsed/>
    <w:qFormat/>
    <w:rsid w:val="007A7331"/>
    <w:pPr>
      <w:autoSpaceDE w:val="0"/>
      <w:autoSpaceDN w:val="0"/>
      <w:adjustRightInd w:val="0"/>
      <w:spacing w:after="0" w:line="240" w:lineRule="auto"/>
      <w:ind w:left="0"/>
      <w:outlineLvl w:val="3"/>
    </w:pPr>
    <w:rPr>
      <w:color w:val="000000"/>
    </w:rPr>
  </w:style>
  <w:style w:type="paragraph" w:styleId="Titre5">
    <w:name w:val="heading 5"/>
    <w:basedOn w:val="Titre4"/>
    <w:next w:val="Normal"/>
    <w:link w:val="Titre5Car"/>
    <w:uiPriority w:val="9"/>
    <w:unhideWhenUsed/>
    <w:qFormat/>
    <w:rsid w:val="009704BE"/>
    <w:pPr>
      <w:outlineLvl w:val="4"/>
    </w:pPr>
  </w:style>
  <w:style w:type="paragraph" w:styleId="Titre6">
    <w:name w:val="heading 6"/>
    <w:basedOn w:val="Normal"/>
    <w:next w:val="Normal"/>
    <w:link w:val="Titre6Car"/>
    <w:uiPriority w:val="9"/>
    <w:semiHidden/>
    <w:unhideWhenUsed/>
    <w:qFormat/>
    <w:rsid w:val="00083481"/>
    <w:pPr>
      <w:pBdr>
        <w:bottom w:val="dotted" w:sz="6" w:space="1" w:color="4472C4" w:themeColor="accent1"/>
      </w:pBdr>
      <w:spacing w:before="200" w:after="0"/>
      <w:outlineLvl w:val="5"/>
    </w:pPr>
    <w:rPr>
      <w:caps/>
      <w:color w:val="2F5496" w:themeColor="accent1" w:themeShade="BF"/>
      <w:spacing w:val="10"/>
    </w:rPr>
  </w:style>
  <w:style w:type="paragraph" w:styleId="Titre7">
    <w:name w:val="heading 7"/>
    <w:basedOn w:val="Normal"/>
    <w:next w:val="Normal"/>
    <w:link w:val="Titre7Car"/>
    <w:uiPriority w:val="9"/>
    <w:semiHidden/>
    <w:unhideWhenUsed/>
    <w:qFormat/>
    <w:rsid w:val="00083481"/>
    <w:pPr>
      <w:spacing w:before="200" w:after="0"/>
      <w:outlineLvl w:val="6"/>
    </w:pPr>
    <w:rPr>
      <w:caps/>
      <w:color w:val="2F5496" w:themeColor="accent1" w:themeShade="BF"/>
      <w:spacing w:val="10"/>
    </w:rPr>
  </w:style>
  <w:style w:type="paragraph" w:styleId="Titre8">
    <w:name w:val="heading 8"/>
    <w:basedOn w:val="Normal"/>
    <w:next w:val="Normal"/>
    <w:link w:val="Titre8Car"/>
    <w:uiPriority w:val="9"/>
    <w:semiHidden/>
    <w:unhideWhenUsed/>
    <w:qFormat/>
    <w:rsid w:val="00083481"/>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083481"/>
    <w:pPr>
      <w:spacing w:before="200" w:after="0"/>
      <w:outlineLvl w:val="8"/>
    </w:pPr>
    <w:rPr>
      <w:i/>
      <w:iCs/>
      <w:caps/>
      <w:spacing w:val="10"/>
      <w:sz w:val="18"/>
      <w:szCs w:val="18"/>
    </w:rPr>
  </w:style>
  <w:style w:type="character" w:default="1" w:styleId="Policepardfaut">
    <w:name w:val="Default Paragraph Font"/>
    <w:uiPriority w:val="1"/>
    <w:semiHidden/>
    <w:unhideWhenUsed/>
    <w:rsid w:val="00872D77"/>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872D77"/>
  </w:style>
  <w:style w:type="paragraph" w:customStyle="1" w:styleId="stitre">
    <w:name w:val="s/titre"/>
    <w:basedOn w:val="Normal"/>
    <w:next w:val="Normal"/>
    <w:rsid w:val="00083481"/>
    <w:pPr>
      <w:spacing w:after="120" w:line="240" w:lineRule="auto"/>
    </w:pPr>
    <w:rPr>
      <w:rFonts w:ascii="Verdana" w:eastAsia="Times New Roman" w:hAnsi="Verdana"/>
      <w:b/>
      <w:i/>
      <w:lang w:eastAsia="fr-FR"/>
    </w:rPr>
  </w:style>
  <w:style w:type="numbering" w:customStyle="1" w:styleId="Annexe">
    <w:name w:val="Annexe"/>
    <w:uiPriority w:val="99"/>
    <w:rsid w:val="00083481"/>
    <w:pPr>
      <w:numPr>
        <w:numId w:val="1"/>
      </w:numPr>
    </w:pPr>
  </w:style>
  <w:style w:type="paragraph" w:customStyle="1" w:styleId="texte">
    <w:name w:val="texte"/>
    <w:basedOn w:val="Normal"/>
    <w:rsid w:val="00083481"/>
    <w:pPr>
      <w:spacing w:after="120" w:line="240" w:lineRule="auto"/>
      <w:ind w:firstLine="567"/>
      <w:jc w:val="both"/>
    </w:pPr>
    <w:rPr>
      <w:rFonts w:ascii="Arial" w:eastAsia="Times New Roman" w:hAnsi="Arial"/>
      <w:lang w:eastAsia="fr-FR"/>
    </w:rPr>
  </w:style>
  <w:style w:type="paragraph" w:customStyle="1" w:styleId="Style1">
    <w:name w:val="Style1"/>
    <w:basedOn w:val="Normal"/>
    <w:link w:val="Style1Car"/>
    <w:qFormat/>
    <w:rsid w:val="00083481"/>
    <w:pPr>
      <w:framePr w:hSpace="141" w:wrap="around" w:vAnchor="page" w:hAnchor="margin" w:y="2746"/>
      <w:tabs>
        <w:tab w:val="left" w:pos="3739"/>
      </w:tabs>
      <w:spacing w:after="0" w:line="240" w:lineRule="auto"/>
    </w:pPr>
    <w:rPr>
      <w:sz w:val="28"/>
    </w:rPr>
  </w:style>
  <w:style w:type="character" w:customStyle="1" w:styleId="Style1Car">
    <w:name w:val="Style1 Car"/>
    <w:basedOn w:val="Policepardfaut"/>
    <w:link w:val="Style1"/>
    <w:rsid w:val="00083481"/>
    <w:rPr>
      <w:rFonts w:ascii="Times New Roman" w:eastAsiaTheme="minorEastAsia" w:hAnsi="Times New Roman" w:cs="Times New Roman"/>
      <w:sz w:val="28"/>
      <w:szCs w:val="20"/>
    </w:rPr>
  </w:style>
  <w:style w:type="character" w:customStyle="1" w:styleId="Titre1Car">
    <w:name w:val="Titre 1 Car"/>
    <w:basedOn w:val="Policepardfaut"/>
    <w:link w:val="Titre1"/>
    <w:uiPriority w:val="9"/>
    <w:rsid w:val="00FC038B"/>
    <w:rPr>
      <w:b/>
      <w:sz w:val="36"/>
      <w:szCs w:val="36"/>
      <w14:cntxtAlts w14:val="0"/>
    </w:rPr>
  </w:style>
  <w:style w:type="character" w:customStyle="1" w:styleId="Titre2Car">
    <w:name w:val="Titre 2 Car"/>
    <w:basedOn w:val="Policepardfaut"/>
    <w:link w:val="Titre2"/>
    <w:uiPriority w:val="9"/>
    <w:rsid w:val="009704BE"/>
    <w:rPr>
      <w:b/>
      <w:sz w:val="28"/>
      <w:szCs w:val="24"/>
    </w:rPr>
  </w:style>
  <w:style w:type="character" w:customStyle="1" w:styleId="Titre3Car">
    <w:name w:val="Titre 3 Car"/>
    <w:basedOn w:val="Policepardfaut"/>
    <w:link w:val="Titre3"/>
    <w:uiPriority w:val="9"/>
    <w:rsid w:val="009704BE"/>
    <w:rPr>
      <w:b/>
      <w:sz w:val="28"/>
      <w:szCs w:val="24"/>
    </w:rPr>
  </w:style>
  <w:style w:type="character" w:customStyle="1" w:styleId="Titre4Car">
    <w:name w:val="Titre 4 Car"/>
    <w:basedOn w:val="Policepardfaut"/>
    <w:link w:val="Titre4"/>
    <w:uiPriority w:val="9"/>
    <w:rsid w:val="007A7331"/>
    <w:rPr>
      <w:color w:val="000000"/>
      <w:sz w:val="22"/>
    </w:rPr>
  </w:style>
  <w:style w:type="character" w:customStyle="1" w:styleId="Titre5Car">
    <w:name w:val="Titre 5 Car"/>
    <w:basedOn w:val="Policepardfaut"/>
    <w:link w:val="Titre5"/>
    <w:uiPriority w:val="9"/>
    <w:rsid w:val="009704BE"/>
    <w:rPr>
      <w:caps/>
      <w:color w:val="2F5496" w:themeColor="accent1" w:themeShade="BF"/>
      <w:spacing w:val="10"/>
    </w:rPr>
  </w:style>
  <w:style w:type="character" w:customStyle="1" w:styleId="Titre6Car">
    <w:name w:val="Titre 6 Car"/>
    <w:basedOn w:val="Policepardfaut"/>
    <w:link w:val="Titre6"/>
    <w:uiPriority w:val="9"/>
    <w:semiHidden/>
    <w:rsid w:val="00083481"/>
    <w:rPr>
      <w:rFonts w:eastAsiaTheme="minorEastAsia"/>
      <w:caps/>
      <w:color w:val="2F5496" w:themeColor="accent1" w:themeShade="BF"/>
      <w:spacing w:val="10"/>
      <w:sz w:val="20"/>
      <w:szCs w:val="20"/>
    </w:rPr>
  </w:style>
  <w:style w:type="character" w:customStyle="1" w:styleId="Titre7Car">
    <w:name w:val="Titre 7 Car"/>
    <w:basedOn w:val="Policepardfaut"/>
    <w:link w:val="Titre7"/>
    <w:uiPriority w:val="9"/>
    <w:semiHidden/>
    <w:rsid w:val="00083481"/>
    <w:rPr>
      <w:rFonts w:eastAsiaTheme="minorEastAsia"/>
      <w:caps/>
      <w:color w:val="2F5496" w:themeColor="accent1" w:themeShade="BF"/>
      <w:spacing w:val="10"/>
      <w:sz w:val="20"/>
      <w:szCs w:val="20"/>
    </w:rPr>
  </w:style>
  <w:style w:type="character" w:customStyle="1" w:styleId="Titre8Car">
    <w:name w:val="Titre 8 Car"/>
    <w:basedOn w:val="Policepardfaut"/>
    <w:link w:val="Titre8"/>
    <w:uiPriority w:val="9"/>
    <w:semiHidden/>
    <w:rsid w:val="00083481"/>
    <w:rPr>
      <w:rFonts w:eastAsiaTheme="minorEastAsia"/>
      <w:caps/>
      <w:spacing w:val="10"/>
      <w:sz w:val="18"/>
      <w:szCs w:val="18"/>
    </w:rPr>
  </w:style>
  <w:style w:type="character" w:customStyle="1" w:styleId="Titre9Car">
    <w:name w:val="Titre 9 Car"/>
    <w:basedOn w:val="Policepardfaut"/>
    <w:link w:val="Titre9"/>
    <w:uiPriority w:val="9"/>
    <w:semiHidden/>
    <w:rsid w:val="00083481"/>
    <w:rPr>
      <w:rFonts w:eastAsiaTheme="minorEastAsia"/>
      <w:i/>
      <w:iCs/>
      <w:caps/>
      <w:spacing w:val="10"/>
      <w:sz w:val="18"/>
      <w:szCs w:val="18"/>
    </w:rPr>
  </w:style>
  <w:style w:type="paragraph" w:styleId="TM1">
    <w:name w:val="toc 1"/>
    <w:basedOn w:val="Normal"/>
    <w:next w:val="Normal"/>
    <w:autoRedefine/>
    <w:uiPriority w:val="39"/>
    <w:unhideWhenUsed/>
    <w:rsid w:val="00083481"/>
    <w:pPr>
      <w:tabs>
        <w:tab w:val="left" w:pos="400"/>
        <w:tab w:val="right" w:leader="dot" w:pos="9062"/>
      </w:tabs>
      <w:spacing w:after="100"/>
    </w:pPr>
    <w:rPr>
      <w:rFonts w:ascii="Book Antiqua" w:hAnsi="Book Antiqua"/>
      <w:b/>
      <w:caps/>
      <w:noProof/>
    </w:rPr>
  </w:style>
  <w:style w:type="paragraph" w:styleId="TM2">
    <w:name w:val="toc 2"/>
    <w:basedOn w:val="Normal"/>
    <w:next w:val="Normal"/>
    <w:autoRedefine/>
    <w:uiPriority w:val="39"/>
    <w:unhideWhenUsed/>
    <w:rsid w:val="00083481"/>
    <w:pPr>
      <w:tabs>
        <w:tab w:val="left" w:pos="880"/>
        <w:tab w:val="right" w:leader="dot" w:pos="9060"/>
      </w:tabs>
      <w:spacing w:after="100"/>
      <w:ind w:left="220"/>
    </w:pPr>
    <w:rPr>
      <w:b/>
      <w:noProof/>
      <w:szCs w:val="24"/>
    </w:rPr>
  </w:style>
  <w:style w:type="paragraph" w:styleId="TM3">
    <w:name w:val="toc 3"/>
    <w:basedOn w:val="Normal"/>
    <w:next w:val="Normal"/>
    <w:autoRedefine/>
    <w:uiPriority w:val="39"/>
    <w:unhideWhenUsed/>
    <w:rsid w:val="00083481"/>
    <w:pPr>
      <w:tabs>
        <w:tab w:val="left" w:pos="1100"/>
        <w:tab w:val="right" w:leader="dot" w:pos="9060"/>
      </w:tabs>
      <w:spacing w:after="100"/>
      <w:ind w:left="400"/>
    </w:pPr>
    <w:rPr>
      <w:b/>
      <w:bCs/>
      <w:noProof/>
    </w:rPr>
  </w:style>
  <w:style w:type="paragraph" w:styleId="Notedebasdepage">
    <w:name w:val="footnote text"/>
    <w:basedOn w:val="Normal"/>
    <w:link w:val="NotedebasdepageCar"/>
    <w:uiPriority w:val="99"/>
    <w:semiHidden/>
    <w:unhideWhenUsed/>
    <w:rsid w:val="00083481"/>
    <w:pPr>
      <w:spacing w:after="0" w:line="240" w:lineRule="auto"/>
    </w:pPr>
  </w:style>
  <w:style w:type="character" w:customStyle="1" w:styleId="NotedebasdepageCar">
    <w:name w:val="Note de bas de page Car"/>
    <w:basedOn w:val="Policepardfaut"/>
    <w:link w:val="Notedebasdepage"/>
    <w:uiPriority w:val="99"/>
    <w:semiHidden/>
    <w:rsid w:val="00083481"/>
    <w:rPr>
      <w:rFonts w:eastAsiaTheme="minorEastAsia"/>
      <w:sz w:val="20"/>
      <w:szCs w:val="20"/>
    </w:rPr>
  </w:style>
  <w:style w:type="paragraph" w:styleId="Commentaire">
    <w:name w:val="annotation text"/>
    <w:basedOn w:val="Normal"/>
    <w:link w:val="CommentaireCar"/>
    <w:uiPriority w:val="99"/>
    <w:semiHidden/>
    <w:unhideWhenUsed/>
    <w:rsid w:val="00083481"/>
    <w:pPr>
      <w:spacing w:line="240" w:lineRule="auto"/>
    </w:pPr>
  </w:style>
  <w:style w:type="character" w:customStyle="1" w:styleId="CommentaireCar">
    <w:name w:val="Commentaire Car"/>
    <w:basedOn w:val="Policepardfaut"/>
    <w:link w:val="Commentaire"/>
    <w:uiPriority w:val="99"/>
    <w:semiHidden/>
    <w:rsid w:val="00083481"/>
    <w:rPr>
      <w:rFonts w:eastAsiaTheme="minorEastAsia"/>
      <w:sz w:val="20"/>
      <w:szCs w:val="20"/>
    </w:rPr>
  </w:style>
  <w:style w:type="paragraph" w:styleId="En-tte">
    <w:name w:val="header"/>
    <w:basedOn w:val="Normal"/>
    <w:link w:val="En-tteCar"/>
    <w:uiPriority w:val="99"/>
    <w:unhideWhenUsed/>
    <w:rsid w:val="00083481"/>
    <w:pPr>
      <w:tabs>
        <w:tab w:val="center" w:pos="4536"/>
        <w:tab w:val="right" w:pos="9072"/>
      </w:tabs>
      <w:spacing w:after="0" w:line="240" w:lineRule="auto"/>
    </w:pPr>
  </w:style>
  <w:style w:type="character" w:customStyle="1" w:styleId="En-tteCar">
    <w:name w:val="En-tête Car"/>
    <w:basedOn w:val="Policepardfaut"/>
    <w:link w:val="En-tte"/>
    <w:uiPriority w:val="99"/>
    <w:rsid w:val="00083481"/>
    <w:rPr>
      <w:rFonts w:eastAsiaTheme="minorEastAsia"/>
      <w:sz w:val="20"/>
      <w:szCs w:val="20"/>
    </w:rPr>
  </w:style>
  <w:style w:type="paragraph" w:styleId="Pieddepage">
    <w:name w:val="footer"/>
    <w:basedOn w:val="Normal"/>
    <w:link w:val="PieddepageCar"/>
    <w:uiPriority w:val="99"/>
    <w:unhideWhenUsed/>
    <w:rsid w:val="0008348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3481"/>
    <w:rPr>
      <w:rFonts w:eastAsiaTheme="minorEastAsia"/>
      <w:sz w:val="20"/>
      <w:szCs w:val="20"/>
    </w:rPr>
  </w:style>
  <w:style w:type="paragraph" w:styleId="Lgende">
    <w:name w:val="caption"/>
    <w:basedOn w:val="Normal"/>
    <w:next w:val="Normal"/>
    <w:unhideWhenUsed/>
    <w:qFormat/>
    <w:rsid w:val="00083481"/>
    <w:rPr>
      <w:b/>
      <w:bCs/>
      <w:color w:val="2F5496" w:themeColor="accent1" w:themeShade="BF"/>
      <w:sz w:val="16"/>
      <w:szCs w:val="16"/>
    </w:rPr>
  </w:style>
  <w:style w:type="character" w:styleId="Appelnotedebasdep">
    <w:name w:val="footnote reference"/>
    <w:basedOn w:val="Policepardfaut"/>
    <w:uiPriority w:val="99"/>
    <w:semiHidden/>
    <w:unhideWhenUsed/>
    <w:rsid w:val="00083481"/>
    <w:rPr>
      <w:vertAlign w:val="superscript"/>
    </w:rPr>
  </w:style>
  <w:style w:type="character" w:styleId="Marquedecommentaire">
    <w:name w:val="annotation reference"/>
    <w:basedOn w:val="Policepardfaut"/>
    <w:uiPriority w:val="99"/>
    <w:semiHidden/>
    <w:unhideWhenUsed/>
    <w:rsid w:val="00083481"/>
    <w:rPr>
      <w:sz w:val="16"/>
      <w:szCs w:val="16"/>
    </w:rPr>
  </w:style>
  <w:style w:type="character" w:styleId="Appeldenotedefin">
    <w:name w:val="endnote reference"/>
    <w:basedOn w:val="Policepardfaut"/>
    <w:uiPriority w:val="99"/>
    <w:semiHidden/>
    <w:unhideWhenUsed/>
    <w:rsid w:val="00083481"/>
    <w:rPr>
      <w:vertAlign w:val="superscript"/>
    </w:rPr>
  </w:style>
  <w:style w:type="paragraph" w:styleId="Notedefin">
    <w:name w:val="endnote text"/>
    <w:basedOn w:val="Normal"/>
    <w:link w:val="NotedefinCar"/>
    <w:uiPriority w:val="99"/>
    <w:semiHidden/>
    <w:unhideWhenUsed/>
    <w:rsid w:val="00083481"/>
    <w:pPr>
      <w:spacing w:after="0" w:line="240" w:lineRule="auto"/>
    </w:pPr>
  </w:style>
  <w:style w:type="character" w:customStyle="1" w:styleId="NotedefinCar">
    <w:name w:val="Note de fin Car"/>
    <w:basedOn w:val="Policepardfaut"/>
    <w:link w:val="Notedefin"/>
    <w:uiPriority w:val="99"/>
    <w:semiHidden/>
    <w:rsid w:val="00083481"/>
    <w:rPr>
      <w:rFonts w:eastAsiaTheme="minorEastAsia"/>
      <w:sz w:val="20"/>
      <w:szCs w:val="20"/>
    </w:rPr>
  </w:style>
  <w:style w:type="paragraph" w:styleId="Titre">
    <w:name w:val="Title"/>
    <w:basedOn w:val="Normal"/>
    <w:next w:val="Normal"/>
    <w:link w:val="TitreCar"/>
    <w:uiPriority w:val="10"/>
    <w:qFormat/>
    <w:rsid w:val="00083481"/>
    <w:pPr>
      <w:spacing w:after="0"/>
    </w:pPr>
    <w:rPr>
      <w:rFonts w:asciiTheme="majorHAnsi" w:eastAsiaTheme="majorEastAsia" w:hAnsiTheme="majorHAnsi" w:cstheme="majorBidi"/>
      <w:caps/>
      <w:color w:val="4472C4" w:themeColor="accent1"/>
      <w:spacing w:val="10"/>
      <w:sz w:val="52"/>
      <w:szCs w:val="52"/>
    </w:rPr>
  </w:style>
  <w:style w:type="character" w:customStyle="1" w:styleId="TitreCar">
    <w:name w:val="Titre Car"/>
    <w:basedOn w:val="Policepardfaut"/>
    <w:link w:val="Titre"/>
    <w:uiPriority w:val="10"/>
    <w:rsid w:val="00083481"/>
    <w:rPr>
      <w:rFonts w:asciiTheme="majorHAnsi" w:eastAsiaTheme="majorEastAsia" w:hAnsiTheme="majorHAnsi" w:cstheme="majorBidi"/>
      <w:caps/>
      <w:color w:val="4472C4" w:themeColor="accent1"/>
      <w:spacing w:val="10"/>
      <w:sz w:val="52"/>
      <w:szCs w:val="52"/>
    </w:rPr>
  </w:style>
  <w:style w:type="paragraph" w:styleId="Sous-titre">
    <w:name w:val="Subtitle"/>
    <w:basedOn w:val="Normal"/>
    <w:next w:val="Normal"/>
    <w:link w:val="Sous-titreCar"/>
    <w:uiPriority w:val="11"/>
    <w:qFormat/>
    <w:rsid w:val="00083481"/>
    <w:pPr>
      <w:spacing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083481"/>
    <w:rPr>
      <w:rFonts w:eastAsiaTheme="minorEastAsia"/>
      <w:caps/>
      <w:color w:val="595959" w:themeColor="text1" w:themeTint="A6"/>
      <w:spacing w:val="10"/>
      <w:sz w:val="21"/>
      <w:szCs w:val="21"/>
    </w:rPr>
  </w:style>
  <w:style w:type="character" w:styleId="Lienhypertexte">
    <w:name w:val="Hyperlink"/>
    <w:basedOn w:val="Policepardfaut"/>
    <w:uiPriority w:val="99"/>
    <w:unhideWhenUsed/>
    <w:rsid w:val="00083481"/>
    <w:rPr>
      <w:color w:val="0563C1" w:themeColor="hyperlink"/>
      <w:u w:val="single"/>
    </w:rPr>
  </w:style>
  <w:style w:type="character" w:styleId="lev">
    <w:name w:val="Strong"/>
    <w:uiPriority w:val="22"/>
    <w:qFormat/>
    <w:rsid w:val="00083481"/>
    <w:rPr>
      <w:b/>
      <w:bCs/>
    </w:rPr>
  </w:style>
  <w:style w:type="character" w:styleId="Accentuation">
    <w:name w:val="Emphasis"/>
    <w:uiPriority w:val="20"/>
    <w:qFormat/>
    <w:rsid w:val="00083481"/>
    <w:rPr>
      <w:caps/>
      <w:color w:val="1F3763" w:themeColor="accent1" w:themeShade="7F"/>
      <w:spacing w:val="5"/>
    </w:rPr>
  </w:style>
  <w:style w:type="paragraph" w:styleId="NormalWeb">
    <w:name w:val="Normal (Web)"/>
    <w:basedOn w:val="Normal"/>
    <w:uiPriority w:val="99"/>
    <w:semiHidden/>
    <w:unhideWhenUsed/>
    <w:rsid w:val="00083481"/>
    <w:pPr>
      <w:spacing w:beforeAutospacing="1" w:after="100" w:afterAutospacing="1" w:line="240" w:lineRule="auto"/>
    </w:pPr>
    <w:rPr>
      <w:rFonts w:eastAsia="Times New Roman"/>
      <w:szCs w:val="24"/>
      <w:lang w:eastAsia="fr-FR"/>
    </w:rPr>
  </w:style>
  <w:style w:type="paragraph" w:styleId="Objetducommentaire">
    <w:name w:val="annotation subject"/>
    <w:basedOn w:val="Commentaire"/>
    <w:next w:val="Commentaire"/>
    <w:link w:val="ObjetducommentaireCar"/>
    <w:uiPriority w:val="99"/>
    <w:semiHidden/>
    <w:unhideWhenUsed/>
    <w:rsid w:val="00083481"/>
    <w:rPr>
      <w:b/>
      <w:bCs/>
    </w:rPr>
  </w:style>
  <w:style w:type="character" w:customStyle="1" w:styleId="ObjetducommentaireCar">
    <w:name w:val="Objet du commentaire Car"/>
    <w:basedOn w:val="CommentaireCar"/>
    <w:link w:val="Objetducommentaire"/>
    <w:uiPriority w:val="99"/>
    <w:semiHidden/>
    <w:rsid w:val="00083481"/>
    <w:rPr>
      <w:rFonts w:eastAsiaTheme="minorEastAsia"/>
      <w:b/>
      <w:bCs/>
      <w:sz w:val="20"/>
      <w:szCs w:val="20"/>
    </w:rPr>
  </w:style>
  <w:style w:type="paragraph" w:styleId="Textedebulles">
    <w:name w:val="Balloon Text"/>
    <w:basedOn w:val="Normal"/>
    <w:link w:val="TextedebullesCar"/>
    <w:uiPriority w:val="99"/>
    <w:semiHidden/>
    <w:unhideWhenUsed/>
    <w:rsid w:val="0008348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83481"/>
    <w:rPr>
      <w:rFonts w:ascii="Tahoma" w:eastAsiaTheme="minorEastAsia" w:hAnsi="Tahoma" w:cs="Tahoma"/>
      <w:sz w:val="16"/>
      <w:szCs w:val="16"/>
    </w:rPr>
  </w:style>
  <w:style w:type="table" w:styleId="Grilledutableau">
    <w:name w:val="Table Grid"/>
    <w:basedOn w:val="TableauNormal"/>
    <w:uiPriority w:val="39"/>
    <w:rsid w:val="00083481"/>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ansinterligne">
    <w:name w:val="No Spacing"/>
    <w:link w:val="SansinterligneCar"/>
    <w:uiPriority w:val="1"/>
    <w:qFormat/>
    <w:rsid w:val="00083481"/>
    <w:pPr>
      <w:spacing w:after="0" w:line="240" w:lineRule="auto"/>
    </w:pPr>
    <w:rPr>
      <w:rFonts w:eastAsiaTheme="minorEastAsia"/>
    </w:rPr>
  </w:style>
  <w:style w:type="paragraph" w:styleId="Paragraphedeliste">
    <w:name w:val="List Paragraph"/>
    <w:aliases w:val="Bullets,References,Medium Grid 1 - Accent 21,Paragraphe  revu,List Paragraph1,Liste Article,Liste 1,Numbered List Paragraph,ReferencesCxSpLast,List Paragraph (numbered (a))"/>
    <w:basedOn w:val="Normal"/>
    <w:link w:val="ParagraphedelisteCar"/>
    <w:uiPriority w:val="34"/>
    <w:qFormat/>
    <w:rsid w:val="00083481"/>
    <w:pPr>
      <w:ind w:left="720"/>
      <w:contextualSpacing/>
    </w:pPr>
  </w:style>
  <w:style w:type="character" w:customStyle="1" w:styleId="ParagraphedelisteCar">
    <w:name w:val="Paragraphe de liste Car"/>
    <w:aliases w:val="Bullets Car,References Car,Medium Grid 1 - Accent 21 Car,Paragraphe  revu Car,List Paragraph1 Car,Liste Article Car,Liste 1 Car,Numbered List Paragraph Car,ReferencesCxSpLast Car,List Paragraph (numbered (a)) Car"/>
    <w:link w:val="Paragraphedeliste"/>
    <w:uiPriority w:val="34"/>
    <w:locked/>
    <w:rsid w:val="00083481"/>
    <w:rPr>
      <w:rFonts w:eastAsiaTheme="minorEastAsia"/>
      <w:sz w:val="20"/>
      <w:szCs w:val="20"/>
    </w:rPr>
  </w:style>
  <w:style w:type="paragraph" w:styleId="Citation">
    <w:name w:val="Quote"/>
    <w:basedOn w:val="Normal"/>
    <w:next w:val="Normal"/>
    <w:link w:val="CitationCar"/>
    <w:uiPriority w:val="29"/>
    <w:qFormat/>
    <w:rsid w:val="00083481"/>
    <w:rPr>
      <w:i/>
      <w:iCs/>
      <w:szCs w:val="24"/>
    </w:rPr>
  </w:style>
  <w:style w:type="character" w:customStyle="1" w:styleId="CitationCar">
    <w:name w:val="Citation Car"/>
    <w:basedOn w:val="Policepardfaut"/>
    <w:link w:val="Citation"/>
    <w:uiPriority w:val="29"/>
    <w:rsid w:val="00083481"/>
    <w:rPr>
      <w:rFonts w:eastAsiaTheme="minorEastAsia"/>
      <w:i/>
      <w:iCs/>
      <w:sz w:val="24"/>
      <w:szCs w:val="24"/>
    </w:rPr>
  </w:style>
  <w:style w:type="paragraph" w:styleId="Citationintense">
    <w:name w:val="Intense Quote"/>
    <w:basedOn w:val="Normal"/>
    <w:next w:val="Normal"/>
    <w:link w:val="CitationintenseCar"/>
    <w:uiPriority w:val="30"/>
    <w:qFormat/>
    <w:rsid w:val="00083481"/>
    <w:pPr>
      <w:spacing w:before="240" w:after="240" w:line="240" w:lineRule="auto"/>
      <w:ind w:left="1080" w:right="1080"/>
      <w:jc w:val="center"/>
    </w:pPr>
    <w:rPr>
      <w:color w:val="4472C4" w:themeColor="accent1"/>
      <w:szCs w:val="24"/>
    </w:rPr>
  </w:style>
  <w:style w:type="character" w:customStyle="1" w:styleId="CitationintenseCar">
    <w:name w:val="Citation intense Car"/>
    <w:basedOn w:val="Policepardfaut"/>
    <w:link w:val="Citationintense"/>
    <w:uiPriority w:val="30"/>
    <w:rsid w:val="00083481"/>
    <w:rPr>
      <w:rFonts w:eastAsiaTheme="minorEastAsia"/>
      <w:color w:val="4472C4" w:themeColor="accent1"/>
      <w:sz w:val="24"/>
      <w:szCs w:val="24"/>
    </w:rPr>
  </w:style>
  <w:style w:type="character" w:styleId="Emphaseple">
    <w:name w:val="Subtle Emphasis"/>
    <w:uiPriority w:val="19"/>
    <w:qFormat/>
    <w:rsid w:val="00083481"/>
    <w:rPr>
      <w:i/>
      <w:iCs/>
      <w:color w:val="1F3763" w:themeColor="accent1" w:themeShade="7F"/>
    </w:rPr>
  </w:style>
  <w:style w:type="character" w:styleId="Emphaseintense">
    <w:name w:val="Intense Emphasis"/>
    <w:uiPriority w:val="21"/>
    <w:qFormat/>
    <w:rsid w:val="00083481"/>
    <w:rPr>
      <w:b/>
      <w:bCs/>
      <w:caps/>
      <w:color w:val="1F3763" w:themeColor="accent1" w:themeShade="7F"/>
      <w:spacing w:val="10"/>
    </w:rPr>
  </w:style>
  <w:style w:type="character" w:styleId="Rfrenceple">
    <w:name w:val="Subtle Reference"/>
    <w:uiPriority w:val="31"/>
    <w:qFormat/>
    <w:rsid w:val="00083481"/>
    <w:rPr>
      <w:b/>
      <w:bCs/>
      <w:color w:val="4472C4" w:themeColor="accent1"/>
    </w:rPr>
  </w:style>
  <w:style w:type="character" w:styleId="Rfrenceintense">
    <w:name w:val="Intense Reference"/>
    <w:uiPriority w:val="32"/>
    <w:qFormat/>
    <w:rsid w:val="00083481"/>
    <w:rPr>
      <w:b/>
      <w:bCs/>
      <w:i/>
      <w:iCs/>
      <w:caps/>
      <w:color w:val="4472C4" w:themeColor="accent1"/>
    </w:rPr>
  </w:style>
  <w:style w:type="character" w:styleId="Titredulivre">
    <w:name w:val="Book Title"/>
    <w:uiPriority w:val="33"/>
    <w:qFormat/>
    <w:rsid w:val="00083481"/>
    <w:rPr>
      <w:b/>
      <w:bCs/>
      <w:i/>
      <w:iCs/>
      <w:spacing w:val="0"/>
    </w:rPr>
  </w:style>
  <w:style w:type="paragraph" w:styleId="En-ttedetabledesmatires">
    <w:name w:val="TOC Heading"/>
    <w:basedOn w:val="Titre1"/>
    <w:next w:val="Normal"/>
    <w:uiPriority w:val="39"/>
    <w:unhideWhenUsed/>
    <w:qFormat/>
    <w:rsid w:val="00083481"/>
    <w:pPr>
      <w:outlineLvl w:val="9"/>
    </w:pPr>
  </w:style>
  <w:style w:type="table" w:customStyle="1" w:styleId="Tableausimple21">
    <w:name w:val="Tableau simple 21"/>
    <w:basedOn w:val="TableauNormal"/>
    <w:uiPriority w:val="42"/>
    <w:rsid w:val="00083481"/>
    <w:pPr>
      <w:spacing w:after="0" w:line="240" w:lineRule="auto"/>
    </w:pPr>
    <w:rPr>
      <w:rFonts w:eastAsiaTheme="minorEastAsia"/>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abledesillustrations">
    <w:name w:val="table of figures"/>
    <w:basedOn w:val="Normal"/>
    <w:next w:val="Normal"/>
    <w:autoRedefine/>
    <w:uiPriority w:val="99"/>
    <w:unhideWhenUsed/>
    <w:rsid w:val="006E1FF5"/>
    <w:pPr>
      <w:spacing w:after="0"/>
    </w:pPr>
    <w:rPr>
      <w:rFonts w:ascii="Times New Roman" w:hAnsi="Times New Roman"/>
      <w:sz w:val="20"/>
    </w:rPr>
  </w:style>
  <w:style w:type="character" w:customStyle="1" w:styleId="ac">
    <w:name w:val="ac"/>
    <w:basedOn w:val="Policepardfaut"/>
    <w:rsid w:val="00B6400A"/>
  </w:style>
  <w:style w:type="paragraph" w:styleId="Corpsdetexte">
    <w:name w:val="Body Text"/>
    <w:basedOn w:val="Normal"/>
    <w:link w:val="CorpsdetexteCar"/>
    <w:rsid w:val="008A15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240" w:line="240" w:lineRule="atLeast"/>
      <w:jc w:val="both"/>
    </w:pPr>
    <w:rPr>
      <w:rFonts w:eastAsia="Times New Roman"/>
      <w:szCs w:val="20"/>
    </w:rPr>
  </w:style>
  <w:style w:type="character" w:customStyle="1" w:styleId="CorpsdetexteCar">
    <w:name w:val="Corps de texte Car"/>
    <w:basedOn w:val="Policepardfaut"/>
    <w:link w:val="Corpsdetexte"/>
    <w:rsid w:val="008A1579"/>
    <w:rPr>
      <w:rFonts w:eastAsia="Times New Roman"/>
      <w:szCs w:val="20"/>
      <w14:cntxtAlts w14:val="0"/>
    </w:rPr>
  </w:style>
  <w:style w:type="paragraph" w:customStyle="1" w:styleId="Default">
    <w:name w:val="Default"/>
    <w:rsid w:val="008A1579"/>
    <w:pPr>
      <w:autoSpaceDE w:val="0"/>
      <w:autoSpaceDN w:val="0"/>
      <w:adjustRightInd w:val="0"/>
      <w:spacing w:before="0" w:after="0" w:line="240" w:lineRule="auto"/>
    </w:pPr>
    <w:rPr>
      <w:rFonts w:ascii="Arial" w:hAnsi="Arial" w:cs="Arial"/>
      <w:bCs/>
      <w:color w:val="000000"/>
      <w:szCs w:val="24"/>
    </w:rPr>
  </w:style>
  <w:style w:type="character" w:customStyle="1" w:styleId="SansinterligneCar">
    <w:name w:val="Sans interligne Car"/>
    <w:basedOn w:val="Policepardfaut"/>
    <w:link w:val="Sansinterligne"/>
    <w:uiPriority w:val="1"/>
    <w:rsid w:val="00F47E9C"/>
    <w:rPr>
      <w:rFonts w:eastAsiaTheme="minorEastAsia"/>
    </w:rPr>
  </w:style>
  <w:style w:type="table" w:customStyle="1" w:styleId="Grilledutableau1">
    <w:name w:val="Grille du tableau1"/>
    <w:basedOn w:val="TableauNormal"/>
    <w:next w:val="Grilledutableau"/>
    <w:uiPriority w:val="39"/>
    <w:rsid w:val="00AC17D6"/>
    <w:pPr>
      <w:spacing w:before="0" w:after="0" w:line="240" w:lineRule="auto"/>
    </w:pPr>
    <w:rPr>
      <w:rFonts w:ascii="Calibri" w:hAnsi="Calibri"/>
      <w:sz w:val="22"/>
      <w14:cntxtAlts w14: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vision">
    <w:name w:val="Revision"/>
    <w:hidden/>
    <w:uiPriority w:val="99"/>
    <w:semiHidden/>
    <w:rsid w:val="00912EC0"/>
    <w:pPr>
      <w:spacing w:before="0" w:after="0" w:line="240" w:lineRule="auto"/>
    </w:pPr>
    <w:rPr>
      <w:rFonts w:asciiTheme="minorHAnsi" w:hAnsiTheme="minorHAnsi" w:cstheme="minorBidi"/>
      <w:sz w:val="22"/>
      <w14:cntxtAlts w14: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04247">
      <w:bodyDiv w:val="1"/>
      <w:marLeft w:val="0"/>
      <w:marRight w:val="0"/>
      <w:marTop w:val="0"/>
      <w:marBottom w:val="0"/>
      <w:divBdr>
        <w:top w:val="none" w:sz="0" w:space="0" w:color="auto"/>
        <w:left w:val="none" w:sz="0" w:space="0" w:color="auto"/>
        <w:bottom w:val="none" w:sz="0" w:space="0" w:color="auto"/>
        <w:right w:val="none" w:sz="0" w:space="0" w:color="auto"/>
      </w:divBdr>
    </w:div>
    <w:div w:id="33388117">
      <w:bodyDiv w:val="1"/>
      <w:marLeft w:val="0"/>
      <w:marRight w:val="0"/>
      <w:marTop w:val="0"/>
      <w:marBottom w:val="0"/>
      <w:divBdr>
        <w:top w:val="none" w:sz="0" w:space="0" w:color="auto"/>
        <w:left w:val="none" w:sz="0" w:space="0" w:color="auto"/>
        <w:bottom w:val="none" w:sz="0" w:space="0" w:color="auto"/>
        <w:right w:val="none" w:sz="0" w:space="0" w:color="auto"/>
      </w:divBdr>
    </w:div>
    <w:div w:id="54552054">
      <w:bodyDiv w:val="1"/>
      <w:marLeft w:val="0"/>
      <w:marRight w:val="0"/>
      <w:marTop w:val="0"/>
      <w:marBottom w:val="0"/>
      <w:divBdr>
        <w:top w:val="none" w:sz="0" w:space="0" w:color="auto"/>
        <w:left w:val="none" w:sz="0" w:space="0" w:color="auto"/>
        <w:bottom w:val="none" w:sz="0" w:space="0" w:color="auto"/>
        <w:right w:val="none" w:sz="0" w:space="0" w:color="auto"/>
      </w:divBdr>
    </w:div>
    <w:div w:id="54747709">
      <w:bodyDiv w:val="1"/>
      <w:marLeft w:val="0"/>
      <w:marRight w:val="0"/>
      <w:marTop w:val="0"/>
      <w:marBottom w:val="0"/>
      <w:divBdr>
        <w:top w:val="none" w:sz="0" w:space="0" w:color="auto"/>
        <w:left w:val="none" w:sz="0" w:space="0" w:color="auto"/>
        <w:bottom w:val="none" w:sz="0" w:space="0" w:color="auto"/>
        <w:right w:val="none" w:sz="0" w:space="0" w:color="auto"/>
      </w:divBdr>
    </w:div>
    <w:div w:id="55976972">
      <w:bodyDiv w:val="1"/>
      <w:marLeft w:val="0"/>
      <w:marRight w:val="0"/>
      <w:marTop w:val="0"/>
      <w:marBottom w:val="0"/>
      <w:divBdr>
        <w:top w:val="none" w:sz="0" w:space="0" w:color="auto"/>
        <w:left w:val="none" w:sz="0" w:space="0" w:color="auto"/>
        <w:bottom w:val="none" w:sz="0" w:space="0" w:color="auto"/>
        <w:right w:val="none" w:sz="0" w:space="0" w:color="auto"/>
      </w:divBdr>
    </w:div>
    <w:div w:id="60716293">
      <w:bodyDiv w:val="1"/>
      <w:marLeft w:val="0"/>
      <w:marRight w:val="0"/>
      <w:marTop w:val="0"/>
      <w:marBottom w:val="0"/>
      <w:divBdr>
        <w:top w:val="none" w:sz="0" w:space="0" w:color="auto"/>
        <w:left w:val="none" w:sz="0" w:space="0" w:color="auto"/>
        <w:bottom w:val="none" w:sz="0" w:space="0" w:color="auto"/>
        <w:right w:val="none" w:sz="0" w:space="0" w:color="auto"/>
      </w:divBdr>
      <w:divsChild>
        <w:div w:id="1206914171">
          <w:marLeft w:val="0"/>
          <w:marRight w:val="0"/>
          <w:marTop w:val="0"/>
          <w:marBottom w:val="0"/>
          <w:divBdr>
            <w:top w:val="none" w:sz="0" w:space="0" w:color="auto"/>
            <w:left w:val="none" w:sz="0" w:space="0" w:color="auto"/>
            <w:bottom w:val="none" w:sz="0" w:space="0" w:color="auto"/>
            <w:right w:val="none" w:sz="0" w:space="0" w:color="auto"/>
          </w:divBdr>
        </w:div>
      </w:divsChild>
    </w:div>
    <w:div w:id="97911849">
      <w:bodyDiv w:val="1"/>
      <w:marLeft w:val="0"/>
      <w:marRight w:val="0"/>
      <w:marTop w:val="0"/>
      <w:marBottom w:val="0"/>
      <w:divBdr>
        <w:top w:val="none" w:sz="0" w:space="0" w:color="auto"/>
        <w:left w:val="none" w:sz="0" w:space="0" w:color="auto"/>
        <w:bottom w:val="none" w:sz="0" w:space="0" w:color="auto"/>
        <w:right w:val="none" w:sz="0" w:space="0" w:color="auto"/>
      </w:divBdr>
    </w:div>
    <w:div w:id="108017209">
      <w:bodyDiv w:val="1"/>
      <w:marLeft w:val="0"/>
      <w:marRight w:val="0"/>
      <w:marTop w:val="0"/>
      <w:marBottom w:val="0"/>
      <w:divBdr>
        <w:top w:val="none" w:sz="0" w:space="0" w:color="auto"/>
        <w:left w:val="none" w:sz="0" w:space="0" w:color="auto"/>
        <w:bottom w:val="none" w:sz="0" w:space="0" w:color="auto"/>
        <w:right w:val="none" w:sz="0" w:space="0" w:color="auto"/>
      </w:divBdr>
    </w:div>
    <w:div w:id="110248747">
      <w:bodyDiv w:val="1"/>
      <w:marLeft w:val="0"/>
      <w:marRight w:val="0"/>
      <w:marTop w:val="0"/>
      <w:marBottom w:val="0"/>
      <w:divBdr>
        <w:top w:val="none" w:sz="0" w:space="0" w:color="auto"/>
        <w:left w:val="none" w:sz="0" w:space="0" w:color="auto"/>
        <w:bottom w:val="none" w:sz="0" w:space="0" w:color="auto"/>
        <w:right w:val="none" w:sz="0" w:space="0" w:color="auto"/>
      </w:divBdr>
    </w:div>
    <w:div w:id="179054553">
      <w:bodyDiv w:val="1"/>
      <w:marLeft w:val="0"/>
      <w:marRight w:val="0"/>
      <w:marTop w:val="0"/>
      <w:marBottom w:val="0"/>
      <w:divBdr>
        <w:top w:val="none" w:sz="0" w:space="0" w:color="auto"/>
        <w:left w:val="none" w:sz="0" w:space="0" w:color="auto"/>
        <w:bottom w:val="none" w:sz="0" w:space="0" w:color="auto"/>
        <w:right w:val="none" w:sz="0" w:space="0" w:color="auto"/>
      </w:divBdr>
    </w:div>
    <w:div w:id="181407361">
      <w:bodyDiv w:val="1"/>
      <w:marLeft w:val="0"/>
      <w:marRight w:val="0"/>
      <w:marTop w:val="0"/>
      <w:marBottom w:val="0"/>
      <w:divBdr>
        <w:top w:val="none" w:sz="0" w:space="0" w:color="auto"/>
        <w:left w:val="none" w:sz="0" w:space="0" w:color="auto"/>
        <w:bottom w:val="none" w:sz="0" w:space="0" w:color="auto"/>
        <w:right w:val="none" w:sz="0" w:space="0" w:color="auto"/>
      </w:divBdr>
    </w:div>
    <w:div w:id="200434966">
      <w:bodyDiv w:val="1"/>
      <w:marLeft w:val="0"/>
      <w:marRight w:val="0"/>
      <w:marTop w:val="0"/>
      <w:marBottom w:val="0"/>
      <w:divBdr>
        <w:top w:val="none" w:sz="0" w:space="0" w:color="auto"/>
        <w:left w:val="none" w:sz="0" w:space="0" w:color="auto"/>
        <w:bottom w:val="none" w:sz="0" w:space="0" w:color="auto"/>
        <w:right w:val="none" w:sz="0" w:space="0" w:color="auto"/>
      </w:divBdr>
    </w:div>
    <w:div w:id="254216857">
      <w:bodyDiv w:val="1"/>
      <w:marLeft w:val="0"/>
      <w:marRight w:val="0"/>
      <w:marTop w:val="0"/>
      <w:marBottom w:val="0"/>
      <w:divBdr>
        <w:top w:val="none" w:sz="0" w:space="0" w:color="auto"/>
        <w:left w:val="none" w:sz="0" w:space="0" w:color="auto"/>
        <w:bottom w:val="none" w:sz="0" w:space="0" w:color="auto"/>
        <w:right w:val="none" w:sz="0" w:space="0" w:color="auto"/>
      </w:divBdr>
    </w:div>
    <w:div w:id="258637711">
      <w:bodyDiv w:val="1"/>
      <w:marLeft w:val="0"/>
      <w:marRight w:val="0"/>
      <w:marTop w:val="0"/>
      <w:marBottom w:val="0"/>
      <w:divBdr>
        <w:top w:val="none" w:sz="0" w:space="0" w:color="auto"/>
        <w:left w:val="none" w:sz="0" w:space="0" w:color="auto"/>
        <w:bottom w:val="none" w:sz="0" w:space="0" w:color="auto"/>
        <w:right w:val="none" w:sz="0" w:space="0" w:color="auto"/>
      </w:divBdr>
    </w:div>
    <w:div w:id="272907806">
      <w:bodyDiv w:val="1"/>
      <w:marLeft w:val="0"/>
      <w:marRight w:val="0"/>
      <w:marTop w:val="0"/>
      <w:marBottom w:val="0"/>
      <w:divBdr>
        <w:top w:val="none" w:sz="0" w:space="0" w:color="auto"/>
        <w:left w:val="none" w:sz="0" w:space="0" w:color="auto"/>
        <w:bottom w:val="none" w:sz="0" w:space="0" w:color="auto"/>
        <w:right w:val="none" w:sz="0" w:space="0" w:color="auto"/>
      </w:divBdr>
    </w:div>
    <w:div w:id="277762164">
      <w:bodyDiv w:val="1"/>
      <w:marLeft w:val="0"/>
      <w:marRight w:val="0"/>
      <w:marTop w:val="0"/>
      <w:marBottom w:val="0"/>
      <w:divBdr>
        <w:top w:val="none" w:sz="0" w:space="0" w:color="auto"/>
        <w:left w:val="none" w:sz="0" w:space="0" w:color="auto"/>
        <w:bottom w:val="none" w:sz="0" w:space="0" w:color="auto"/>
        <w:right w:val="none" w:sz="0" w:space="0" w:color="auto"/>
      </w:divBdr>
    </w:div>
    <w:div w:id="305402148">
      <w:bodyDiv w:val="1"/>
      <w:marLeft w:val="0"/>
      <w:marRight w:val="0"/>
      <w:marTop w:val="0"/>
      <w:marBottom w:val="0"/>
      <w:divBdr>
        <w:top w:val="none" w:sz="0" w:space="0" w:color="auto"/>
        <w:left w:val="none" w:sz="0" w:space="0" w:color="auto"/>
        <w:bottom w:val="none" w:sz="0" w:space="0" w:color="auto"/>
        <w:right w:val="none" w:sz="0" w:space="0" w:color="auto"/>
      </w:divBdr>
    </w:div>
    <w:div w:id="309873159">
      <w:bodyDiv w:val="1"/>
      <w:marLeft w:val="0"/>
      <w:marRight w:val="0"/>
      <w:marTop w:val="0"/>
      <w:marBottom w:val="0"/>
      <w:divBdr>
        <w:top w:val="none" w:sz="0" w:space="0" w:color="auto"/>
        <w:left w:val="none" w:sz="0" w:space="0" w:color="auto"/>
        <w:bottom w:val="none" w:sz="0" w:space="0" w:color="auto"/>
        <w:right w:val="none" w:sz="0" w:space="0" w:color="auto"/>
      </w:divBdr>
    </w:div>
    <w:div w:id="320936520">
      <w:bodyDiv w:val="1"/>
      <w:marLeft w:val="0"/>
      <w:marRight w:val="0"/>
      <w:marTop w:val="0"/>
      <w:marBottom w:val="0"/>
      <w:divBdr>
        <w:top w:val="none" w:sz="0" w:space="0" w:color="auto"/>
        <w:left w:val="none" w:sz="0" w:space="0" w:color="auto"/>
        <w:bottom w:val="none" w:sz="0" w:space="0" w:color="auto"/>
        <w:right w:val="none" w:sz="0" w:space="0" w:color="auto"/>
      </w:divBdr>
    </w:div>
    <w:div w:id="349335100">
      <w:bodyDiv w:val="1"/>
      <w:marLeft w:val="0"/>
      <w:marRight w:val="0"/>
      <w:marTop w:val="0"/>
      <w:marBottom w:val="0"/>
      <w:divBdr>
        <w:top w:val="none" w:sz="0" w:space="0" w:color="auto"/>
        <w:left w:val="none" w:sz="0" w:space="0" w:color="auto"/>
        <w:bottom w:val="none" w:sz="0" w:space="0" w:color="auto"/>
        <w:right w:val="none" w:sz="0" w:space="0" w:color="auto"/>
      </w:divBdr>
    </w:div>
    <w:div w:id="352657396">
      <w:bodyDiv w:val="1"/>
      <w:marLeft w:val="0"/>
      <w:marRight w:val="0"/>
      <w:marTop w:val="0"/>
      <w:marBottom w:val="0"/>
      <w:divBdr>
        <w:top w:val="none" w:sz="0" w:space="0" w:color="auto"/>
        <w:left w:val="none" w:sz="0" w:space="0" w:color="auto"/>
        <w:bottom w:val="none" w:sz="0" w:space="0" w:color="auto"/>
        <w:right w:val="none" w:sz="0" w:space="0" w:color="auto"/>
      </w:divBdr>
    </w:div>
    <w:div w:id="358161727">
      <w:bodyDiv w:val="1"/>
      <w:marLeft w:val="0"/>
      <w:marRight w:val="0"/>
      <w:marTop w:val="0"/>
      <w:marBottom w:val="0"/>
      <w:divBdr>
        <w:top w:val="none" w:sz="0" w:space="0" w:color="auto"/>
        <w:left w:val="none" w:sz="0" w:space="0" w:color="auto"/>
        <w:bottom w:val="none" w:sz="0" w:space="0" w:color="auto"/>
        <w:right w:val="none" w:sz="0" w:space="0" w:color="auto"/>
      </w:divBdr>
    </w:div>
    <w:div w:id="376704491">
      <w:bodyDiv w:val="1"/>
      <w:marLeft w:val="0"/>
      <w:marRight w:val="0"/>
      <w:marTop w:val="0"/>
      <w:marBottom w:val="0"/>
      <w:divBdr>
        <w:top w:val="none" w:sz="0" w:space="0" w:color="auto"/>
        <w:left w:val="none" w:sz="0" w:space="0" w:color="auto"/>
        <w:bottom w:val="none" w:sz="0" w:space="0" w:color="auto"/>
        <w:right w:val="none" w:sz="0" w:space="0" w:color="auto"/>
      </w:divBdr>
    </w:div>
    <w:div w:id="385422859">
      <w:bodyDiv w:val="1"/>
      <w:marLeft w:val="0"/>
      <w:marRight w:val="0"/>
      <w:marTop w:val="0"/>
      <w:marBottom w:val="0"/>
      <w:divBdr>
        <w:top w:val="none" w:sz="0" w:space="0" w:color="auto"/>
        <w:left w:val="none" w:sz="0" w:space="0" w:color="auto"/>
        <w:bottom w:val="none" w:sz="0" w:space="0" w:color="auto"/>
        <w:right w:val="none" w:sz="0" w:space="0" w:color="auto"/>
      </w:divBdr>
    </w:div>
    <w:div w:id="390469042">
      <w:bodyDiv w:val="1"/>
      <w:marLeft w:val="0"/>
      <w:marRight w:val="0"/>
      <w:marTop w:val="0"/>
      <w:marBottom w:val="0"/>
      <w:divBdr>
        <w:top w:val="none" w:sz="0" w:space="0" w:color="auto"/>
        <w:left w:val="none" w:sz="0" w:space="0" w:color="auto"/>
        <w:bottom w:val="none" w:sz="0" w:space="0" w:color="auto"/>
        <w:right w:val="none" w:sz="0" w:space="0" w:color="auto"/>
      </w:divBdr>
    </w:div>
    <w:div w:id="405568627">
      <w:bodyDiv w:val="1"/>
      <w:marLeft w:val="0"/>
      <w:marRight w:val="0"/>
      <w:marTop w:val="0"/>
      <w:marBottom w:val="0"/>
      <w:divBdr>
        <w:top w:val="none" w:sz="0" w:space="0" w:color="auto"/>
        <w:left w:val="none" w:sz="0" w:space="0" w:color="auto"/>
        <w:bottom w:val="none" w:sz="0" w:space="0" w:color="auto"/>
        <w:right w:val="none" w:sz="0" w:space="0" w:color="auto"/>
      </w:divBdr>
    </w:div>
    <w:div w:id="448866031">
      <w:bodyDiv w:val="1"/>
      <w:marLeft w:val="0"/>
      <w:marRight w:val="0"/>
      <w:marTop w:val="0"/>
      <w:marBottom w:val="0"/>
      <w:divBdr>
        <w:top w:val="none" w:sz="0" w:space="0" w:color="auto"/>
        <w:left w:val="none" w:sz="0" w:space="0" w:color="auto"/>
        <w:bottom w:val="none" w:sz="0" w:space="0" w:color="auto"/>
        <w:right w:val="none" w:sz="0" w:space="0" w:color="auto"/>
      </w:divBdr>
    </w:div>
    <w:div w:id="473255691">
      <w:bodyDiv w:val="1"/>
      <w:marLeft w:val="0"/>
      <w:marRight w:val="0"/>
      <w:marTop w:val="0"/>
      <w:marBottom w:val="0"/>
      <w:divBdr>
        <w:top w:val="none" w:sz="0" w:space="0" w:color="auto"/>
        <w:left w:val="none" w:sz="0" w:space="0" w:color="auto"/>
        <w:bottom w:val="none" w:sz="0" w:space="0" w:color="auto"/>
        <w:right w:val="none" w:sz="0" w:space="0" w:color="auto"/>
      </w:divBdr>
    </w:div>
    <w:div w:id="507525492">
      <w:bodyDiv w:val="1"/>
      <w:marLeft w:val="0"/>
      <w:marRight w:val="0"/>
      <w:marTop w:val="0"/>
      <w:marBottom w:val="0"/>
      <w:divBdr>
        <w:top w:val="none" w:sz="0" w:space="0" w:color="auto"/>
        <w:left w:val="none" w:sz="0" w:space="0" w:color="auto"/>
        <w:bottom w:val="none" w:sz="0" w:space="0" w:color="auto"/>
        <w:right w:val="none" w:sz="0" w:space="0" w:color="auto"/>
      </w:divBdr>
    </w:div>
    <w:div w:id="509490913">
      <w:bodyDiv w:val="1"/>
      <w:marLeft w:val="0"/>
      <w:marRight w:val="0"/>
      <w:marTop w:val="0"/>
      <w:marBottom w:val="0"/>
      <w:divBdr>
        <w:top w:val="none" w:sz="0" w:space="0" w:color="auto"/>
        <w:left w:val="none" w:sz="0" w:space="0" w:color="auto"/>
        <w:bottom w:val="none" w:sz="0" w:space="0" w:color="auto"/>
        <w:right w:val="none" w:sz="0" w:space="0" w:color="auto"/>
      </w:divBdr>
    </w:div>
    <w:div w:id="557210584">
      <w:bodyDiv w:val="1"/>
      <w:marLeft w:val="0"/>
      <w:marRight w:val="0"/>
      <w:marTop w:val="0"/>
      <w:marBottom w:val="0"/>
      <w:divBdr>
        <w:top w:val="none" w:sz="0" w:space="0" w:color="auto"/>
        <w:left w:val="none" w:sz="0" w:space="0" w:color="auto"/>
        <w:bottom w:val="none" w:sz="0" w:space="0" w:color="auto"/>
        <w:right w:val="none" w:sz="0" w:space="0" w:color="auto"/>
      </w:divBdr>
    </w:div>
    <w:div w:id="592780972">
      <w:bodyDiv w:val="1"/>
      <w:marLeft w:val="0"/>
      <w:marRight w:val="0"/>
      <w:marTop w:val="0"/>
      <w:marBottom w:val="0"/>
      <w:divBdr>
        <w:top w:val="none" w:sz="0" w:space="0" w:color="auto"/>
        <w:left w:val="none" w:sz="0" w:space="0" w:color="auto"/>
        <w:bottom w:val="none" w:sz="0" w:space="0" w:color="auto"/>
        <w:right w:val="none" w:sz="0" w:space="0" w:color="auto"/>
      </w:divBdr>
    </w:div>
    <w:div w:id="597372512">
      <w:bodyDiv w:val="1"/>
      <w:marLeft w:val="0"/>
      <w:marRight w:val="0"/>
      <w:marTop w:val="0"/>
      <w:marBottom w:val="0"/>
      <w:divBdr>
        <w:top w:val="none" w:sz="0" w:space="0" w:color="auto"/>
        <w:left w:val="none" w:sz="0" w:space="0" w:color="auto"/>
        <w:bottom w:val="none" w:sz="0" w:space="0" w:color="auto"/>
        <w:right w:val="none" w:sz="0" w:space="0" w:color="auto"/>
      </w:divBdr>
    </w:div>
    <w:div w:id="634217864">
      <w:bodyDiv w:val="1"/>
      <w:marLeft w:val="0"/>
      <w:marRight w:val="0"/>
      <w:marTop w:val="0"/>
      <w:marBottom w:val="0"/>
      <w:divBdr>
        <w:top w:val="none" w:sz="0" w:space="0" w:color="auto"/>
        <w:left w:val="none" w:sz="0" w:space="0" w:color="auto"/>
        <w:bottom w:val="none" w:sz="0" w:space="0" w:color="auto"/>
        <w:right w:val="none" w:sz="0" w:space="0" w:color="auto"/>
      </w:divBdr>
    </w:div>
    <w:div w:id="663246360">
      <w:bodyDiv w:val="1"/>
      <w:marLeft w:val="0"/>
      <w:marRight w:val="0"/>
      <w:marTop w:val="0"/>
      <w:marBottom w:val="0"/>
      <w:divBdr>
        <w:top w:val="none" w:sz="0" w:space="0" w:color="auto"/>
        <w:left w:val="none" w:sz="0" w:space="0" w:color="auto"/>
        <w:bottom w:val="none" w:sz="0" w:space="0" w:color="auto"/>
        <w:right w:val="none" w:sz="0" w:space="0" w:color="auto"/>
      </w:divBdr>
    </w:div>
    <w:div w:id="680619643">
      <w:bodyDiv w:val="1"/>
      <w:marLeft w:val="0"/>
      <w:marRight w:val="0"/>
      <w:marTop w:val="0"/>
      <w:marBottom w:val="0"/>
      <w:divBdr>
        <w:top w:val="none" w:sz="0" w:space="0" w:color="auto"/>
        <w:left w:val="none" w:sz="0" w:space="0" w:color="auto"/>
        <w:bottom w:val="none" w:sz="0" w:space="0" w:color="auto"/>
        <w:right w:val="none" w:sz="0" w:space="0" w:color="auto"/>
      </w:divBdr>
    </w:div>
    <w:div w:id="690840274">
      <w:bodyDiv w:val="1"/>
      <w:marLeft w:val="0"/>
      <w:marRight w:val="0"/>
      <w:marTop w:val="0"/>
      <w:marBottom w:val="0"/>
      <w:divBdr>
        <w:top w:val="none" w:sz="0" w:space="0" w:color="auto"/>
        <w:left w:val="none" w:sz="0" w:space="0" w:color="auto"/>
        <w:bottom w:val="none" w:sz="0" w:space="0" w:color="auto"/>
        <w:right w:val="none" w:sz="0" w:space="0" w:color="auto"/>
      </w:divBdr>
    </w:div>
    <w:div w:id="696856481">
      <w:bodyDiv w:val="1"/>
      <w:marLeft w:val="0"/>
      <w:marRight w:val="0"/>
      <w:marTop w:val="0"/>
      <w:marBottom w:val="0"/>
      <w:divBdr>
        <w:top w:val="none" w:sz="0" w:space="0" w:color="auto"/>
        <w:left w:val="none" w:sz="0" w:space="0" w:color="auto"/>
        <w:bottom w:val="none" w:sz="0" w:space="0" w:color="auto"/>
        <w:right w:val="none" w:sz="0" w:space="0" w:color="auto"/>
      </w:divBdr>
    </w:div>
    <w:div w:id="702560467">
      <w:bodyDiv w:val="1"/>
      <w:marLeft w:val="0"/>
      <w:marRight w:val="0"/>
      <w:marTop w:val="0"/>
      <w:marBottom w:val="0"/>
      <w:divBdr>
        <w:top w:val="none" w:sz="0" w:space="0" w:color="auto"/>
        <w:left w:val="none" w:sz="0" w:space="0" w:color="auto"/>
        <w:bottom w:val="none" w:sz="0" w:space="0" w:color="auto"/>
        <w:right w:val="none" w:sz="0" w:space="0" w:color="auto"/>
      </w:divBdr>
    </w:div>
    <w:div w:id="711030590">
      <w:bodyDiv w:val="1"/>
      <w:marLeft w:val="0"/>
      <w:marRight w:val="0"/>
      <w:marTop w:val="0"/>
      <w:marBottom w:val="0"/>
      <w:divBdr>
        <w:top w:val="none" w:sz="0" w:space="0" w:color="auto"/>
        <w:left w:val="none" w:sz="0" w:space="0" w:color="auto"/>
        <w:bottom w:val="none" w:sz="0" w:space="0" w:color="auto"/>
        <w:right w:val="none" w:sz="0" w:space="0" w:color="auto"/>
      </w:divBdr>
    </w:div>
    <w:div w:id="726563261">
      <w:bodyDiv w:val="1"/>
      <w:marLeft w:val="0"/>
      <w:marRight w:val="0"/>
      <w:marTop w:val="0"/>
      <w:marBottom w:val="0"/>
      <w:divBdr>
        <w:top w:val="none" w:sz="0" w:space="0" w:color="auto"/>
        <w:left w:val="none" w:sz="0" w:space="0" w:color="auto"/>
        <w:bottom w:val="none" w:sz="0" w:space="0" w:color="auto"/>
        <w:right w:val="none" w:sz="0" w:space="0" w:color="auto"/>
      </w:divBdr>
    </w:div>
    <w:div w:id="743533070">
      <w:bodyDiv w:val="1"/>
      <w:marLeft w:val="0"/>
      <w:marRight w:val="0"/>
      <w:marTop w:val="0"/>
      <w:marBottom w:val="0"/>
      <w:divBdr>
        <w:top w:val="none" w:sz="0" w:space="0" w:color="auto"/>
        <w:left w:val="none" w:sz="0" w:space="0" w:color="auto"/>
        <w:bottom w:val="none" w:sz="0" w:space="0" w:color="auto"/>
        <w:right w:val="none" w:sz="0" w:space="0" w:color="auto"/>
      </w:divBdr>
    </w:div>
    <w:div w:id="750853608">
      <w:bodyDiv w:val="1"/>
      <w:marLeft w:val="0"/>
      <w:marRight w:val="0"/>
      <w:marTop w:val="0"/>
      <w:marBottom w:val="0"/>
      <w:divBdr>
        <w:top w:val="none" w:sz="0" w:space="0" w:color="auto"/>
        <w:left w:val="none" w:sz="0" w:space="0" w:color="auto"/>
        <w:bottom w:val="none" w:sz="0" w:space="0" w:color="auto"/>
        <w:right w:val="none" w:sz="0" w:space="0" w:color="auto"/>
      </w:divBdr>
    </w:div>
    <w:div w:id="754742282">
      <w:bodyDiv w:val="1"/>
      <w:marLeft w:val="0"/>
      <w:marRight w:val="0"/>
      <w:marTop w:val="0"/>
      <w:marBottom w:val="0"/>
      <w:divBdr>
        <w:top w:val="none" w:sz="0" w:space="0" w:color="auto"/>
        <w:left w:val="none" w:sz="0" w:space="0" w:color="auto"/>
        <w:bottom w:val="none" w:sz="0" w:space="0" w:color="auto"/>
        <w:right w:val="none" w:sz="0" w:space="0" w:color="auto"/>
      </w:divBdr>
    </w:div>
    <w:div w:id="758478808">
      <w:bodyDiv w:val="1"/>
      <w:marLeft w:val="0"/>
      <w:marRight w:val="0"/>
      <w:marTop w:val="0"/>
      <w:marBottom w:val="0"/>
      <w:divBdr>
        <w:top w:val="none" w:sz="0" w:space="0" w:color="auto"/>
        <w:left w:val="none" w:sz="0" w:space="0" w:color="auto"/>
        <w:bottom w:val="none" w:sz="0" w:space="0" w:color="auto"/>
        <w:right w:val="none" w:sz="0" w:space="0" w:color="auto"/>
      </w:divBdr>
    </w:div>
    <w:div w:id="770248364">
      <w:bodyDiv w:val="1"/>
      <w:marLeft w:val="0"/>
      <w:marRight w:val="0"/>
      <w:marTop w:val="0"/>
      <w:marBottom w:val="0"/>
      <w:divBdr>
        <w:top w:val="none" w:sz="0" w:space="0" w:color="auto"/>
        <w:left w:val="none" w:sz="0" w:space="0" w:color="auto"/>
        <w:bottom w:val="none" w:sz="0" w:space="0" w:color="auto"/>
        <w:right w:val="none" w:sz="0" w:space="0" w:color="auto"/>
      </w:divBdr>
    </w:div>
    <w:div w:id="777795965">
      <w:bodyDiv w:val="1"/>
      <w:marLeft w:val="0"/>
      <w:marRight w:val="0"/>
      <w:marTop w:val="0"/>
      <w:marBottom w:val="0"/>
      <w:divBdr>
        <w:top w:val="none" w:sz="0" w:space="0" w:color="auto"/>
        <w:left w:val="none" w:sz="0" w:space="0" w:color="auto"/>
        <w:bottom w:val="none" w:sz="0" w:space="0" w:color="auto"/>
        <w:right w:val="none" w:sz="0" w:space="0" w:color="auto"/>
      </w:divBdr>
    </w:div>
    <w:div w:id="782041469">
      <w:bodyDiv w:val="1"/>
      <w:marLeft w:val="0"/>
      <w:marRight w:val="0"/>
      <w:marTop w:val="0"/>
      <w:marBottom w:val="0"/>
      <w:divBdr>
        <w:top w:val="none" w:sz="0" w:space="0" w:color="auto"/>
        <w:left w:val="none" w:sz="0" w:space="0" w:color="auto"/>
        <w:bottom w:val="none" w:sz="0" w:space="0" w:color="auto"/>
        <w:right w:val="none" w:sz="0" w:space="0" w:color="auto"/>
      </w:divBdr>
    </w:div>
    <w:div w:id="782383739">
      <w:bodyDiv w:val="1"/>
      <w:marLeft w:val="0"/>
      <w:marRight w:val="0"/>
      <w:marTop w:val="0"/>
      <w:marBottom w:val="0"/>
      <w:divBdr>
        <w:top w:val="none" w:sz="0" w:space="0" w:color="auto"/>
        <w:left w:val="none" w:sz="0" w:space="0" w:color="auto"/>
        <w:bottom w:val="none" w:sz="0" w:space="0" w:color="auto"/>
        <w:right w:val="none" w:sz="0" w:space="0" w:color="auto"/>
      </w:divBdr>
    </w:div>
    <w:div w:id="785854751">
      <w:bodyDiv w:val="1"/>
      <w:marLeft w:val="0"/>
      <w:marRight w:val="0"/>
      <w:marTop w:val="0"/>
      <w:marBottom w:val="0"/>
      <w:divBdr>
        <w:top w:val="none" w:sz="0" w:space="0" w:color="auto"/>
        <w:left w:val="none" w:sz="0" w:space="0" w:color="auto"/>
        <w:bottom w:val="none" w:sz="0" w:space="0" w:color="auto"/>
        <w:right w:val="none" w:sz="0" w:space="0" w:color="auto"/>
      </w:divBdr>
    </w:div>
    <w:div w:id="833961116">
      <w:bodyDiv w:val="1"/>
      <w:marLeft w:val="0"/>
      <w:marRight w:val="0"/>
      <w:marTop w:val="0"/>
      <w:marBottom w:val="0"/>
      <w:divBdr>
        <w:top w:val="none" w:sz="0" w:space="0" w:color="auto"/>
        <w:left w:val="none" w:sz="0" w:space="0" w:color="auto"/>
        <w:bottom w:val="none" w:sz="0" w:space="0" w:color="auto"/>
        <w:right w:val="none" w:sz="0" w:space="0" w:color="auto"/>
      </w:divBdr>
    </w:div>
    <w:div w:id="834806144">
      <w:bodyDiv w:val="1"/>
      <w:marLeft w:val="0"/>
      <w:marRight w:val="0"/>
      <w:marTop w:val="0"/>
      <w:marBottom w:val="0"/>
      <w:divBdr>
        <w:top w:val="none" w:sz="0" w:space="0" w:color="auto"/>
        <w:left w:val="none" w:sz="0" w:space="0" w:color="auto"/>
        <w:bottom w:val="none" w:sz="0" w:space="0" w:color="auto"/>
        <w:right w:val="none" w:sz="0" w:space="0" w:color="auto"/>
      </w:divBdr>
    </w:div>
    <w:div w:id="837813755">
      <w:bodyDiv w:val="1"/>
      <w:marLeft w:val="0"/>
      <w:marRight w:val="0"/>
      <w:marTop w:val="0"/>
      <w:marBottom w:val="0"/>
      <w:divBdr>
        <w:top w:val="none" w:sz="0" w:space="0" w:color="auto"/>
        <w:left w:val="none" w:sz="0" w:space="0" w:color="auto"/>
        <w:bottom w:val="none" w:sz="0" w:space="0" w:color="auto"/>
        <w:right w:val="none" w:sz="0" w:space="0" w:color="auto"/>
      </w:divBdr>
    </w:div>
    <w:div w:id="840661368">
      <w:bodyDiv w:val="1"/>
      <w:marLeft w:val="0"/>
      <w:marRight w:val="0"/>
      <w:marTop w:val="0"/>
      <w:marBottom w:val="0"/>
      <w:divBdr>
        <w:top w:val="none" w:sz="0" w:space="0" w:color="auto"/>
        <w:left w:val="none" w:sz="0" w:space="0" w:color="auto"/>
        <w:bottom w:val="none" w:sz="0" w:space="0" w:color="auto"/>
        <w:right w:val="none" w:sz="0" w:space="0" w:color="auto"/>
      </w:divBdr>
    </w:div>
    <w:div w:id="843671635">
      <w:bodyDiv w:val="1"/>
      <w:marLeft w:val="0"/>
      <w:marRight w:val="0"/>
      <w:marTop w:val="0"/>
      <w:marBottom w:val="0"/>
      <w:divBdr>
        <w:top w:val="none" w:sz="0" w:space="0" w:color="auto"/>
        <w:left w:val="none" w:sz="0" w:space="0" w:color="auto"/>
        <w:bottom w:val="none" w:sz="0" w:space="0" w:color="auto"/>
        <w:right w:val="none" w:sz="0" w:space="0" w:color="auto"/>
      </w:divBdr>
    </w:div>
    <w:div w:id="862281878">
      <w:bodyDiv w:val="1"/>
      <w:marLeft w:val="0"/>
      <w:marRight w:val="0"/>
      <w:marTop w:val="0"/>
      <w:marBottom w:val="0"/>
      <w:divBdr>
        <w:top w:val="none" w:sz="0" w:space="0" w:color="auto"/>
        <w:left w:val="none" w:sz="0" w:space="0" w:color="auto"/>
        <w:bottom w:val="none" w:sz="0" w:space="0" w:color="auto"/>
        <w:right w:val="none" w:sz="0" w:space="0" w:color="auto"/>
      </w:divBdr>
    </w:div>
    <w:div w:id="863784318">
      <w:bodyDiv w:val="1"/>
      <w:marLeft w:val="0"/>
      <w:marRight w:val="0"/>
      <w:marTop w:val="0"/>
      <w:marBottom w:val="0"/>
      <w:divBdr>
        <w:top w:val="none" w:sz="0" w:space="0" w:color="auto"/>
        <w:left w:val="none" w:sz="0" w:space="0" w:color="auto"/>
        <w:bottom w:val="none" w:sz="0" w:space="0" w:color="auto"/>
        <w:right w:val="none" w:sz="0" w:space="0" w:color="auto"/>
      </w:divBdr>
    </w:div>
    <w:div w:id="885529196">
      <w:bodyDiv w:val="1"/>
      <w:marLeft w:val="0"/>
      <w:marRight w:val="0"/>
      <w:marTop w:val="0"/>
      <w:marBottom w:val="0"/>
      <w:divBdr>
        <w:top w:val="none" w:sz="0" w:space="0" w:color="auto"/>
        <w:left w:val="none" w:sz="0" w:space="0" w:color="auto"/>
        <w:bottom w:val="none" w:sz="0" w:space="0" w:color="auto"/>
        <w:right w:val="none" w:sz="0" w:space="0" w:color="auto"/>
      </w:divBdr>
    </w:div>
    <w:div w:id="889346449">
      <w:bodyDiv w:val="1"/>
      <w:marLeft w:val="0"/>
      <w:marRight w:val="0"/>
      <w:marTop w:val="0"/>
      <w:marBottom w:val="0"/>
      <w:divBdr>
        <w:top w:val="none" w:sz="0" w:space="0" w:color="auto"/>
        <w:left w:val="none" w:sz="0" w:space="0" w:color="auto"/>
        <w:bottom w:val="none" w:sz="0" w:space="0" w:color="auto"/>
        <w:right w:val="none" w:sz="0" w:space="0" w:color="auto"/>
      </w:divBdr>
    </w:div>
    <w:div w:id="898858477">
      <w:bodyDiv w:val="1"/>
      <w:marLeft w:val="0"/>
      <w:marRight w:val="0"/>
      <w:marTop w:val="0"/>
      <w:marBottom w:val="0"/>
      <w:divBdr>
        <w:top w:val="none" w:sz="0" w:space="0" w:color="auto"/>
        <w:left w:val="none" w:sz="0" w:space="0" w:color="auto"/>
        <w:bottom w:val="none" w:sz="0" w:space="0" w:color="auto"/>
        <w:right w:val="none" w:sz="0" w:space="0" w:color="auto"/>
      </w:divBdr>
    </w:div>
    <w:div w:id="917321374">
      <w:bodyDiv w:val="1"/>
      <w:marLeft w:val="0"/>
      <w:marRight w:val="0"/>
      <w:marTop w:val="0"/>
      <w:marBottom w:val="0"/>
      <w:divBdr>
        <w:top w:val="none" w:sz="0" w:space="0" w:color="auto"/>
        <w:left w:val="none" w:sz="0" w:space="0" w:color="auto"/>
        <w:bottom w:val="none" w:sz="0" w:space="0" w:color="auto"/>
        <w:right w:val="none" w:sz="0" w:space="0" w:color="auto"/>
      </w:divBdr>
    </w:div>
    <w:div w:id="954873755">
      <w:bodyDiv w:val="1"/>
      <w:marLeft w:val="0"/>
      <w:marRight w:val="0"/>
      <w:marTop w:val="0"/>
      <w:marBottom w:val="0"/>
      <w:divBdr>
        <w:top w:val="none" w:sz="0" w:space="0" w:color="auto"/>
        <w:left w:val="none" w:sz="0" w:space="0" w:color="auto"/>
        <w:bottom w:val="none" w:sz="0" w:space="0" w:color="auto"/>
        <w:right w:val="none" w:sz="0" w:space="0" w:color="auto"/>
      </w:divBdr>
    </w:div>
    <w:div w:id="960454107">
      <w:bodyDiv w:val="1"/>
      <w:marLeft w:val="0"/>
      <w:marRight w:val="0"/>
      <w:marTop w:val="0"/>
      <w:marBottom w:val="0"/>
      <w:divBdr>
        <w:top w:val="none" w:sz="0" w:space="0" w:color="auto"/>
        <w:left w:val="none" w:sz="0" w:space="0" w:color="auto"/>
        <w:bottom w:val="none" w:sz="0" w:space="0" w:color="auto"/>
        <w:right w:val="none" w:sz="0" w:space="0" w:color="auto"/>
      </w:divBdr>
    </w:div>
    <w:div w:id="981428173">
      <w:bodyDiv w:val="1"/>
      <w:marLeft w:val="0"/>
      <w:marRight w:val="0"/>
      <w:marTop w:val="0"/>
      <w:marBottom w:val="0"/>
      <w:divBdr>
        <w:top w:val="none" w:sz="0" w:space="0" w:color="auto"/>
        <w:left w:val="none" w:sz="0" w:space="0" w:color="auto"/>
        <w:bottom w:val="none" w:sz="0" w:space="0" w:color="auto"/>
        <w:right w:val="none" w:sz="0" w:space="0" w:color="auto"/>
      </w:divBdr>
    </w:div>
    <w:div w:id="981542543">
      <w:bodyDiv w:val="1"/>
      <w:marLeft w:val="0"/>
      <w:marRight w:val="0"/>
      <w:marTop w:val="0"/>
      <w:marBottom w:val="0"/>
      <w:divBdr>
        <w:top w:val="none" w:sz="0" w:space="0" w:color="auto"/>
        <w:left w:val="none" w:sz="0" w:space="0" w:color="auto"/>
        <w:bottom w:val="none" w:sz="0" w:space="0" w:color="auto"/>
        <w:right w:val="none" w:sz="0" w:space="0" w:color="auto"/>
      </w:divBdr>
    </w:div>
    <w:div w:id="993794630">
      <w:bodyDiv w:val="1"/>
      <w:marLeft w:val="0"/>
      <w:marRight w:val="0"/>
      <w:marTop w:val="0"/>
      <w:marBottom w:val="0"/>
      <w:divBdr>
        <w:top w:val="none" w:sz="0" w:space="0" w:color="auto"/>
        <w:left w:val="none" w:sz="0" w:space="0" w:color="auto"/>
        <w:bottom w:val="none" w:sz="0" w:space="0" w:color="auto"/>
        <w:right w:val="none" w:sz="0" w:space="0" w:color="auto"/>
      </w:divBdr>
    </w:div>
    <w:div w:id="1000894079">
      <w:bodyDiv w:val="1"/>
      <w:marLeft w:val="0"/>
      <w:marRight w:val="0"/>
      <w:marTop w:val="0"/>
      <w:marBottom w:val="0"/>
      <w:divBdr>
        <w:top w:val="none" w:sz="0" w:space="0" w:color="auto"/>
        <w:left w:val="none" w:sz="0" w:space="0" w:color="auto"/>
        <w:bottom w:val="none" w:sz="0" w:space="0" w:color="auto"/>
        <w:right w:val="none" w:sz="0" w:space="0" w:color="auto"/>
      </w:divBdr>
    </w:div>
    <w:div w:id="1013341737">
      <w:bodyDiv w:val="1"/>
      <w:marLeft w:val="0"/>
      <w:marRight w:val="0"/>
      <w:marTop w:val="0"/>
      <w:marBottom w:val="0"/>
      <w:divBdr>
        <w:top w:val="none" w:sz="0" w:space="0" w:color="auto"/>
        <w:left w:val="none" w:sz="0" w:space="0" w:color="auto"/>
        <w:bottom w:val="none" w:sz="0" w:space="0" w:color="auto"/>
        <w:right w:val="none" w:sz="0" w:space="0" w:color="auto"/>
      </w:divBdr>
    </w:div>
    <w:div w:id="1018239666">
      <w:bodyDiv w:val="1"/>
      <w:marLeft w:val="0"/>
      <w:marRight w:val="0"/>
      <w:marTop w:val="0"/>
      <w:marBottom w:val="0"/>
      <w:divBdr>
        <w:top w:val="none" w:sz="0" w:space="0" w:color="auto"/>
        <w:left w:val="none" w:sz="0" w:space="0" w:color="auto"/>
        <w:bottom w:val="none" w:sz="0" w:space="0" w:color="auto"/>
        <w:right w:val="none" w:sz="0" w:space="0" w:color="auto"/>
      </w:divBdr>
    </w:div>
    <w:div w:id="1046680066">
      <w:bodyDiv w:val="1"/>
      <w:marLeft w:val="0"/>
      <w:marRight w:val="0"/>
      <w:marTop w:val="0"/>
      <w:marBottom w:val="0"/>
      <w:divBdr>
        <w:top w:val="none" w:sz="0" w:space="0" w:color="auto"/>
        <w:left w:val="none" w:sz="0" w:space="0" w:color="auto"/>
        <w:bottom w:val="none" w:sz="0" w:space="0" w:color="auto"/>
        <w:right w:val="none" w:sz="0" w:space="0" w:color="auto"/>
      </w:divBdr>
    </w:div>
    <w:div w:id="1065683714">
      <w:bodyDiv w:val="1"/>
      <w:marLeft w:val="0"/>
      <w:marRight w:val="0"/>
      <w:marTop w:val="0"/>
      <w:marBottom w:val="0"/>
      <w:divBdr>
        <w:top w:val="none" w:sz="0" w:space="0" w:color="auto"/>
        <w:left w:val="none" w:sz="0" w:space="0" w:color="auto"/>
        <w:bottom w:val="none" w:sz="0" w:space="0" w:color="auto"/>
        <w:right w:val="none" w:sz="0" w:space="0" w:color="auto"/>
      </w:divBdr>
    </w:div>
    <w:div w:id="1068842039">
      <w:bodyDiv w:val="1"/>
      <w:marLeft w:val="0"/>
      <w:marRight w:val="0"/>
      <w:marTop w:val="0"/>
      <w:marBottom w:val="0"/>
      <w:divBdr>
        <w:top w:val="none" w:sz="0" w:space="0" w:color="auto"/>
        <w:left w:val="none" w:sz="0" w:space="0" w:color="auto"/>
        <w:bottom w:val="none" w:sz="0" w:space="0" w:color="auto"/>
        <w:right w:val="none" w:sz="0" w:space="0" w:color="auto"/>
      </w:divBdr>
    </w:div>
    <w:div w:id="1086266442">
      <w:bodyDiv w:val="1"/>
      <w:marLeft w:val="0"/>
      <w:marRight w:val="0"/>
      <w:marTop w:val="0"/>
      <w:marBottom w:val="0"/>
      <w:divBdr>
        <w:top w:val="none" w:sz="0" w:space="0" w:color="auto"/>
        <w:left w:val="none" w:sz="0" w:space="0" w:color="auto"/>
        <w:bottom w:val="none" w:sz="0" w:space="0" w:color="auto"/>
        <w:right w:val="none" w:sz="0" w:space="0" w:color="auto"/>
      </w:divBdr>
    </w:div>
    <w:div w:id="1091504990">
      <w:bodyDiv w:val="1"/>
      <w:marLeft w:val="0"/>
      <w:marRight w:val="0"/>
      <w:marTop w:val="0"/>
      <w:marBottom w:val="0"/>
      <w:divBdr>
        <w:top w:val="none" w:sz="0" w:space="0" w:color="auto"/>
        <w:left w:val="none" w:sz="0" w:space="0" w:color="auto"/>
        <w:bottom w:val="none" w:sz="0" w:space="0" w:color="auto"/>
        <w:right w:val="none" w:sz="0" w:space="0" w:color="auto"/>
      </w:divBdr>
    </w:div>
    <w:div w:id="1100368235">
      <w:bodyDiv w:val="1"/>
      <w:marLeft w:val="0"/>
      <w:marRight w:val="0"/>
      <w:marTop w:val="0"/>
      <w:marBottom w:val="0"/>
      <w:divBdr>
        <w:top w:val="none" w:sz="0" w:space="0" w:color="auto"/>
        <w:left w:val="none" w:sz="0" w:space="0" w:color="auto"/>
        <w:bottom w:val="none" w:sz="0" w:space="0" w:color="auto"/>
        <w:right w:val="none" w:sz="0" w:space="0" w:color="auto"/>
      </w:divBdr>
    </w:div>
    <w:div w:id="1119684287">
      <w:bodyDiv w:val="1"/>
      <w:marLeft w:val="0"/>
      <w:marRight w:val="0"/>
      <w:marTop w:val="0"/>
      <w:marBottom w:val="0"/>
      <w:divBdr>
        <w:top w:val="none" w:sz="0" w:space="0" w:color="auto"/>
        <w:left w:val="none" w:sz="0" w:space="0" w:color="auto"/>
        <w:bottom w:val="none" w:sz="0" w:space="0" w:color="auto"/>
        <w:right w:val="none" w:sz="0" w:space="0" w:color="auto"/>
      </w:divBdr>
    </w:div>
    <w:div w:id="1151286789">
      <w:bodyDiv w:val="1"/>
      <w:marLeft w:val="0"/>
      <w:marRight w:val="0"/>
      <w:marTop w:val="0"/>
      <w:marBottom w:val="0"/>
      <w:divBdr>
        <w:top w:val="none" w:sz="0" w:space="0" w:color="auto"/>
        <w:left w:val="none" w:sz="0" w:space="0" w:color="auto"/>
        <w:bottom w:val="none" w:sz="0" w:space="0" w:color="auto"/>
        <w:right w:val="none" w:sz="0" w:space="0" w:color="auto"/>
      </w:divBdr>
    </w:div>
    <w:div w:id="1159348035">
      <w:bodyDiv w:val="1"/>
      <w:marLeft w:val="0"/>
      <w:marRight w:val="0"/>
      <w:marTop w:val="0"/>
      <w:marBottom w:val="0"/>
      <w:divBdr>
        <w:top w:val="none" w:sz="0" w:space="0" w:color="auto"/>
        <w:left w:val="none" w:sz="0" w:space="0" w:color="auto"/>
        <w:bottom w:val="none" w:sz="0" w:space="0" w:color="auto"/>
        <w:right w:val="none" w:sz="0" w:space="0" w:color="auto"/>
      </w:divBdr>
    </w:div>
    <w:div w:id="1190023463">
      <w:bodyDiv w:val="1"/>
      <w:marLeft w:val="0"/>
      <w:marRight w:val="0"/>
      <w:marTop w:val="0"/>
      <w:marBottom w:val="0"/>
      <w:divBdr>
        <w:top w:val="none" w:sz="0" w:space="0" w:color="auto"/>
        <w:left w:val="none" w:sz="0" w:space="0" w:color="auto"/>
        <w:bottom w:val="none" w:sz="0" w:space="0" w:color="auto"/>
        <w:right w:val="none" w:sz="0" w:space="0" w:color="auto"/>
      </w:divBdr>
    </w:div>
    <w:div w:id="1191452762">
      <w:bodyDiv w:val="1"/>
      <w:marLeft w:val="0"/>
      <w:marRight w:val="0"/>
      <w:marTop w:val="0"/>
      <w:marBottom w:val="0"/>
      <w:divBdr>
        <w:top w:val="none" w:sz="0" w:space="0" w:color="auto"/>
        <w:left w:val="none" w:sz="0" w:space="0" w:color="auto"/>
        <w:bottom w:val="none" w:sz="0" w:space="0" w:color="auto"/>
        <w:right w:val="none" w:sz="0" w:space="0" w:color="auto"/>
      </w:divBdr>
    </w:div>
    <w:div w:id="1227109264">
      <w:bodyDiv w:val="1"/>
      <w:marLeft w:val="0"/>
      <w:marRight w:val="0"/>
      <w:marTop w:val="0"/>
      <w:marBottom w:val="0"/>
      <w:divBdr>
        <w:top w:val="none" w:sz="0" w:space="0" w:color="auto"/>
        <w:left w:val="none" w:sz="0" w:space="0" w:color="auto"/>
        <w:bottom w:val="none" w:sz="0" w:space="0" w:color="auto"/>
        <w:right w:val="none" w:sz="0" w:space="0" w:color="auto"/>
      </w:divBdr>
    </w:div>
    <w:div w:id="1229803223">
      <w:bodyDiv w:val="1"/>
      <w:marLeft w:val="0"/>
      <w:marRight w:val="0"/>
      <w:marTop w:val="0"/>
      <w:marBottom w:val="0"/>
      <w:divBdr>
        <w:top w:val="none" w:sz="0" w:space="0" w:color="auto"/>
        <w:left w:val="none" w:sz="0" w:space="0" w:color="auto"/>
        <w:bottom w:val="none" w:sz="0" w:space="0" w:color="auto"/>
        <w:right w:val="none" w:sz="0" w:space="0" w:color="auto"/>
      </w:divBdr>
    </w:div>
    <w:div w:id="1242788135">
      <w:bodyDiv w:val="1"/>
      <w:marLeft w:val="0"/>
      <w:marRight w:val="0"/>
      <w:marTop w:val="0"/>
      <w:marBottom w:val="0"/>
      <w:divBdr>
        <w:top w:val="none" w:sz="0" w:space="0" w:color="auto"/>
        <w:left w:val="none" w:sz="0" w:space="0" w:color="auto"/>
        <w:bottom w:val="none" w:sz="0" w:space="0" w:color="auto"/>
        <w:right w:val="none" w:sz="0" w:space="0" w:color="auto"/>
      </w:divBdr>
    </w:div>
    <w:div w:id="1251965532">
      <w:bodyDiv w:val="1"/>
      <w:marLeft w:val="0"/>
      <w:marRight w:val="0"/>
      <w:marTop w:val="0"/>
      <w:marBottom w:val="0"/>
      <w:divBdr>
        <w:top w:val="none" w:sz="0" w:space="0" w:color="auto"/>
        <w:left w:val="none" w:sz="0" w:space="0" w:color="auto"/>
        <w:bottom w:val="none" w:sz="0" w:space="0" w:color="auto"/>
        <w:right w:val="none" w:sz="0" w:space="0" w:color="auto"/>
      </w:divBdr>
    </w:div>
    <w:div w:id="1272974434">
      <w:bodyDiv w:val="1"/>
      <w:marLeft w:val="0"/>
      <w:marRight w:val="0"/>
      <w:marTop w:val="0"/>
      <w:marBottom w:val="0"/>
      <w:divBdr>
        <w:top w:val="none" w:sz="0" w:space="0" w:color="auto"/>
        <w:left w:val="none" w:sz="0" w:space="0" w:color="auto"/>
        <w:bottom w:val="none" w:sz="0" w:space="0" w:color="auto"/>
        <w:right w:val="none" w:sz="0" w:space="0" w:color="auto"/>
      </w:divBdr>
    </w:div>
    <w:div w:id="1274553103">
      <w:bodyDiv w:val="1"/>
      <w:marLeft w:val="0"/>
      <w:marRight w:val="0"/>
      <w:marTop w:val="0"/>
      <w:marBottom w:val="0"/>
      <w:divBdr>
        <w:top w:val="none" w:sz="0" w:space="0" w:color="auto"/>
        <w:left w:val="none" w:sz="0" w:space="0" w:color="auto"/>
        <w:bottom w:val="none" w:sz="0" w:space="0" w:color="auto"/>
        <w:right w:val="none" w:sz="0" w:space="0" w:color="auto"/>
      </w:divBdr>
    </w:div>
    <w:div w:id="1287277418">
      <w:bodyDiv w:val="1"/>
      <w:marLeft w:val="0"/>
      <w:marRight w:val="0"/>
      <w:marTop w:val="0"/>
      <w:marBottom w:val="0"/>
      <w:divBdr>
        <w:top w:val="none" w:sz="0" w:space="0" w:color="auto"/>
        <w:left w:val="none" w:sz="0" w:space="0" w:color="auto"/>
        <w:bottom w:val="none" w:sz="0" w:space="0" w:color="auto"/>
        <w:right w:val="none" w:sz="0" w:space="0" w:color="auto"/>
      </w:divBdr>
    </w:div>
    <w:div w:id="1295451123">
      <w:bodyDiv w:val="1"/>
      <w:marLeft w:val="0"/>
      <w:marRight w:val="0"/>
      <w:marTop w:val="0"/>
      <w:marBottom w:val="0"/>
      <w:divBdr>
        <w:top w:val="none" w:sz="0" w:space="0" w:color="auto"/>
        <w:left w:val="none" w:sz="0" w:space="0" w:color="auto"/>
        <w:bottom w:val="none" w:sz="0" w:space="0" w:color="auto"/>
        <w:right w:val="none" w:sz="0" w:space="0" w:color="auto"/>
      </w:divBdr>
    </w:div>
    <w:div w:id="1302998950">
      <w:bodyDiv w:val="1"/>
      <w:marLeft w:val="0"/>
      <w:marRight w:val="0"/>
      <w:marTop w:val="0"/>
      <w:marBottom w:val="0"/>
      <w:divBdr>
        <w:top w:val="none" w:sz="0" w:space="0" w:color="auto"/>
        <w:left w:val="none" w:sz="0" w:space="0" w:color="auto"/>
        <w:bottom w:val="none" w:sz="0" w:space="0" w:color="auto"/>
        <w:right w:val="none" w:sz="0" w:space="0" w:color="auto"/>
      </w:divBdr>
    </w:div>
    <w:div w:id="1313101409">
      <w:bodyDiv w:val="1"/>
      <w:marLeft w:val="0"/>
      <w:marRight w:val="0"/>
      <w:marTop w:val="0"/>
      <w:marBottom w:val="0"/>
      <w:divBdr>
        <w:top w:val="none" w:sz="0" w:space="0" w:color="auto"/>
        <w:left w:val="none" w:sz="0" w:space="0" w:color="auto"/>
        <w:bottom w:val="none" w:sz="0" w:space="0" w:color="auto"/>
        <w:right w:val="none" w:sz="0" w:space="0" w:color="auto"/>
      </w:divBdr>
    </w:div>
    <w:div w:id="1313946151">
      <w:bodyDiv w:val="1"/>
      <w:marLeft w:val="0"/>
      <w:marRight w:val="0"/>
      <w:marTop w:val="0"/>
      <w:marBottom w:val="0"/>
      <w:divBdr>
        <w:top w:val="none" w:sz="0" w:space="0" w:color="auto"/>
        <w:left w:val="none" w:sz="0" w:space="0" w:color="auto"/>
        <w:bottom w:val="none" w:sz="0" w:space="0" w:color="auto"/>
        <w:right w:val="none" w:sz="0" w:space="0" w:color="auto"/>
      </w:divBdr>
    </w:div>
    <w:div w:id="1320578567">
      <w:bodyDiv w:val="1"/>
      <w:marLeft w:val="0"/>
      <w:marRight w:val="0"/>
      <w:marTop w:val="0"/>
      <w:marBottom w:val="0"/>
      <w:divBdr>
        <w:top w:val="none" w:sz="0" w:space="0" w:color="auto"/>
        <w:left w:val="none" w:sz="0" w:space="0" w:color="auto"/>
        <w:bottom w:val="none" w:sz="0" w:space="0" w:color="auto"/>
        <w:right w:val="none" w:sz="0" w:space="0" w:color="auto"/>
      </w:divBdr>
    </w:div>
    <w:div w:id="1327434524">
      <w:bodyDiv w:val="1"/>
      <w:marLeft w:val="0"/>
      <w:marRight w:val="0"/>
      <w:marTop w:val="0"/>
      <w:marBottom w:val="0"/>
      <w:divBdr>
        <w:top w:val="none" w:sz="0" w:space="0" w:color="auto"/>
        <w:left w:val="none" w:sz="0" w:space="0" w:color="auto"/>
        <w:bottom w:val="none" w:sz="0" w:space="0" w:color="auto"/>
        <w:right w:val="none" w:sz="0" w:space="0" w:color="auto"/>
      </w:divBdr>
    </w:div>
    <w:div w:id="1376540385">
      <w:bodyDiv w:val="1"/>
      <w:marLeft w:val="0"/>
      <w:marRight w:val="0"/>
      <w:marTop w:val="0"/>
      <w:marBottom w:val="0"/>
      <w:divBdr>
        <w:top w:val="none" w:sz="0" w:space="0" w:color="auto"/>
        <w:left w:val="none" w:sz="0" w:space="0" w:color="auto"/>
        <w:bottom w:val="none" w:sz="0" w:space="0" w:color="auto"/>
        <w:right w:val="none" w:sz="0" w:space="0" w:color="auto"/>
      </w:divBdr>
    </w:div>
    <w:div w:id="1386561177">
      <w:bodyDiv w:val="1"/>
      <w:marLeft w:val="0"/>
      <w:marRight w:val="0"/>
      <w:marTop w:val="0"/>
      <w:marBottom w:val="0"/>
      <w:divBdr>
        <w:top w:val="none" w:sz="0" w:space="0" w:color="auto"/>
        <w:left w:val="none" w:sz="0" w:space="0" w:color="auto"/>
        <w:bottom w:val="none" w:sz="0" w:space="0" w:color="auto"/>
        <w:right w:val="none" w:sz="0" w:space="0" w:color="auto"/>
      </w:divBdr>
    </w:div>
    <w:div w:id="1409108567">
      <w:bodyDiv w:val="1"/>
      <w:marLeft w:val="0"/>
      <w:marRight w:val="0"/>
      <w:marTop w:val="0"/>
      <w:marBottom w:val="0"/>
      <w:divBdr>
        <w:top w:val="none" w:sz="0" w:space="0" w:color="auto"/>
        <w:left w:val="none" w:sz="0" w:space="0" w:color="auto"/>
        <w:bottom w:val="none" w:sz="0" w:space="0" w:color="auto"/>
        <w:right w:val="none" w:sz="0" w:space="0" w:color="auto"/>
      </w:divBdr>
    </w:div>
    <w:div w:id="1434132615">
      <w:bodyDiv w:val="1"/>
      <w:marLeft w:val="0"/>
      <w:marRight w:val="0"/>
      <w:marTop w:val="0"/>
      <w:marBottom w:val="0"/>
      <w:divBdr>
        <w:top w:val="none" w:sz="0" w:space="0" w:color="auto"/>
        <w:left w:val="none" w:sz="0" w:space="0" w:color="auto"/>
        <w:bottom w:val="none" w:sz="0" w:space="0" w:color="auto"/>
        <w:right w:val="none" w:sz="0" w:space="0" w:color="auto"/>
      </w:divBdr>
    </w:div>
    <w:div w:id="1461999471">
      <w:bodyDiv w:val="1"/>
      <w:marLeft w:val="0"/>
      <w:marRight w:val="0"/>
      <w:marTop w:val="0"/>
      <w:marBottom w:val="0"/>
      <w:divBdr>
        <w:top w:val="none" w:sz="0" w:space="0" w:color="auto"/>
        <w:left w:val="none" w:sz="0" w:space="0" w:color="auto"/>
        <w:bottom w:val="none" w:sz="0" w:space="0" w:color="auto"/>
        <w:right w:val="none" w:sz="0" w:space="0" w:color="auto"/>
      </w:divBdr>
    </w:div>
    <w:div w:id="1503005116">
      <w:bodyDiv w:val="1"/>
      <w:marLeft w:val="0"/>
      <w:marRight w:val="0"/>
      <w:marTop w:val="0"/>
      <w:marBottom w:val="0"/>
      <w:divBdr>
        <w:top w:val="none" w:sz="0" w:space="0" w:color="auto"/>
        <w:left w:val="none" w:sz="0" w:space="0" w:color="auto"/>
        <w:bottom w:val="none" w:sz="0" w:space="0" w:color="auto"/>
        <w:right w:val="none" w:sz="0" w:space="0" w:color="auto"/>
      </w:divBdr>
    </w:div>
    <w:div w:id="1516534892">
      <w:bodyDiv w:val="1"/>
      <w:marLeft w:val="0"/>
      <w:marRight w:val="0"/>
      <w:marTop w:val="0"/>
      <w:marBottom w:val="0"/>
      <w:divBdr>
        <w:top w:val="none" w:sz="0" w:space="0" w:color="auto"/>
        <w:left w:val="none" w:sz="0" w:space="0" w:color="auto"/>
        <w:bottom w:val="none" w:sz="0" w:space="0" w:color="auto"/>
        <w:right w:val="none" w:sz="0" w:space="0" w:color="auto"/>
      </w:divBdr>
    </w:div>
    <w:div w:id="1518886553">
      <w:bodyDiv w:val="1"/>
      <w:marLeft w:val="0"/>
      <w:marRight w:val="0"/>
      <w:marTop w:val="0"/>
      <w:marBottom w:val="0"/>
      <w:divBdr>
        <w:top w:val="none" w:sz="0" w:space="0" w:color="auto"/>
        <w:left w:val="none" w:sz="0" w:space="0" w:color="auto"/>
        <w:bottom w:val="none" w:sz="0" w:space="0" w:color="auto"/>
        <w:right w:val="none" w:sz="0" w:space="0" w:color="auto"/>
      </w:divBdr>
    </w:div>
    <w:div w:id="1522551398">
      <w:bodyDiv w:val="1"/>
      <w:marLeft w:val="0"/>
      <w:marRight w:val="0"/>
      <w:marTop w:val="0"/>
      <w:marBottom w:val="0"/>
      <w:divBdr>
        <w:top w:val="none" w:sz="0" w:space="0" w:color="auto"/>
        <w:left w:val="none" w:sz="0" w:space="0" w:color="auto"/>
        <w:bottom w:val="none" w:sz="0" w:space="0" w:color="auto"/>
        <w:right w:val="none" w:sz="0" w:space="0" w:color="auto"/>
      </w:divBdr>
    </w:div>
    <w:div w:id="1527406710">
      <w:bodyDiv w:val="1"/>
      <w:marLeft w:val="0"/>
      <w:marRight w:val="0"/>
      <w:marTop w:val="0"/>
      <w:marBottom w:val="0"/>
      <w:divBdr>
        <w:top w:val="none" w:sz="0" w:space="0" w:color="auto"/>
        <w:left w:val="none" w:sz="0" w:space="0" w:color="auto"/>
        <w:bottom w:val="none" w:sz="0" w:space="0" w:color="auto"/>
        <w:right w:val="none" w:sz="0" w:space="0" w:color="auto"/>
      </w:divBdr>
    </w:div>
    <w:div w:id="1542015538">
      <w:bodyDiv w:val="1"/>
      <w:marLeft w:val="0"/>
      <w:marRight w:val="0"/>
      <w:marTop w:val="0"/>
      <w:marBottom w:val="0"/>
      <w:divBdr>
        <w:top w:val="none" w:sz="0" w:space="0" w:color="auto"/>
        <w:left w:val="none" w:sz="0" w:space="0" w:color="auto"/>
        <w:bottom w:val="none" w:sz="0" w:space="0" w:color="auto"/>
        <w:right w:val="none" w:sz="0" w:space="0" w:color="auto"/>
      </w:divBdr>
    </w:div>
    <w:div w:id="1542940796">
      <w:bodyDiv w:val="1"/>
      <w:marLeft w:val="0"/>
      <w:marRight w:val="0"/>
      <w:marTop w:val="0"/>
      <w:marBottom w:val="0"/>
      <w:divBdr>
        <w:top w:val="none" w:sz="0" w:space="0" w:color="auto"/>
        <w:left w:val="none" w:sz="0" w:space="0" w:color="auto"/>
        <w:bottom w:val="none" w:sz="0" w:space="0" w:color="auto"/>
        <w:right w:val="none" w:sz="0" w:space="0" w:color="auto"/>
      </w:divBdr>
    </w:div>
    <w:div w:id="1553999856">
      <w:bodyDiv w:val="1"/>
      <w:marLeft w:val="0"/>
      <w:marRight w:val="0"/>
      <w:marTop w:val="0"/>
      <w:marBottom w:val="0"/>
      <w:divBdr>
        <w:top w:val="none" w:sz="0" w:space="0" w:color="auto"/>
        <w:left w:val="none" w:sz="0" w:space="0" w:color="auto"/>
        <w:bottom w:val="none" w:sz="0" w:space="0" w:color="auto"/>
        <w:right w:val="none" w:sz="0" w:space="0" w:color="auto"/>
      </w:divBdr>
    </w:div>
    <w:div w:id="1554542976">
      <w:bodyDiv w:val="1"/>
      <w:marLeft w:val="0"/>
      <w:marRight w:val="0"/>
      <w:marTop w:val="0"/>
      <w:marBottom w:val="0"/>
      <w:divBdr>
        <w:top w:val="none" w:sz="0" w:space="0" w:color="auto"/>
        <w:left w:val="none" w:sz="0" w:space="0" w:color="auto"/>
        <w:bottom w:val="none" w:sz="0" w:space="0" w:color="auto"/>
        <w:right w:val="none" w:sz="0" w:space="0" w:color="auto"/>
      </w:divBdr>
    </w:div>
    <w:div w:id="1571185305">
      <w:bodyDiv w:val="1"/>
      <w:marLeft w:val="0"/>
      <w:marRight w:val="0"/>
      <w:marTop w:val="0"/>
      <w:marBottom w:val="0"/>
      <w:divBdr>
        <w:top w:val="none" w:sz="0" w:space="0" w:color="auto"/>
        <w:left w:val="none" w:sz="0" w:space="0" w:color="auto"/>
        <w:bottom w:val="none" w:sz="0" w:space="0" w:color="auto"/>
        <w:right w:val="none" w:sz="0" w:space="0" w:color="auto"/>
      </w:divBdr>
    </w:div>
    <w:div w:id="1634680243">
      <w:bodyDiv w:val="1"/>
      <w:marLeft w:val="0"/>
      <w:marRight w:val="0"/>
      <w:marTop w:val="0"/>
      <w:marBottom w:val="0"/>
      <w:divBdr>
        <w:top w:val="none" w:sz="0" w:space="0" w:color="auto"/>
        <w:left w:val="none" w:sz="0" w:space="0" w:color="auto"/>
        <w:bottom w:val="none" w:sz="0" w:space="0" w:color="auto"/>
        <w:right w:val="none" w:sz="0" w:space="0" w:color="auto"/>
      </w:divBdr>
    </w:div>
    <w:div w:id="1643921338">
      <w:bodyDiv w:val="1"/>
      <w:marLeft w:val="0"/>
      <w:marRight w:val="0"/>
      <w:marTop w:val="0"/>
      <w:marBottom w:val="0"/>
      <w:divBdr>
        <w:top w:val="none" w:sz="0" w:space="0" w:color="auto"/>
        <w:left w:val="none" w:sz="0" w:space="0" w:color="auto"/>
        <w:bottom w:val="none" w:sz="0" w:space="0" w:color="auto"/>
        <w:right w:val="none" w:sz="0" w:space="0" w:color="auto"/>
      </w:divBdr>
    </w:div>
    <w:div w:id="1644776856">
      <w:bodyDiv w:val="1"/>
      <w:marLeft w:val="0"/>
      <w:marRight w:val="0"/>
      <w:marTop w:val="0"/>
      <w:marBottom w:val="0"/>
      <w:divBdr>
        <w:top w:val="none" w:sz="0" w:space="0" w:color="auto"/>
        <w:left w:val="none" w:sz="0" w:space="0" w:color="auto"/>
        <w:bottom w:val="none" w:sz="0" w:space="0" w:color="auto"/>
        <w:right w:val="none" w:sz="0" w:space="0" w:color="auto"/>
      </w:divBdr>
    </w:div>
    <w:div w:id="1666737849">
      <w:bodyDiv w:val="1"/>
      <w:marLeft w:val="0"/>
      <w:marRight w:val="0"/>
      <w:marTop w:val="0"/>
      <w:marBottom w:val="0"/>
      <w:divBdr>
        <w:top w:val="none" w:sz="0" w:space="0" w:color="auto"/>
        <w:left w:val="none" w:sz="0" w:space="0" w:color="auto"/>
        <w:bottom w:val="none" w:sz="0" w:space="0" w:color="auto"/>
        <w:right w:val="none" w:sz="0" w:space="0" w:color="auto"/>
      </w:divBdr>
    </w:div>
    <w:div w:id="1671445565">
      <w:bodyDiv w:val="1"/>
      <w:marLeft w:val="0"/>
      <w:marRight w:val="0"/>
      <w:marTop w:val="0"/>
      <w:marBottom w:val="0"/>
      <w:divBdr>
        <w:top w:val="none" w:sz="0" w:space="0" w:color="auto"/>
        <w:left w:val="none" w:sz="0" w:space="0" w:color="auto"/>
        <w:bottom w:val="none" w:sz="0" w:space="0" w:color="auto"/>
        <w:right w:val="none" w:sz="0" w:space="0" w:color="auto"/>
      </w:divBdr>
    </w:div>
    <w:div w:id="1688679025">
      <w:bodyDiv w:val="1"/>
      <w:marLeft w:val="0"/>
      <w:marRight w:val="0"/>
      <w:marTop w:val="0"/>
      <w:marBottom w:val="0"/>
      <w:divBdr>
        <w:top w:val="none" w:sz="0" w:space="0" w:color="auto"/>
        <w:left w:val="none" w:sz="0" w:space="0" w:color="auto"/>
        <w:bottom w:val="none" w:sz="0" w:space="0" w:color="auto"/>
        <w:right w:val="none" w:sz="0" w:space="0" w:color="auto"/>
      </w:divBdr>
    </w:div>
    <w:div w:id="1739398584">
      <w:bodyDiv w:val="1"/>
      <w:marLeft w:val="0"/>
      <w:marRight w:val="0"/>
      <w:marTop w:val="0"/>
      <w:marBottom w:val="0"/>
      <w:divBdr>
        <w:top w:val="none" w:sz="0" w:space="0" w:color="auto"/>
        <w:left w:val="none" w:sz="0" w:space="0" w:color="auto"/>
        <w:bottom w:val="none" w:sz="0" w:space="0" w:color="auto"/>
        <w:right w:val="none" w:sz="0" w:space="0" w:color="auto"/>
      </w:divBdr>
    </w:div>
    <w:div w:id="1740904847">
      <w:bodyDiv w:val="1"/>
      <w:marLeft w:val="0"/>
      <w:marRight w:val="0"/>
      <w:marTop w:val="0"/>
      <w:marBottom w:val="0"/>
      <w:divBdr>
        <w:top w:val="none" w:sz="0" w:space="0" w:color="auto"/>
        <w:left w:val="none" w:sz="0" w:space="0" w:color="auto"/>
        <w:bottom w:val="none" w:sz="0" w:space="0" w:color="auto"/>
        <w:right w:val="none" w:sz="0" w:space="0" w:color="auto"/>
      </w:divBdr>
    </w:div>
    <w:div w:id="1778602524">
      <w:bodyDiv w:val="1"/>
      <w:marLeft w:val="0"/>
      <w:marRight w:val="0"/>
      <w:marTop w:val="0"/>
      <w:marBottom w:val="0"/>
      <w:divBdr>
        <w:top w:val="none" w:sz="0" w:space="0" w:color="auto"/>
        <w:left w:val="none" w:sz="0" w:space="0" w:color="auto"/>
        <w:bottom w:val="none" w:sz="0" w:space="0" w:color="auto"/>
        <w:right w:val="none" w:sz="0" w:space="0" w:color="auto"/>
      </w:divBdr>
    </w:div>
    <w:div w:id="1832215316">
      <w:bodyDiv w:val="1"/>
      <w:marLeft w:val="0"/>
      <w:marRight w:val="0"/>
      <w:marTop w:val="0"/>
      <w:marBottom w:val="0"/>
      <w:divBdr>
        <w:top w:val="none" w:sz="0" w:space="0" w:color="auto"/>
        <w:left w:val="none" w:sz="0" w:space="0" w:color="auto"/>
        <w:bottom w:val="none" w:sz="0" w:space="0" w:color="auto"/>
        <w:right w:val="none" w:sz="0" w:space="0" w:color="auto"/>
      </w:divBdr>
    </w:div>
    <w:div w:id="1845510609">
      <w:bodyDiv w:val="1"/>
      <w:marLeft w:val="0"/>
      <w:marRight w:val="0"/>
      <w:marTop w:val="0"/>
      <w:marBottom w:val="0"/>
      <w:divBdr>
        <w:top w:val="none" w:sz="0" w:space="0" w:color="auto"/>
        <w:left w:val="none" w:sz="0" w:space="0" w:color="auto"/>
        <w:bottom w:val="none" w:sz="0" w:space="0" w:color="auto"/>
        <w:right w:val="none" w:sz="0" w:space="0" w:color="auto"/>
      </w:divBdr>
    </w:div>
    <w:div w:id="1847204660">
      <w:bodyDiv w:val="1"/>
      <w:marLeft w:val="0"/>
      <w:marRight w:val="0"/>
      <w:marTop w:val="0"/>
      <w:marBottom w:val="0"/>
      <w:divBdr>
        <w:top w:val="none" w:sz="0" w:space="0" w:color="auto"/>
        <w:left w:val="none" w:sz="0" w:space="0" w:color="auto"/>
        <w:bottom w:val="none" w:sz="0" w:space="0" w:color="auto"/>
        <w:right w:val="none" w:sz="0" w:space="0" w:color="auto"/>
      </w:divBdr>
    </w:div>
    <w:div w:id="1855069671">
      <w:bodyDiv w:val="1"/>
      <w:marLeft w:val="0"/>
      <w:marRight w:val="0"/>
      <w:marTop w:val="0"/>
      <w:marBottom w:val="0"/>
      <w:divBdr>
        <w:top w:val="none" w:sz="0" w:space="0" w:color="auto"/>
        <w:left w:val="none" w:sz="0" w:space="0" w:color="auto"/>
        <w:bottom w:val="none" w:sz="0" w:space="0" w:color="auto"/>
        <w:right w:val="none" w:sz="0" w:space="0" w:color="auto"/>
      </w:divBdr>
    </w:div>
    <w:div w:id="1868640205">
      <w:bodyDiv w:val="1"/>
      <w:marLeft w:val="0"/>
      <w:marRight w:val="0"/>
      <w:marTop w:val="0"/>
      <w:marBottom w:val="0"/>
      <w:divBdr>
        <w:top w:val="none" w:sz="0" w:space="0" w:color="auto"/>
        <w:left w:val="none" w:sz="0" w:space="0" w:color="auto"/>
        <w:bottom w:val="none" w:sz="0" w:space="0" w:color="auto"/>
        <w:right w:val="none" w:sz="0" w:space="0" w:color="auto"/>
      </w:divBdr>
    </w:div>
    <w:div w:id="1893424187">
      <w:bodyDiv w:val="1"/>
      <w:marLeft w:val="0"/>
      <w:marRight w:val="0"/>
      <w:marTop w:val="0"/>
      <w:marBottom w:val="0"/>
      <w:divBdr>
        <w:top w:val="none" w:sz="0" w:space="0" w:color="auto"/>
        <w:left w:val="none" w:sz="0" w:space="0" w:color="auto"/>
        <w:bottom w:val="none" w:sz="0" w:space="0" w:color="auto"/>
        <w:right w:val="none" w:sz="0" w:space="0" w:color="auto"/>
      </w:divBdr>
    </w:div>
    <w:div w:id="1894196792">
      <w:bodyDiv w:val="1"/>
      <w:marLeft w:val="0"/>
      <w:marRight w:val="0"/>
      <w:marTop w:val="0"/>
      <w:marBottom w:val="0"/>
      <w:divBdr>
        <w:top w:val="none" w:sz="0" w:space="0" w:color="auto"/>
        <w:left w:val="none" w:sz="0" w:space="0" w:color="auto"/>
        <w:bottom w:val="none" w:sz="0" w:space="0" w:color="auto"/>
        <w:right w:val="none" w:sz="0" w:space="0" w:color="auto"/>
      </w:divBdr>
    </w:div>
    <w:div w:id="1916352426">
      <w:bodyDiv w:val="1"/>
      <w:marLeft w:val="0"/>
      <w:marRight w:val="0"/>
      <w:marTop w:val="0"/>
      <w:marBottom w:val="0"/>
      <w:divBdr>
        <w:top w:val="none" w:sz="0" w:space="0" w:color="auto"/>
        <w:left w:val="none" w:sz="0" w:space="0" w:color="auto"/>
        <w:bottom w:val="none" w:sz="0" w:space="0" w:color="auto"/>
        <w:right w:val="none" w:sz="0" w:space="0" w:color="auto"/>
      </w:divBdr>
    </w:div>
    <w:div w:id="1926104686">
      <w:bodyDiv w:val="1"/>
      <w:marLeft w:val="0"/>
      <w:marRight w:val="0"/>
      <w:marTop w:val="0"/>
      <w:marBottom w:val="0"/>
      <w:divBdr>
        <w:top w:val="none" w:sz="0" w:space="0" w:color="auto"/>
        <w:left w:val="none" w:sz="0" w:space="0" w:color="auto"/>
        <w:bottom w:val="none" w:sz="0" w:space="0" w:color="auto"/>
        <w:right w:val="none" w:sz="0" w:space="0" w:color="auto"/>
      </w:divBdr>
    </w:div>
    <w:div w:id="1938783779">
      <w:bodyDiv w:val="1"/>
      <w:marLeft w:val="0"/>
      <w:marRight w:val="0"/>
      <w:marTop w:val="0"/>
      <w:marBottom w:val="0"/>
      <w:divBdr>
        <w:top w:val="none" w:sz="0" w:space="0" w:color="auto"/>
        <w:left w:val="none" w:sz="0" w:space="0" w:color="auto"/>
        <w:bottom w:val="none" w:sz="0" w:space="0" w:color="auto"/>
        <w:right w:val="none" w:sz="0" w:space="0" w:color="auto"/>
      </w:divBdr>
    </w:div>
    <w:div w:id="1959099962">
      <w:bodyDiv w:val="1"/>
      <w:marLeft w:val="0"/>
      <w:marRight w:val="0"/>
      <w:marTop w:val="0"/>
      <w:marBottom w:val="0"/>
      <w:divBdr>
        <w:top w:val="none" w:sz="0" w:space="0" w:color="auto"/>
        <w:left w:val="none" w:sz="0" w:space="0" w:color="auto"/>
        <w:bottom w:val="none" w:sz="0" w:space="0" w:color="auto"/>
        <w:right w:val="none" w:sz="0" w:space="0" w:color="auto"/>
      </w:divBdr>
    </w:div>
    <w:div w:id="1969822759">
      <w:bodyDiv w:val="1"/>
      <w:marLeft w:val="0"/>
      <w:marRight w:val="0"/>
      <w:marTop w:val="0"/>
      <w:marBottom w:val="0"/>
      <w:divBdr>
        <w:top w:val="none" w:sz="0" w:space="0" w:color="auto"/>
        <w:left w:val="none" w:sz="0" w:space="0" w:color="auto"/>
        <w:bottom w:val="none" w:sz="0" w:space="0" w:color="auto"/>
        <w:right w:val="none" w:sz="0" w:space="0" w:color="auto"/>
      </w:divBdr>
    </w:div>
    <w:div w:id="2017461029">
      <w:bodyDiv w:val="1"/>
      <w:marLeft w:val="0"/>
      <w:marRight w:val="0"/>
      <w:marTop w:val="0"/>
      <w:marBottom w:val="0"/>
      <w:divBdr>
        <w:top w:val="none" w:sz="0" w:space="0" w:color="auto"/>
        <w:left w:val="none" w:sz="0" w:space="0" w:color="auto"/>
        <w:bottom w:val="none" w:sz="0" w:space="0" w:color="auto"/>
        <w:right w:val="none" w:sz="0" w:space="0" w:color="auto"/>
      </w:divBdr>
    </w:div>
    <w:div w:id="2027098404">
      <w:bodyDiv w:val="1"/>
      <w:marLeft w:val="0"/>
      <w:marRight w:val="0"/>
      <w:marTop w:val="0"/>
      <w:marBottom w:val="0"/>
      <w:divBdr>
        <w:top w:val="none" w:sz="0" w:space="0" w:color="auto"/>
        <w:left w:val="none" w:sz="0" w:space="0" w:color="auto"/>
        <w:bottom w:val="none" w:sz="0" w:space="0" w:color="auto"/>
        <w:right w:val="none" w:sz="0" w:space="0" w:color="auto"/>
      </w:divBdr>
    </w:div>
    <w:div w:id="2065254009">
      <w:bodyDiv w:val="1"/>
      <w:marLeft w:val="0"/>
      <w:marRight w:val="0"/>
      <w:marTop w:val="0"/>
      <w:marBottom w:val="0"/>
      <w:divBdr>
        <w:top w:val="none" w:sz="0" w:space="0" w:color="auto"/>
        <w:left w:val="none" w:sz="0" w:space="0" w:color="auto"/>
        <w:bottom w:val="none" w:sz="0" w:space="0" w:color="auto"/>
        <w:right w:val="none" w:sz="0" w:space="0" w:color="auto"/>
      </w:divBdr>
    </w:div>
    <w:div w:id="2084788013">
      <w:bodyDiv w:val="1"/>
      <w:marLeft w:val="0"/>
      <w:marRight w:val="0"/>
      <w:marTop w:val="0"/>
      <w:marBottom w:val="0"/>
      <w:divBdr>
        <w:top w:val="none" w:sz="0" w:space="0" w:color="auto"/>
        <w:left w:val="none" w:sz="0" w:space="0" w:color="auto"/>
        <w:bottom w:val="none" w:sz="0" w:space="0" w:color="auto"/>
        <w:right w:val="none" w:sz="0" w:space="0" w:color="auto"/>
      </w:divBdr>
    </w:div>
    <w:div w:id="2099667305">
      <w:bodyDiv w:val="1"/>
      <w:marLeft w:val="0"/>
      <w:marRight w:val="0"/>
      <w:marTop w:val="0"/>
      <w:marBottom w:val="0"/>
      <w:divBdr>
        <w:top w:val="none" w:sz="0" w:space="0" w:color="auto"/>
        <w:left w:val="none" w:sz="0" w:space="0" w:color="auto"/>
        <w:bottom w:val="none" w:sz="0" w:space="0" w:color="auto"/>
        <w:right w:val="none" w:sz="0" w:space="0" w:color="auto"/>
      </w:divBdr>
    </w:div>
    <w:div w:id="214311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9" Type="http://schemas.openxmlformats.org/officeDocument/2006/relationships/chart" Target="charts/chart30.xml"/><Relationship Id="rId21" Type="http://schemas.openxmlformats.org/officeDocument/2006/relationships/chart" Target="charts/chart12.xml"/><Relationship Id="rId34" Type="http://schemas.openxmlformats.org/officeDocument/2006/relationships/chart" Target="charts/chart25.xml"/><Relationship Id="rId42" Type="http://schemas.openxmlformats.org/officeDocument/2006/relationships/chart" Target="charts/chart3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7.xml"/><Relationship Id="rId29" Type="http://schemas.openxmlformats.org/officeDocument/2006/relationships/chart" Target="charts/chart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chart" Target="charts/chart23.xml"/><Relationship Id="rId37" Type="http://schemas.openxmlformats.org/officeDocument/2006/relationships/chart" Target="charts/chart28.xml"/><Relationship Id="rId40" Type="http://schemas.openxmlformats.org/officeDocument/2006/relationships/chart" Target="charts/chart31.xml"/><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chart" Target="charts/chart19.xml"/><Relationship Id="rId36" Type="http://schemas.openxmlformats.org/officeDocument/2006/relationships/chart" Target="charts/chart27.xm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chart" Target="charts/chart2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chart" Target="charts/chart21.xml"/><Relationship Id="rId35" Type="http://schemas.openxmlformats.org/officeDocument/2006/relationships/chart" Target="charts/chart26.xml"/><Relationship Id="rId43"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chart" Target="charts/chart24.xml"/><Relationship Id="rId38" Type="http://schemas.openxmlformats.org/officeDocument/2006/relationships/chart" Target="charts/chart29.xml"/><Relationship Id="rId46" Type="http://schemas.openxmlformats.org/officeDocument/2006/relationships/theme" Target="theme/theme1.xml"/><Relationship Id="rId20" Type="http://schemas.openxmlformats.org/officeDocument/2006/relationships/chart" Target="charts/chart11.xml"/><Relationship Id="rId41" Type="http://schemas.openxmlformats.org/officeDocument/2006/relationships/chart" Target="charts/chart32.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Feuille_de_calcul_Microsoft_Excel1.xlsx"/></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oleObject" Target="file:///C:\AAA_NANISS\LuxDev\7.Satisfaction_2020\3_Traitements\Tab0709.xlsx" TargetMode="Externa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oleObject" Target="file:///C:\AAA_NANISS\LuxDev\7.Satisfaction_2020\3_Traitements\Trait.xlsx" TargetMode="External"/></Relationships>
</file>

<file path=word/charts/_rels/chart12.xml.rels><?xml version="1.0" encoding="UTF-8" standalone="yes"?>
<Relationships xmlns="http://schemas.openxmlformats.org/package/2006/relationships"><Relationship Id="rId3" Type="http://schemas.openxmlformats.org/officeDocument/2006/relationships/oleObject" Target="file:///C:\AAA_NANISS\LuxDev\7.Satisfaction_2020\3_Traitements\Tab0709.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13.xml"/><Relationship Id="rId1" Type="http://schemas.microsoft.com/office/2011/relationships/chartStyle" Target="style13.xml"/><Relationship Id="rId4" Type="http://schemas.openxmlformats.org/officeDocument/2006/relationships/package" Target="../embeddings/Feuille_de_calcul_Microsoft_Excel2.xlsx"/></Relationships>
</file>

<file path=word/charts/_rels/chart14.xml.rels><?xml version="1.0" encoding="UTF-8" standalone="yes"?>
<Relationships xmlns="http://schemas.openxmlformats.org/package/2006/relationships"><Relationship Id="rId3" Type="http://schemas.openxmlformats.org/officeDocument/2006/relationships/oleObject" Target="file:///C:\AAA_NANISS\LuxDev\7.Satisfaction_2020\3_Traitements\Tab0709.xlsx"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file:///C:\AAA_NANISS\LuxDev\7.Satisfaction_2020\3_Traitements\Satisfaction.xlsx"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file:///C:\AAA_NANISS\LuxDev\7.Satisfaction_2020\3_Traitements\Satisfaction.xlsx" TargetMode="External"/><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oleObject" Target="file:///C:\AAA_NANISS\LuxDev\7.Satisfaction_2020\3_Traitements\Satisfaction.xlsx" TargetMode="External"/><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3" Type="http://schemas.openxmlformats.org/officeDocument/2006/relationships/oleObject" Target="file:///C:\AAA_NANISS\LuxDev\7.Satisfaction_2020\3_Traitements\Satisfaction.xlsx" TargetMode="External"/><Relationship Id="rId2" Type="http://schemas.microsoft.com/office/2011/relationships/chartColorStyle" Target="colors18.xml"/><Relationship Id="rId1" Type="http://schemas.microsoft.com/office/2011/relationships/chartStyle" Target="style18.xml"/></Relationships>
</file>

<file path=word/charts/_rels/chart19.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19.xml"/><Relationship Id="rId1" Type="http://schemas.microsoft.com/office/2011/relationships/chartStyle" Target="style19.xml"/><Relationship Id="rId4" Type="http://schemas.openxmlformats.org/officeDocument/2006/relationships/oleObject" Target="file:///C:\AAA_NANISS\LuxDev\7.Satisfaction_2020\3_Traitements\Tab0709.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AAA_NANISS\LuxDev\7.Satisfaction_2020\3_Traitements\Tab.xlsx" TargetMode="External"/><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3" Type="http://schemas.openxmlformats.org/officeDocument/2006/relationships/oleObject" Target="file:///C:\AAA_NANISS\LuxDev\7.Satisfaction_2020\3_Traitements\Tab0709.xlsx" TargetMode="External"/><Relationship Id="rId2" Type="http://schemas.microsoft.com/office/2011/relationships/chartColorStyle" Target="colors20.xml"/><Relationship Id="rId1" Type="http://schemas.microsoft.com/office/2011/relationships/chartStyle" Target="style20.xml"/></Relationships>
</file>

<file path=word/charts/_rels/chart21.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21.xml"/><Relationship Id="rId1" Type="http://schemas.microsoft.com/office/2011/relationships/chartStyle" Target="style21.xml"/><Relationship Id="rId4" Type="http://schemas.openxmlformats.org/officeDocument/2006/relationships/oleObject" Target="file:///C:\AAA_NANISS\LuxDev\7.Satisfaction_2020\3_Traitements\Tab0709.xlsx" TargetMode="External"/></Relationships>
</file>

<file path=word/charts/_rels/chart22.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22.xml"/><Relationship Id="rId1" Type="http://schemas.microsoft.com/office/2011/relationships/chartStyle" Target="style22.xml"/><Relationship Id="rId4" Type="http://schemas.openxmlformats.org/officeDocument/2006/relationships/oleObject" Target="file:///C:\AAA_NANISS\LuxDev\7.Satisfaction_2020\3_Traitements\Tab0709.xlsx" TargetMode="External"/></Relationships>
</file>

<file path=word/charts/_rels/chart23.xml.rels><?xml version="1.0" encoding="UTF-8" standalone="yes"?>
<Relationships xmlns="http://schemas.openxmlformats.org/package/2006/relationships"><Relationship Id="rId3" Type="http://schemas.openxmlformats.org/officeDocument/2006/relationships/themeOverride" Target="../theme/themeOverride11.xml"/><Relationship Id="rId2" Type="http://schemas.microsoft.com/office/2011/relationships/chartColorStyle" Target="colors23.xml"/><Relationship Id="rId1" Type="http://schemas.microsoft.com/office/2011/relationships/chartStyle" Target="style23.xml"/><Relationship Id="rId4" Type="http://schemas.openxmlformats.org/officeDocument/2006/relationships/oleObject" Target="file:///C:\AAA_NANISS\LuxDev\7.Satisfaction_2020\3_Traitements\Tab0709.xlsx" TargetMode="External"/></Relationships>
</file>

<file path=word/charts/_rels/chart24.xml.rels><?xml version="1.0" encoding="UTF-8" standalone="yes"?>
<Relationships xmlns="http://schemas.openxmlformats.org/package/2006/relationships"><Relationship Id="rId3" Type="http://schemas.openxmlformats.org/officeDocument/2006/relationships/themeOverride" Target="../theme/themeOverride12.xml"/><Relationship Id="rId2" Type="http://schemas.microsoft.com/office/2011/relationships/chartColorStyle" Target="colors24.xml"/><Relationship Id="rId1" Type="http://schemas.microsoft.com/office/2011/relationships/chartStyle" Target="style24.xml"/><Relationship Id="rId4" Type="http://schemas.openxmlformats.org/officeDocument/2006/relationships/oleObject" Target="file:///C:\AAA_NANISS\LuxDev\7.Satisfaction_2020\3_Traitements\Tab0709.xlsx" TargetMode="External"/></Relationships>
</file>

<file path=word/charts/_rels/chart25.xml.rels><?xml version="1.0" encoding="UTF-8" standalone="yes"?>
<Relationships xmlns="http://schemas.openxmlformats.org/package/2006/relationships"><Relationship Id="rId3" Type="http://schemas.openxmlformats.org/officeDocument/2006/relationships/themeOverride" Target="../theme/themeOverride13.xml"/><Relationship Id="rId2" Type="http://schemas.microsoft.com/office/2011/relationships/chartColorStyle" Target="colors25.xml"/><Relationship Id="rId1" Type="http://schemas.microsoft.com/office/2011/relationships/chartStyle" Target="style25.xml"/><Relationship Id="rId4" Type="http://schemas.openxmlformats.org/officeDocument/2006/relationships/oleObject" Target="file:///C:\AAA_NANISS\LuxDev\7.Satisfaction_2020\3_Traitements\Tab0909.xlsx" TargetMode="External"/></Relationships>
</file>

<file path=word/charts/_rels/chart26.xml.rels><?xml version="1.0" encoding="UTF-8" standalone="yes"?>
<Relationships xmlns="http://schemas.openxmlformats.org/package/2006/relationships"><Relationship Id="rId3" Type="http://schemas.openxmlformats.org/officeDocument/2006/relationships/themeOverride" Target="../theme/themeOverride14.xml"/><Relationship Id="rId2" Type="http://schemas.microsoft.com/office/2011/relationships/chartColorStyle" Target="colors26.xml"/><Relationship Id="rId1" Type="http://schemas.microsoft.com/office/2011/relationships/chartStyle" Target="style26.xml"/><Relationship Id="rId4" Type="http://schemas.openxmlformats.org/officeDocument/2006/relationships/oleObject" Target="file:///C:\AAA_NANISS\LuxDev\7.Satisfaction_2020\3_Traitements\Tab0909.xlsx" TargetMode="External"/></Relationships>
</file>

<file path=word/charts/_rels/chart27.xml.rels><?xml version="1.0" encoding="UTF-8" standalone="yes"?>
<Relationships xmlns="http://schemas.openxmlformats.org/package/2006/relationships"><Relationship Id="rId3" Type="http://schemas.openxmlformats.org/officeDocument/2006/relationships/themeOverride" Target="../theme/themeOverride15.xml"/><Relationship Id="rId2" Type="http://schemas.microsoft.com/office/2011/relationships/chartColorStyle" Target="colors27.xml"/><Relationship Id="rId1" Type="http://schemas.microsoft.com/office/2011/relationships/chartStyle" Target="style27.xml"/><Relationship Id="rId4" Type="http://schemas.openxmlformats.org/officeDocument/2006/relationships/oleObject" Target="file:///C:\Users\USER\Desktop\7.Satisfaction_2020\3_Traitements\Tab0909.xlsx" TargetMode="External"/></Relationships>
</file>

<file path=word/charts/_rels/chart28.xml.rels><?xml version="1.0" encoding="UTF-8" standalone="yes"?>
<Relationships xmlns="http://schemas.openxmlformats.org/package/2006/relationships"><Relationship Id="rId3" Type="http://schemas.openxmlformats.org/officeDocument/2006/relationships/themeOverride" Target="../theme/themeOverride16.xml"/><Relationship Id="rId2" Type="http://schemas.microsoft.com/office/2011/relationships/chartColorStyle" Target="colors28.xml"/><Relationship Id="rId1" Type="http://schemas.microsoft.com/office/2011/relationships/chartStyle" Target="style28.xml"/><Relationship Id="rId4" Type="http://schemas.openxmlformats.org/officeDocument/2006/relationships/oleObject" Target="file:///C:\AAA_NANISS\LuxDev\7.Satisfaction_2020\3_Traitements\Tab0909.xlsx" TargetMode="External"/></Relationships>
</file>

<file path=word/charts/_rels/chart29.xml.rels><?xml version="1.0" encoding="UTF-8" standalone="yes"?>
<Relationships xmlns="http://schemas.openxmlformats.org/package/2006/relationships"><Relationship Id="rId3" Type="http://schemas.openxmlformats.org/officeDocument/2006/relationships/themeOverride" Target="../theme/themeOverride17.xml"/><Relationship Id="rId2" Type="http://schemas.microsoft.com/office/2011/relationships/chartColorStyle" Target="colors29.xml"/><Relationship Id="rId1" Type="http://schemas.microsoft.com/office/2011/relationships/chartStyle" Target="style29.xml"/><Relationship Id="rId4" Type="http://schemas.openxmlformats.org/officeDocument/2006/relationships/oleObject" Target="Classeur1"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AAA_NANISS\LuxDev\7.Satisfaction_2020\3_Traitements\Tab.xlsx" TargetMode="External"/><Relationship Id="rId2" Type="http://schemas.microsoft.com/office/2011/relationships/chartColorStyle" Target="colors3.xml"/><Relationship Id="rId1" Type="http://schemas.microsoft.com/office/2011/relationships/chartStyle" Target="style3.xml"/></Relationships>
</file>

<file path=word/charts/_rels/chart30.xml.rels><?xml version="1.0" encoding="UTF-8" standalone="yes"?>
<Relationships xmlns="http://schemas.openxmlformats.org/package/2006/relationships"><Relationship Id="rId3" Type="http://schemas.openxmlformats.org/officeDocument/2006/relationships/oleObject" Target="Classeur1" TargetMode="External"/><Relationship Id="rId2" Type="http://schemas.microsoft.com/office/2011/relationships/chartColorStyle" Target="colors30.xml"/><Relationship Id="rId1" Type="http://schemas.microsoft.com/office/2011/relationships/chartStyle" Target="style30.xml"/></Relationships>
</file>

<file path=word/charts/_rels/chart31.xml.rels><?xml version="1.0" encoding="UTF-8" standalone="yes"?>
<Relationships xmlns="http://schemas.openxmlformats.org/package/2006/relationships"><Relationship Id="rId3" Type="http://schemas.openxmlformats.org/officeDocument/2006/relationships/themeOverride" Target="../theme/themeOverride18.xml"/><Relationship Id="rId2" Type="http://schemas.microsoft.com/office/2011/relationships/chartColorStyle" Target="colors31.xml"/><Relationship Id="rId1" Type="http://schemas.microsoft.com/office/2011/relationships/chartStyle" Target="style31.xml"/><Relationship Id="rId4" Type="http://schemas.openxmlformats.org/officeDocument/2006/relationships/oleObject" Target="Classeur1" TargetMode="External"/></Relationships>
</file>

<file path=word/charts/_rels/chart32.xml.rels><?xml version="1.0" encoding="UTF-8" standalone="yes"?>
<Relationships xmlns="http://schemas.openxmlformats.org/package/2006/relationships"><Relationship Id="rId3" Type="http://schemas.openxmlformats.org/officeDocument/2006/relationships/oleObject" Target="Classeur1" TargetMode="External"/><Relationship Id="rId2" Type="http://schemas.microsoft.com/office/2011/relationships/chartColorStyle" Target="colors32.xml"/><Relationship Id="rId1" Type="http://schemas.microsoft.com/office/2011/relationships/chartStyle" Target="style32.xml"/></Relationships>
</file>

<file path=word/charts/_rels/chart33.xml.rels><?xml version="1.0" encoding="UTF-8" standalone="yes"?>
<Relationships xmlns="http://schemas.openxmlformats.org/package/2006/relationships"><Relationship Id="rId3" Type="http://schemas.openxmlformats.org/officeDocument/2006/relationships/oleObject" Target="file:///C:\AAA_NANISS\LuxDev\7.Satisfaction_2020\3_Traitements\Satisfaction.xlsx" TargetMode="External"/><Relationship Id="rId2" Type="http://schemas.microsoft.com/office/2011/relationships/chartColorStyle" Target="colors33.xml"/><Relationship Id="rId1" Type="http://schemas.microsoft.com/office/2011/relationships/chartStyle" Target="style3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C:\AAA_NANISS\LuxDev\7.Satisfaction_2020\3_Traitements\Tab.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C:\Users\HP\AppData\Roaming\Microsoft\Excel\Tab%20(version%202).xlsb" TargetMode="External"/></Relationships>
</file>

<file path=word/charts/_rels/chart6.xml.rels><?xml version="1.0" encoding="UTF-8" standalone="yes"?>
<Relationships xmlns="http://schemas.openxmlformats.org/package/2006/relationships"><Relationship Id="rId3" Type="http://schemas.openxmlformats.org/officeDocument/2006/relationships/oleObject" Target="file:///C:\AAA_NANISS\LuxDev\7.Satisfaction_2020\3_Traitements\Tab0709.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AAA_NANISS\LuxDev\7.Satisfaction_2020\3_Traitements\Tab0709.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AAA_NANISS\LuxDev\7.Satisfaction_2020\3_Traitements\Tab0709.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file:///C:\AAA_NANISS\LuxDev\7.Satisfaction_2020\3_Traitements\Tab070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solidFill>
          <a:schemeClr val="lt1">
            <a:alpha val="27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spPr>
            <a:solidFill>
              <a:srgbClr val="ED7D31">
                <a:lumMod val="75000"/>
              </a:srgbClr>
            </a:solidFill>
            <a:ln>
              <a:solidFill>
                <a:schemeClr val="accent1">
                  <a:lumMod val="75000"/>
                </a:schemeClr>
              </a:solidFill>
            </a:ln>
            <a:effectLst/>
            <a:scene3d>
              <a:camera prst="orthographicFront"/>
              <a:lightRig rig="threePt" dir="t"/>
            </a:scene3d>
            <a:sp3d prstMaterial="translucentPowder">
              <a:contourClr>
                <a:schemeClr val="accent1">
                  <a:lumMod val="75000"/>
                </a:schemeClr>
              </a:contourClr>
            </a:sp3d>
          </c:spPr>
          <c:invertIfNegative val="0"/>
          <c:dPt>
            <c:idx val="0"/>
            <c:invertIfNegative val="0"/>
            <c:bubble3D val="0"/>
            <c:spPr>
              <a:solidFill>
                <a:srgbClr val="ED7D31">
                  <a:lumMod val="75000"/>
                </a:srgbClr>
              </a:solidFill>
              <a:ln>
                <a:solidFill>
                  <a:schemeClr val="accent1">
                    <a:lumMod val="75000"/>
                  </a:schemeClr>
                </a:solidFill>
              </a:ln>
              <a:effectLst>
                <a:outerShdw blurRad="50800" dist="38100" dir="10800000" algn="r" rotWithShape="0">
                  <a:prstClr val="black">
                    <a:alpha val="40000"/>
                  </a:prstClr>
                </a:outerShdw>
              </a:effectLst>
              <a:scene3d>
                <a:camera prst="orthographicFront"/>
                <a:lightRig rig="threePt" dir="t"/>
              </a:scene3d>
              <a:sp3d prstMaterial="translucentPowder">
                <a:contourClr>
                  <a:schemeClr val="accent1">
                    <a:lumMod val="75000"/>
                  </a:schemeClr>
                </a:contourClr>
              </a:sp3d>
            </c:spPr>
            <c:extLst xmlns:c16r2="http://schemas.microsoft.com/office/drawing/2015/06/chart">
              <c:ext xmlns:c16="http://schemas.microsoft.com/office/drawing/2014/chart" uri="{C3380CC4-5D6E-409C-BE32-E72D297353CC}">
                <c16:uniqueId val="{00000000-971C-4B11-B777-15A22274FC02}"/>
              </c:ext>
            </c:extLst>
          </c:dPt>
          <c:dPt>
            <c:idx val="1"/>
            <c:invertIfNegative val="0"/>
            <c:bubble3D val="0"/>
            <c:spPr>
              <a:solidFill>
                <a:srgbClr val="ED7D31">
                  <a:lumMod val="75000"/>
                </a:srgbClr>
              </a:solidFill>
              <a:ln>
                <a:solidFill>
                  <a:schemeClr val="accent1">
                    <a:lumMod val="75000"/>
                  </a:schemeClr>
                </a:solidFill>
              </a:ln>
              <a:effectLst>
                <a:outerShdw blurRad="50800" dist="38100" dir="10800000" algn="r" rotWithShape="0">
                  <a:prstClr val="black">
                    <a:alpha val="40000"/>
                  </a:prstClr>
                </a:outerShdw>
              </a:effectLst>
              <a:scene3d>
                <a:camera prst="orthographicFront"/>
                <a:lightRig rig="threePt" dir="t"/>
              </a:scene3d>
              <a:sp3d prstMaterial="translucentPowder">
                <a:contourClr>
                  <a:schemeClr val="accent1">
                    <a:lumMod val="75000"/>
                  </a:schemeClr>
                </a:contourClr>
              </a:sp3d>
            </c:spPr>
            <c:extLst xmlns:c16r2="http://schemas.microsoft.com/office/drawing/2015/06/chart">
              <c:ext xmlns:c16="http://schemas.microsoft.com/office/drawing/2014/chart" uri="{C3380CC4-5D6E-409C-BE32-E72D297353CC}">
                <c16:uniqueId val="{00000001-971C-4B11-B777-15A22274FC02}"/>
              </c:ext>
            </c:extLst>
          </c:dPt>
          <c:dPt>
            <c:idx val="2"/>
            <c:invertIfNegative val="0"/>
            <c:bubble3D val="0"/>
            <c:spPr>
              <a:solidFill>
                <a:srgbClr val="ED7D31">
                  <a:lumMod val="75000"/>
                </a:srgbClr>
              </a:solidFill>
              <a:ln>
                <a:solidFill>
                  <a:schemeClr val="accent1">
                    <a:lumMod val="75000"/>
                  </a:schemeClr>
                </a:solidFill>
              </a:ln>
              <a:effectLst>
                <a:outerShdw blurRad="50800" dist="38100" dir="8100000" algn="tr" rotWithShape="0">
                  <a:prstClr val="black">
                    <a:alpha val="40000"/>
                  </a:prstClr>
                </a:outerShdw>
              </a:effectLst>
              <a:scene3d>
                <a:camera prst="orthographicFront"/>
                <a:lightRig rig="threePt" dir="t"/>
              </a:scene3d>
              <a:sp3d prstMaterial="translucentPowder">
                <a:contourClr>
                  <a:schemeClr val="accent1">
                    <a:lumMod val="75000"/>
                  </a:schemeClr>
                </a:contourClr>
              </a:sp3d>
            </c:spPr>
            <c:extLst xmlns:c16r2="http://schemas.microsoft.com/office/drawing/2015/06/chart">
              <c:ext xmlns:c16="http://schemas.microsoft.com/office/drawing/2014/chart" uri="{C3380CC4-5D6E-409C-BE32-E72D297353CC}">
                <c16:uniqueId val="{00000002-971C-4B11-B777-15A22274FC02}"/>
              </c:ext>
            </c:extLst>
          </c:dPt>
          <c:dPt>
            <c:idx val="3"/>
            <c:invertIfNegative val="0"/>
            <c:bubble3D val="0"/>
            <c:spPr>
              <a:solidFill>
                <a:srgbClr val="ED7D31">
                  <a:lumMod val="75000"/>
                </a:srgbClr>
              </a:solidFill>
              <a:ln>
                <a:solidFill>
                  <a:schemeClr val="accent1">
                    <a:lumMod val="75000"/>
                  </a:schemeClr>
                </a:solidFill>
              </a:ln>
              <a:effectLst>
                <a:outerShdw blurRad="50800" dist="38100" dir="10800000" algn="r" rotWithShape="0">
                  <a:prstClr val="black">
                    <a:alpha val="40000"/>
                  </a:prstClr>
                </a:outerShdw>
              </a:effectLst>
              <a:scene3d>
                <a:camera prst="orthographicFront"/>
                <a:lightRig rig="threePt" dir="t"/>
              </a:scene3d>
              <a:sp3d prstMaterial="translucentPowder">
                <a:contourClr>
                  <a:schemeClr val="accent1">
                    <a:lumMod val="75000"/>
                  </a:schemeClr>
                </a:contourClr>
              </a:sp3d>
            </c:spPr>
            <c:extLst xmlns:c16r2="http://schemas.microsoft.com/office/drawing/2015/06/chart">
              <c:ext xmlns:c16="http://schemas.microsoft.com/office/drawing/2014/chart" uri="{C3380CC4-5D6E-409C-BE32-E72D297353CC}">
                <c16:uniqueId val="{00000003-971C-4B11-B777-15A22274FC02}"/>
              </c:ext>
            </c:extLst>
          </c:dPt>
          <c:dPt>
            <c:idx val="4"/>
            <c:invertIfNegative val="0"/>
            <c:bubble3D val="0"/>
            <c:spPr>
              <a:solidFill>
                <a:srgbClr val="ED7D31">
                  <a:lumMod val="75000"/>
                </a:srgbClr>
              </a:solidFill>
              <a:ln>
                <a:solidFill>
                  <a:schemeClr val="accent1">
                    <a:lumMod val="75000"/>
                  </a:schemeClr>
                </a:solidFill>
              </a:ln>
              <a:effectLst>
                <a:outerShdw blurRad="50800" dist="38100" dir="10800000" algn="r" rotWithShape="0">
                  <a:prstClr val="black">
                    <a:alpha val="40000"/>
                  </a:prstClr>
                </a:outerShdw>
              </a:effectLst>
              <a:scene3d>
                <a:camera prst="orthographicFront"/>
                <a:lightRig rig="threePt" dir="t"/>
              </a:scene3d>
              <a:sp3d prstMaterial="translucentPowder">
                <a:contourClr>
                  <a:schemeClr val="accent1">
                    <a:lumMod val="75000"/>
                  </a:schemeClr>
                </a:contourClr>
              </a:sp3d>
            </c:spPr>
            <c:extLst xmlns:c16r2="http://schemas.microsoft.com/office/drawing/2015/06/chart">
              <c:ext xmlns:c16="http://schemas.microsoft.com/office/drawing/2014/chart" uri="{C3380CC4-5D6E-409C-BE32-E72D297353CC}">
                <c16:uniqueId val="{00000004-971C-4B11-B777-15A22274FC02}"/>
              </c:ext>
            </c:extLst>
          </c:dPt>
          <c:dLbls>
            <c:dLbl>
              <c:idx val="0"/>
              <c:layout>
                <c:manualLayout>
                  <c:x val="2.2870207430980595E-3"/>
                  <c:y val="-1.493930905695611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71C-4B11-B777-15A22274FC02}"/>
                </c:ext>
                <c:ext xmlns:c15="http://schemas.microsoft.com/office/drawing/2012/chart" uri="{CE6537A1-D6FC-4f65-9D91-7224C49458BB}"/>
              </c:extLst>
            </c:dLbl>
            <c:dLbl>
              <c:idx val="1"/>
              <c:layout>
                <c:manualLayout>
                  <c:x val="6.8610622292941785E-3"/>
                  <c:y val="-3.361344537815125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71C-4B11-B777-15A22274FC02}"/>
                </c:ext>
                <c:ext xmlns:c15="http://schemas.microsoft.com/office/drawing/2012/chart" uri="{CE6537A1-D6FC-4f65-9D91-7224C49458BB}"/>
              </c:extLst>
            </c:dLbl>
            <c:dLbl>
              <c:idx val="2"/>
              <c:layout>
                <c:manualLayout>
                  <c:x val="1.1435103715490297E-2"/>
                  <c:y val="-1.867413632119517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971C-4B11-B777-15A22274FC02}"/>
                </c:ext>
                <c:ext xmlns:c15="http://schemas.microsoft.com/office/drawing/2012/chart" uri="{CE6537A1-D6FC-4f65-9D91-7224C49458BB}"/>
              </c:extLst>
            </c:dLbl>
            <c:dLbl>
              <c:idx val="3"/>
              <c:layout>
                <c:manualLayout>
                  <c:x val="1.1435103715490214E-2"/>
                  <c:y val="-2.240896358543417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71C-4B11-B777-15A22274FC02}"/>
                </c:ext>
                <c:ext xmlns:c15="http://schemas.microsoft.com/office/drawing/2012/chart" uri="{CE6537A1-D6FC-4f65-9D91-7224C49458BB}"/>
              </c:extLst>
            </c:dLbl>
            <c:dLbl>
              <c:idx val="4"/>
              <c:layout>
                <c:manualLayout>
                  <c:x val="1.1435103715490297E-2"/>
                  <c:y val="-2.240896358543417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971C-4B11-B777-15A22274FC02}"/>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Feuil1!$E$2:$E$6</c:f>
              <c:strCache>
                <c:ptCount val="5"/>
                <c:pt idx="0">
                  <c:v>Grandes entreprises</c:v>
                </c:pt>
                <c:pt idx="1">
                  <c:v>Moyennes entreprises</c:v>
                </c:pt>
                <c:pt idx="2">
                  <c:v>Auto-emploi</c:v>
                </c:pt>
                <c:pt idx="3">
                  <c:v>Petites entreprises</c:v>
                </c:pt>
                <c:pt idx="4">
                  <c:v>Microentreprises</c:v>
                </c:pt>
              </c:strCache>
            </c:strRef>
          </c:cat>
          <c:val>
            <c:numRef>
              <c:f>Feuil1!$F$2:$F$6</c:f>
              <c:numCache>
                <c:formatCode>###0.0</c:formatCode>
                <c:ptCount val="5"/>
                <c:pt idx="0">
                  <c:v>8.7774294670846391</c:v>
                </c:pt>
                <c:pt idx="1">
                  <c:v>14.106583072100314</c:v>
                </c:pt>
                <c:pt idx="2">
                  <c:v>24.137931034482758</c:v>
                </c:pt>
                <c:pt idx="3">
                  <c:v>25.391849529780565</c:v>
                </c:pt>
                <c:pt idx="4">
                  <c:v>27.586206896551722</c:v>
                </c:pt>
              </c:numCache>
            </c:numRef>
          </c:val>
          <c:extLst xmlns:c16r2="http://schemas.microsoft.com/office/drawing/2015/06/chart">
            <c:ext xmlns:c16="http://schemas.microsoft.com/office/drawing/2014/chart" uri="{C3380CC4-5D6E-409C-BE32-E72D297353CC}">
              <c16:uniqueId val="{00000005-971C-4B11-B777-15A22274FC02}"/>
            </c:ext>
          </c:extLst>
        </c:ser>
        <c:dLbls>
          <c:showLegendKey val="0"/>
          <c:showVal val="0"/>
          <c:showCatName val="0"/>
          <c:showSerName val="0"/>
          <c:showPercent val="0"/>
          <c:showBubbleSize val="0"/>
        </c:dLbls>
        <c:gapWidth val="150"/>
        <c:shape val="box"/>
        <c:axId val="-912341712"/>
        <c:axId val="-912339536"/>
        <c:axId val="-2077042672"/>
      </c:bar3DChart>
      <c:catAx>
        <c:axId val="-91234171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crossAx val="-912339536"/>
        <c:crosses val="autoZero"/>
        <c:auto val="1"/>
        <c:lblAlgn val="ctr"/>
        <c:lblOffset val="100"/>
        <c:noMultiLvlLbl val="0"/>
      </c:catAx>
      <c:valAx>
        <c:axId val="-912339536"/>
        <c:scaling>
          <c:orientation val="minMax"/>
        </c:scaling>
        <c:delete val="0"/>
        <c:axPos val="l"/>
        <c:majorGridlines>
          <c:spPr>
            <a:ln w="9525" cap="flat" cmpd="sng" algn="ctr">
              <a:solidFill>
                <a:schemeClr val="tx1">
                  <a:lumMod val="5000"/>
                  <a:lumOff val="9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fr-FR"/>
          </a:p>
        </c:txPr>
        <c:crossAx val="-912341712"/>
        <c:crosses val="autoZero"/>
        <c:crossBetween val="between"/>
      </c:valAx>
      <c:serAx>
        <c:axId val="-2077042672"/>
        <c:scaling>
          <c:orientation val="minMax"/>
        </c:scaling>
        <c:delete val="1"/>
        <c:axPos val="b"/>
        <c:majorTickMark val="none"/>
        <c:minorTickMark val="none"/>
        <c:tickLblPos val="nextTo"/>
        <c:crossAx val="-912339536"/>
        <c:crosses val="autoZero"/>
      </c:ser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Feuil5!$A$3</c:f>
              <c:strCache>
                <c:ptCount val="1"/>
                <c:pt idx="0">
                  <c:v>Savoirs ou connaissances</c:v>
                </c:pt>
              </c:strCache>
            </c:strRef>
          </c:tx>
          <c:spPr>
            <a:solidFill>
              <a:srgbClr val="FFFF00"/>
            </a:solidFill>
            <a:ln>
              <a:solidFill>
                <a:schemeClr val="tx1"/>
              </a:solidFill>
            </a:ln>
            <a:effectLst/>
            <a:sp3d>
              <a:contourClr>
                <a:schemeClr val="tx1"/>
              </a:contourClr>
            </a:sp3d>
          </c:spPr>
          <c:invertIfNegative val="0"/>
          <c:dPt>
            <c:idx val="4"/>
            <c:invertIfNegative val="0"/>
            <c:bubble3D val="0"/>
            <c:spPr>
              <a:solidFill>
                <a:srgbClr val="FFFF0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1-20A5-41CB-A820-C90948F4D8FB}"/>
              </c:ext>
            </c:extLst>
          </c:dPt>
          <c:dPt>
            <c:idx val="7"/>
            <c:invertIfNegative val="0"/>
            <c:bubble3D val="0"/>
            <c:spPr>
              <a:solidFill>
                <a:srgbClr val="FFFF0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3-20A5-41CB-A820-C90948F4D8FB}"/>
              </c:ext>
            </c:extLst>
          </c:dPt>
          <c:dLbls>
            <c:delete val="1"/>
          </c:dLbls>
          <c:cat>
            <c:strRef>
              <c:f>Feuil5!$B$2:$E$2</c:f>
              <c:strCache>
                <c:ptCount val="4"/>
                <c:pt idx="0">
                  <c:v>Microentreprises</c:v>
                </c:pt>
                <c:pt idx="1">
                  <c:v>Petites entreprises</c:v>
                </c:pt>
                <c:pt idx="2">
                  <c:v>Moyennes entreprises</c:v>
                </c:pt>
                <c:pt idx="3">
                  <c:v>Grandes entreprises</c:v>
                </c:pt>
              </c:strCache>
            </c:strRef>
          </c:cat>
          <c:val>
            <c:numRef>
              <c:f>Feuil5!$B$3:$E$3</c:f>
              <c:numCache>
                <c:formatCode>###0.0%</c:formatCode>
                <c:ptCount val="4"/>
                <c:pt idx="0">
                  <c:v>0.89772727272727271</c:v>
                </c:pt>
                <c:pt idx="1">
                  <c:v>0.8271604938271605</c:v>
                </c:pt>
                <c:pt idx="2">
                  <c:v>0.88888888888888884</c:v>
                </c:pt>
                <c:pt idx="3">
                  <c:v>0.9642857142857143</c:v>
                </c:pt>
              </c:numCache>
            </c:numRef>
          </c:val>
          <c:extLst xmlns:c16r2="http://schemas.microsoft.com/office/drawing/2015/06/chart">
            <c:ext xmlns:c16="http://schemas.microsoft.com/office/drawing/2014/chart" uri="{C3380CC4-5D6E-409C-BE32-E72D297353CC}">
              <c16:uniqueId val="{00000004-20A5-41CB-A820-C90948F4D8FB}"/>
            </c:ext>
          </c:extLst>
        </c:ser>
        <c:ser>
          <c:idx val="1"/>
          <c:order val="1"/>
          <c:tx>
            <c:strRef>
              <c:f>Feuil5!$A$4</c:f>
              <c:strCache>
                <c:ptCount val="1"/>
                <c:pt idx="0">
                  <c:v>Savoir-être ou comportement</c:v>
                </c:pt>
              </c:strCache>
            </c:strRef>
          </c:tx>
          <c:spPr>
            <a:solidFill>
              <a:schemeClr val="accent2">
                <a:lumMod val="75000"/>
              </a:schemeClr>
            </a:solidFill>
            <a:ln>
              <a:solidFill>
                <a:schemeClr val="tx1"/>
              </a:solidFill>
            </a:ln>
            <a:effectLst/>
            <a:sp3d>
              <a:contourClr>
                <a:schemeClr val="tx1"/>
              </a:contourClr>
            </a:sp3d>
          </c:spPr>
          <c:invertIfNegative val="0"/>
          <c:dPt>
            <c:idx val="3"/>
            <c:invertIfNegative val="0"/>
            <c:bubble3D val="0"/>
            <c:spPr>
              <a:solidFill>
                <a:schemeClr val="accent2">
                  <a:lumMod val="75000"/>
                </a:scheme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6-20A5-41CB-A820-C90948F4D8FB}"/>
              </c:ext>
            </c:extLst>
          </c:dPt>
          <c:dPt>
            <c:idx val="7"/>
            <c:invertIfNegative val="0"/>
            <c:bubble3D val="0"/>
            <c:spPr>
              <a:solidFill>
                <a:schemeClr val="accent2">
                  <a:lumMod val="75000"/>
                </a:scheme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8-20A5-41CB-A820-C90948F4D8FB}"/>
              </c:ext>
            </c:extLst>
          </c:dPt>
          <c:dLbls>
            <c:delete val="1"/>
          </c:dLbls>
          <c:cat>
            <c:strRef>
              <c:f>Feuil5!$B$2:$E$2</c:f>
              <c:strCache>
                <c:ptCount val="4"/>
                <c:pt idx="0">
                  <c:v>Microentreprises</c:v>
                </c:pt>
                <c:pt idx="1">
                  <c:v>Petites entreprises</c:v>
                </c:pt>
                <c:pt idx="2">
                  <c:v>Moyennes entreprises</c:v>
                </c:pt>
                <c:pt idx="3">
                  <c:v>Grandes entreprises</c:v>
                </c:pt>
              </c:strCache>
            </c:strRef>
          </c:cat>
          <c:val>
            <c:numRef>
              <c:f>Feuil5!$B$4:$E$4</c:f>
              <c:numCache>
                <c:formatCode>###0.0%</c:formatCode>
                <c:ptCount val="4"/>
                <c:pt idx="0">
                  <c:v>0.97727272727272729</c:v>
                </c:pt>
                <c:pt idx="1">
                  <c:v>0.9506172839506174</c:v>
                </c:pt>
                <c:pt idx="2">
                  <c:v>0.9555555555555556</c:v>
                </c:pt>
                <c:pt idx="3">
                  <c:v>0.9642857142857143</c:v>
                </c:pt>
              </c:numCache>
            </c:numRef>
          </c:val>
          <c:extLst xmlns:c16r2="http://schemas.microsoft.com/office/drawing/2015/06/chart">
            <c:ext xmlns:c16="http://schemas.microsoft.com/office/drawing/2014/chart" uri="{C3380CC4-5D6E-409C-BE32-E72D297353CC}">
              <c16:uniqueId val="{00000009-20A5-41CB-A820-C90948F4D8FB}"/>
            </c:ext>
          </c:extLst>
        </c:ser>
        <c:ser>
          <c:idx val="2"/>
          <c:order val="2"/>
          <c:tx>
            <c:strRef>
              <c:f>Feuil5!$A$5</c:f>
              <c:strCache>
                <c:ptCount val="1"/>
                <c:pt idx="0">
                  <c:v>Savoir-faire</c:v>
                </c:pt>
              </c:strCache>
            </c:strRef>
          </c:tx>
          <c:spPr>
            <a:solidFill>
              <a:srgbClr val="002060"/>
            </a:solidFill>
            <a:ln>
              <a:solidFill>
                <a:schemeClr val="tx1"/>
              </a:solidFill>
            </a:ln>
            <a:effectLst/>
            <a:sp3d>
              <a:contourClr>
                <a:schemeClr val="tx1"/>
              </a:contourClr>
            </a:sp3d>
          </c:spPr>
          <c:invertIfNegative val="0"/>
          <c:dPt>
            <c:idx val="0"/>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B-20A5-41CB-A820-C90948F4D8FB}"/>
              </c:ext>
            </c:extLst>
          </c:dPt>
          <c:dPt>
            <c:idx val="1"/>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D-20A5-41CB-A820-C90948F4D8FB}"/>
              </c:ext>
            </c:extLst>
          </c:dPt>
          <c:dPt>
            <c:idx val="2"/>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F-20A5-41CB-A820-C90948F4D8FB}"/>
              </c:ext>
            </c:extLst>
          </c:dPt>
          <c:dPt>
            <c:idx val="5"/>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1-20A5-41CB-A820-C90948F4D8FB}"/>
              </c:ext>
            </c:extLst>
          </c:dPt>
          <c:dPt>
            <c:idx val="6"/>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3-20A5-41CB-A820-C90948F4D8FB}"/>
              </c:ext>
            </c:extLst>
          </c:dPt>
          <c:dPt>
            <c:idx val="7"/>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5-20A5-41CB-A820-C90948F4D8FB}"/>
              </c:ext>
            </c:extLst>
          </c:dPt>
          <c:dLbls>
            <c:delete val="1"/>
          </c:dLbls>
          <c:cat>
            <c:strRef>
              <c:f>Feuil5!$B$2:$E$2</c:f>
              <c:strCache>
                <c:ptCount val="4"/>
                <c:pt idx="0">
                  <c:v>Microentreprises</c:v>
                </c:pt>
                <c:pt idx="1">
                  <c:v>Petites entreprises</c:v>
                </c:pt>
                <c:pt idx="2">
                  <c:v>Moyennes entreprises</c:v>
                </c:pt>
                <c:pt idx="3">
                  <c:v>Grandes entreprises</c:v>
                </c:pt>
              </c:strCache>
            </c:strRef>
          </c:cat>
          <c:val>
            <c:numRef>
              <c:f>Feuil5!$B$5:$E$5</c:f>
              <c:numCache>
                <c:formatCode>###0.0%</c:formatCode>
                <c:ptCount val="4"/>
                <c:pt idx="0">
                  <c:v>0.90909090909090906</c:v>
                </c:pt>
                <c:pt idx="1">
                  <c:v>0.86419753086419748</c:v>
                </c:pt>
                <c:pt idx="2">
                  <c:v>0.93333333333333324</c:v>
                </c:pt>
                <c:pt idx="3">
                  <c:v>0.9285714285714286</c:v>
                </c:pt>
              </c:numCache>
            </c:numRef>
          </c:val>
          <c:extLst xmlns:c16r2="http://schemas.microsoft.com/office/drawing/2015/06/chart">
            <c:ext xmlns:c16="http://schemas.microsoft.com/office/drawing/2014/chart" uri="{C3380CC4-5D6E-409C-BE32-E72D297353CC}">
              <c16:uniqueId val="{00000016-20A5-41CB-A820-C90948F4D8FB}"/>
            </c:ext>
          </c:extLst>
        </c:ser>
        <c:dLbls>
          <c:showLegendKey val="0"/>
          <c:showVal val="1"/>
          <c:showCatName val="0"/>
          <c:showSerName val="0"/>
          <c:showPercent val="0"/>
          <c:showBubbleSize val="0"/>
        </c:dLbls>
        <c:gapWidth val="150"/>
        <c:shape val="box"/>
        <c:axId val="-514602064"/>
        <c:axId val="-514603152"/>
        <c:axId val="0"/>
      </c:bar3DChart>
      <c:catAx>
        <c:axId val="-514602064"/>
        <c:scaling>
          <c:orientation val="minMax"/>
        </c:scaling>
        <c:delete val="0"/>
        <c:axPos val="b"/>
        <c:numFmt formatCode="General"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514603152"/>
        <c:crosses val="autoZero"/>
        <c:auto val="1"/>
        <c:lblAlgn val="ctr"/>
        <c:lblOffset val="100"/>
        <c:noMultiLvlLbl val="0"/>
      </c:catAx>
      <c:valAx>
        <c:axId val="-51460315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514602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12700" cap="flat" cmpd="sng" algn="ctr">
      <a:solidFill>
        <a:schemeClr val="tx1"/>
      </a:solidFill>
      <a:round/>
    </a:ln>
    <a:effectLst/>
  </c:spPr>
  <c:txPr>
    <a:bodyPr/>
    <a:lstStyle/>
    <a:p>
      <a:pPr>
        <a:defRPr/>
      </a:pPr>
      <a:endParaRPr lang="fr-FR"/>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Feuil3!$E$1</c:f>
              <c:strCache>
                <c:ptCount val="1"/>
                <c:pt idx="0">
                  <c:v>Hors DFP</c:v>
                </c:pt>
              </c:strCache>
            </c:strRef>
          </c:tx>
          <c:spPr>
            <a:solidFill>
              <a:srgbClr val="00B0F0"/>
            </a:solidFill>
            <a:ln>
              <a:solidFill>
                <a:schemeClr val="tx1"/>
              </a:solidFill>
            </a:ln>
            <a:effectLst/>
          </c:spPr>
          <c:invertIfNegative val="0"/>
          <c:dLbls>
            <c:dLbl>
              <c:idx val="0"/>
              <c:tx>
                <c:rich>
                  <a:bodyPr/>
                  <a:lstStyle/>
                  <a:p>
                    <a:fld id="{E1692FE7-1F6C-4144-8A01-48D42B722377}" type="VALUE">
                      <a:rPr lang="en-US"/>
                      <a:pPr/>
                      <a:t>[VALEUR]</a:t>
                    </a:fld>
                    <a:endParaRPr lang="en-US"/>
                  </a:p>
                  <a:p>
                    <a:r>
                      <a:rPr lang="en-US"/>
                      <a:t>(66%)</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040-4518-9A52-CB55887F1353}"/>
                </c:ext>
                <c:ext xmlns:c15="http://schemas.microsoft.com/office/drawing/2012/chart" uri="{CE6537A1-D6FC-4f65-9D91-7224C49458BB}">
                  <c15:dlblFieldTable/>
                  <c15:showDataLabelsRange val="0"/>
                </c:ext>
              </c:extLst>
            </c:dLbl>
            <c:dLbl>
              <c:idx val="1"/>
              <c:tx>
                <c:rich>
                  <a:bodyPr/>
                  <a:lstStyle/>
                  <a:p>
                    <a:fld id="{602FF3E8-1DC2-4BBF-B85A-E1CC48820DD4}" type="VALUE">
                      <a:rPr lang="en-US"/>
                      <a:pPr/>
                      <a:t>[VALEUR]</a:t>
                    </a:fld>
                    <a:endParaRPr lang="en-US"/>
                  </a:p>
                  <a:p>
                    <a:r>
                      <a:rPr lang="en-US"/>
                      <a:t>(61%)</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9040-4518-9A52-CB55887F1353}"/>
                </c:ext>
                <c:ext xmlns:c15="http://schemas.microsoft.com/office/drawing/2012/chart" uri="{CE6537A1-D6FC-4f65-9D91-7224C49458BB}">
                  <c15:dlblFieldTable/>
                  <c15:showDataLabelsRange val="0"/>
                </c:ext>
              </c:extLst>
            </c:dLbl>
            <c:dLbl>
              <c:idx val="2"/>
              <c:layout>
                <c:manualLayout>
                  <c:x val="7.0750107274669718E-17"/>
                  <c:y val="3.5180299032541778E-3"/>
                </c:manualLayout>
              </c:layout>
              <c:tx>
                <c:rich>
                  <a:bodyPr/>
                  <a:lstStyle/>
                  <a:p>
                    <a:fld id="{D0DEBA63-FEEF-4CB7-B74A-5E0B181C84E5}" type="VALUE">
                      <a:rPr lang="en-US"/>
                      <a:pPr/>
                      <a:t>[VALEUR]</a:t>
                    </a:fld>
                    <a:endParaRPr lang="en-US"/>
                  </a:p>
                  <a:p>
                    <a:r>
                      <a:rPr lang="en-US"/>
                      <a:t>(70%)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040-4518-9A52-CB55887F1353}"/>
                </c:ext>
                <c:ext xmlns:c15="http://schemas.microsoft.com/office/drawing/2012/chart" uri="{CE6537A1-D6FC-4f65-9D91-7224C49458BB}">
                  <c15:dlblFieldTable/>
                  <c15:showDataLabelsRange val="0"/>
                </c:ext>
              </c:extLst>
            </c:dLbl>
            <c:dLbl>
              <c:idx val="3"/>
              <c:tx>
                <c:rich>
                  <a:bodyPr/>
                  <a:lstStyle/>
                  <a:p>
                    <a:fld id="{76D98F5D-01EC-4B25-B8E0-662DF38FD642}" type="VALUE">
                      <a:rPr lang="en-US"/>
                      <a:pPr/>
                      <a:t>[VALEUR]</a:t>
                    </a:fld>
                    <a:endParaRPr lang="en-US"/>
                  </a:p>
                  <a:p>
                    <a:r>
                      <a:rPr lang="en-US"/>
                      <a:t>(65%)</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9040-4518-9A52-CB55887F1353}"/>
                </c:ex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Feuil3!$D$2:$D$5</c:f>
              <c:strCache>
                <c:ptCount val="4"/>
                <c:pt idx="0">
                  <c:v>2017</c:v>
                </c:pt>
                <c:pt idx="1">
                  <c:v>2018</c:v>
                </c:pt>
                <c:pt idx="2">
                  <c:v>2019</c:v>
                </c:pt>
                <c:pt idx="3">
                  <c:v>Ensemble</c:v>
                </c:pt>
              </c:strCache>
            </c:strRef>
          </c:cat>
          <c:val>
            <c:numRef>
              <c:f>Feuil3!$E$2:$E$5</c:f>
              <c:numCache>
                <c:formatCode>###0</c:formatCode>
                <c:ptCount val="4"/>
                <c:pt idx="0">
                  <c:v>1022.0000000000006</c:v>
                </c:pt>
                <c:pt idx="1">
                  <c:v>1067</c:v>
                </c:pt>
                <c:pt idx="2">
                  <c:v>783.00000000000011</c:v>
                </c:pt>
                <c:pt idx="3">
                  <c:v>2872.0000000000005</c:v>
                </c:pt>
              </c:numCache>
            </c:numRef>
          </c:val>
          <c:extLst xmlns:c16r2="http://schemas.microsoft.com/office/drawing/2015/06/chart">
            <c:ext xmlns:c16="http://schemas.microsoft.com/office/drawing/2014/chart" uri="{C3380CC4-5D6E-409C-BE32-E72D297353CC}">
              <c16:uniqueId val="{00000000-9040-4518-9A52-CB55887F1353}"/>
            </c:ext>
          </c:extLst>
        </c:ser>
        <c:ser>
          <c:idx val="1"/>
          <c:order val="1"/>
          <c:tx>
            <c:strRef>
              <c:f>Feuil3!$F$1</c:f>
              <c:strCache>
                <c:ptCount val="1"/>
                <c:pt idx="0">
                  <c:v>DFP</c:v>
                </c:pt>
              </c:strCache>
            </c:strRef>
          </c:tx>
          <c:spPr>
            <a:solidFill>
              <a:srgbClr val="C00000"/>
            </a:solidFill>
            <a:ln>
              <a:solidFill>
                <a:schemeClr val="tx1"/>
              </a:solidFill>
            </a:ln>
            <a:effectLst/>
          </c:spPr>
          <c:invertIfNegative val="0"/>
          <c:dLbls>
            <c:dLbl>
              <c:idx val="0"/>
              <c:tx>
                <c:rich>
                  <a:bodyPr/>
                  <a:lstStyle/>
                  <a:p>
                    <a:fld id="{8E196C07-664C-4050-AD39-49D2CF44F5B4}" type="VALUE">
                      <a:rPr lang="en-US"/>
                      <a:pPr/>
                      <a:t>[VALEUR]</a:t>
                    </a:fld>
                    <a:endParaRPr lang="en-US"/>
                  </a:p>
                  <a:p>
                    <a:r>
                      <a:rPr lang="en-US"/>
                      <a:t>(34%)</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9040-4518-9A52-CB55887F1353}"/>
                </c:ext>
                <c:ext xmlns:c15="http://schemas.microsoft.com/office/drawing/2012/chart" uri="{CE6537A1-D6FC-4f65-9D91-7224C49458BB}">
                  <c15:dlblFieldTable/>
                  <c15:showDataLabelsRange val="0"/>
                </c:ext>
              </c:extLst>
            </c:dLbl>
            <c:dLbl>
              <c:idx val="1"/>
              <c:layout>
                <c:manualLayout>
                  <c:x val="2.8944319731379455E-3"/>
                  <c:y val="-1.3850511430134557E-7"/>
                </c:manualLayout>
              </c:layout>
              <c:tx>
                <c:rich>
                  <a:bodyPr/>
                  <a:lstStyle/>
                  <a:p>
                    <a:fld id="{3A7B9195-D342-4358-B9C5-5DF0C75D9876}" type="VALUE">
                      <a:rPr lang="en-US"/>
                      <a:pPr/>
                      <a:t>[VALEUR]</a:t>
                    </a:fld>
                    <a:endParaRPr lang="en-US"/>
                  </a:p>
                  <a:p>
                    <a:r>
                      <a:rPr lang="en-US"/>
                      <a:t>(39%)</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040-4518-9A52-CB55887F1353}"/>
                </c:ext>
                <c:ext xmlns:c15="http://schemas.microsoft.com/office/drawing/2012/chart" uri="{CE6537A1-D6FC-4f65-9D91-7224C49458BB}">
                  <c15:layout>
                    <c:manualLayout>
                      <c:w val="8.072351303409793E-2"/>
                      <c:h val="0.10075637642919963"/>
                    </c:manualLayout>
                  </c15:layout>
                  <c15:dlblFieldTable/>
                  <c15:showDataLabelsRange val="0"/>
                </c:ext>
              </c:extLst>
            </c:dLbl>
            <c:dLbl>
              <c:idx val="2"/>
              <c:layout>
                <c:manualLayout>
                  <c:x val="3.8591413410516162E-3"/>
                  <c:y val="-2.8144239226033423E-2"/>
                </c:manualLayout>
              </c:layout>
              <c:tx>
                <c:rich>
                  <a:bodyPr rot="0" spcFirstLastPara="1" vertOverflow="ellipsis" vert="horz" wrap="square" lIns="38100" tIns="19050" rIns="38100" bIns="19050" anchor="ctr" anchorCtr="1">
                    <a:noAutofit/>
                  </a:bodyPr>
                  <a:lstStyle/>
                  <a:p>
                    <a:pPr>
                      <a:defRPr sz="1050" b="1" i="0" u="none" strike="noStrike" kern="1200" baseline="0">
                        <a:solidFill>
                          <a:sysClr val="windowText" lastClr="000000"/>
                        </a:solidFill>
                        <a:latin typeface="+mn-lt"/>
                        <a:ea typeface="+mn-ea"/>
                        <a:cs typeface="+mn-cs"/>
                      </a:defRPr>
                    </a:pPr>
                    <a:fld id="{5B4D0515-9BE3-42FD-9055-94D3E2BE49C4}" type="VALUE">
                      <a:rPr lang="en-US"/>
                      <a:pPr>
                        <a:defRPr sz="1050" b="1">
                          <a:solidFill>
                            <a:sysClr val="windowText" lastClr="000000"/>
                          </a:solidFill>
                        </a:defRPr>
                      </a:pPr>
                      <a:t>[VALEUR]</a:t>
                    </a:fld>
                    <a:endParaRPr lang="en-US"/>
                  </a:p>
                  <a:p>
                    <a:pPr>
                      <a:defRPr sz="1050" b="1">
                        <a:solidFill>
                          <a:sysClr val="windowText" lastClr="000000"/>
                        </a:solidFill>
                      </a:defRPr>
                    </a:pPr>
                    <a:r>
                      <a:rPr lang="en-US"/>
                      <a:t>(30%)</a:t>
                    </a:r>
                  </a:p>
                </c:rich>
              </c:tx>
              <c:spPr>
                <a:noFill/>
                <a:ln>
                  <a:noFill/>
                </a:ln>
                <a:effectLst/>
              </c:spPr>
              <c:txPr>
                <a:bodyPr rot="0" spcFirstLastPara="1" vertOverflow="ellipsis" vert="horz" wrap="square" lIns="38100" tIns="19050" rIns="38100" bIns="19050" anchor="ctr" anchorCtr="1">
                  <a:noAutofit/>
                </a:bodyPr>
                <a:lstStyle/>
                <a:p>
                  <a:pPr>
                    <a:defRPr sz="1050" b="1" i="0" u="none" strike="noStrike" kern="1200" baseline="0">
                      <a:solidFill>
                        <a:sysClr val="windowText" lastClr="000000"/>
                      </a:solidFill>
                      <a:latin typeface="+mn-lt"/>
                      <a:ea typeface="+mn-ea"/>
                      <a:cs typeface="+mn-cs"/>
                    </a:defRPr>
                  </a:pPr>
                  <a:endParaRPr lang="fr-FR"/>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9040-4518-9A52-CB55887F1353}"/>
                </c:ext>
                <c:ext xmlns:c15="http://schemas.microsoft.com/office/drawing/2012/chart" uri="{CE6537A1-D6FC-4f65-9D91-7224C49458BB}">
                  <c15:layout>
                    <c:manualLayout>
                      <c:w val="8.6512225045675364E-2"/>
                      <c:h val="0.12186455584872471"/>
                    </c:manualLayout>
                  </c15:layout>
                  <c15:dlblFieldTable/>
                  <c15:showDataLabelsRange val="0"/>
                </c:ext>
              </c:extLst>
            </c:dLbl>
            <c:dLbl>
              <c:idx val="3"/>
              <c:layout>
                <c:manualLayout>
                  <c:x val="-3.8591413410517575E-3"/>
                  <c:y val="-6.3324538258575203E-2"/>
                </c:manualLayout>
              </c:layout>
              <c:tx>
                <c:rich>
                  <a:bodyPr/>
                  <a:lstStyle/>
                  <a:p>
                    <a:fld id="{B0EF3E34-0030-4087-8676-0B851AF00F71}" type="VALUE">
                      <a:rPr lang="en-US"/>
                      <a:pPr/>
                      <a:t>[VALEUR]</a:t>
                    </a:fld>
                    <a:endParaRPr lang="en-US"/>
                  </a:p>
                  <a:p>
                    <a:r>
                      <a:rPr lang="en-US"/>
                      <a:t>(35%)</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9040-4518-9A52-CB55887F1353}"/>
                </c:ex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Feuil3!$D$2:$D$5</c:f>
              <c:strCache>
                <c:ptCount val="4"/>
                <c:pt idx="0">
                  <c:v>2017</c:v>
                </c:pt>
                <c:pt idx="1">
                  <c:v>2018</c:v>
                </c:pt>
                <c:pt idx="2">
                  <c:v>2019</c:v>
                </c:pt>
                <c:pt idx="3">
                  <c:v>Ensemble</c:v>
                </c:pt>
              </c:strCache>
            </c:strRef>
          </c:cat>
          <c:val>
            <c:numRef>
              <c:f>Feuil3!$F$2:$F$5</c:f>
              <c:numCache>
                <c:formatCode>###0</c:formatCode>
                <c:ptCount val="4"/>
                <c:pt idx="0">
                  <c:v>522.00000000000023</c:v>
                </c:pt>
                <c:pt idx="1">
                  <c:v>685</c:v>
                </c:pt>
                <c:pt idx="2">
                  <c:v>343.00000000000011</c:v>
                </c:pt>
                <c:pt idx="3">
                  <c:v>1550.0000000000005</c:v>
                </c:pt>
              </c:numCache>
            </c:numRef>
          </c:val>
          <c:extLst xmlns:c16r2="http://schemas.microsoft.com/office/drawing/2015/06/chart">
            <c:ext xmlns:c16="http://schemas.microsoft.com/office/drawing/2014/chart" uri="{C3380CC4-5D6E-409C-BE32-E72D297353CC}">
              <c16:uniqueId val="{00000001-9040-4518-9A52-CB55887F1353}"/>
            </c:ext>
          </c:extLst>
        </c:ser>
        <c:dLbls>
          <c:showLegendKey val="0"/>
          <c:showVal val="0"/>
          <c:showCatName val="0"/>
          <c:showSerName val="0"/>
          <c:showPercent val="0"/>
          <c:showBubbleSize val="0"/>
        </c:dLbls>
        <c:gapWidth val="150"/>
        <c:overlap val="100"/>
        <c:axId val="-514600976"/>
        <c:axId val="-514599344"/>
      </c:barChart>
      <c:catAx>
        <c:axId val="-514600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crossAx val="-514599344"/>
        <c:crosses val="autoZero"/>
        <c:auto val="1"/>
        <c:lblAlgn val="ctr"/>
        <c:lblOffset val="100"/>
        <c:noMultiLvlLbl val="0"/>
      </c:catAx>
      <c:valAx>
        <c:axId val="-5145993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14600976"/>
        <c:crosses val="autoZero"/>
        <c:crossBetween val="between"/>
      </c:valAx>
      <c:spPr>
        <a:noFill/>
        <a:ln>
          <a:noFill/>
        </a:ln>
        <a:effectLst>
          <a:outerShdw blurRad="50800" dist="38100" dir="8100000" algn="tr" rotWithShape="0">
            <a:prstClr val="black">
              <a:alpha val="40000"/>
            </a:prstClr>
          </a:outerShdw>
        </a:effectLst>
      </c:spPr>
    </c:plotArea>
    <c:legend>
      <c:legendPos val="b"/>
      <c:layout>
        <c:manualLayout>
          <c:xMode val="edge"/>
          <c:yMode val="edge"/>
          <c:x val="1.4553119884404683E-2"/>
          <c:y val="0.89409667541557303"/>
          <c:w val="0.92675903316963426"/>
          <c:h val="7.8125546806649168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Feuil3!$B$22</c:f>
              <c:strCache>
                <c:ptCount val="1"/>
                <c:pt idx="0">
                  <c:v>Agriculture/Elevage</c:v>
                </c:pt>
              </c:strCache>
            </c:strRef>
          </c:tx>
          <c:spPr>
            <a:solidFill>
              <a:srgbClr val="808000"/>
            </a:solidFill>
            <a:ln>
              <a:noFill/>
            </a:ln>
            <a:effectLst/>
            <a:sp3d/>
          </c:spPr>
          <c:invertIfNegative val="0"/>
          <c:cat>
            <c:numRef>
              <c:f>Feuil3!$A$23:$A$25</c:f>
              <c:numCache>
                <c:formatCode>General</c:formatCode>
                <c:ptCount val="3"/>
                <c:pt idx="0">
                  <c:v>2017</c:v>
                </c:pt>
                <c:pt idx="1">
                  <c:v>2018</c:v>
                </c:pt>
                <c:pt idx="2">
                  <c:v>2019</c:v>
                </c:pt>
              </c:numCache>
            </c:numRef>
          </c:cat>
          <c:val>
            <c:numRef>
              <c:f>Feuil3!$B$23:$B$25</c:f>
              <c:numCache>
                <c:formatCode>###0</c:formatCode>
                <c:ptCount val="3"/>
                <c:pt idx="0">
                  <c:v>1</c:v>
                </c:pt>
                <c:pt idx="1">
                  <c:v>2</c:v>
                </c:pt>
                <c:pt idx="2">
                  <c:v>0</c:v>
                </c:pt>
              </c:numCache>
            </c:numRef>
          </c:val>
          <c:extLst xmlns:c16r2="http://schemas.microsoft.com/office/drawing/2015/06/chart">
            <c:ext xmlns:c16="http://schemas.microsoft.com/office/drawing/2014/chart" uri="{C3380CC4-5D6E-409C-BE32-E72D297353CC}">
              <c16:uniqueId val="{00000000-2AC6-49F8-9E09-5E3A011C3145}"/>
            </c:ext>
          </c:extLst>
        </c:ser>
        <c:ser>
          <c:idx val="1"/>
          <c:order val="1"/>
          <c:tx>
            <c:strRef>
              <c:f>Feuil3!$C$22</c:f>
              <c:strCache>
                <c:ptCount val="1"/>
                <c:pt idx="0">
                  <c:v>Artisanat</c:v>
                </c:pt>
              </c:strCache>
            </c:strRef>
          </c:tx>
          <c:spPr>
            <a:solidFill>
              <a:schemeClr val="accent2"/>
            </a:solidFill>
            <a:ln>
              <a:noFill/>
            </a:ln>
            <a:effectLst/>
            <a:sp3d/>
          </c:spPr>
          <c:invertIfNegative val="0"/>
          <c:cat>
            <c:numRef>
              <c:f>Feuil3!$A$23:$A$25</c:f>
              <c:numCache>
                <c:formatCode>General</c:formatCode>
                <c:ptCount val="3"/>
                <c:pt idx="0">
                  <c:v>2017</c:v>
                </c:pt>
                <c:pt idx="1">
                  <c:v>2018</c:v>
                </c:pt>
                <c:pt idx="2">
                  <c:v>2019</c:v>
                </c:pt>
              </c:numCache>
            </c:numRef>
          </c:cat>
          <c:val>
            <c:numRef>
              <c:f>Feuil3!$C$23:$C$25</c:f>
              <c:numCache>
                <c:formatCode>###0</c:formatCode>
                <c:ptCount val="3"/>
                <c:pt idx="0">
                  <c:v>86</c:v>
                </c:pt>
                <c:pt idx="1">
                  <c:v>172</c:v>
                </c:pt>
                <c:pt idx="2">
                  <c:v>54.000000000000007</c:v>
                </c:pt>
              </c:numCache>
            </c:numRef>
          </c:val>
          <c:extLst xmlns:c16r2="http://schemas.microsoft.com/office/drawing/2015/06/chart">
            <c:ext xmlns:c16="http://schemas.microsoft.com/office/drawing/2014/chart" uri="{C3380CC4-5D6E-409C-BE32-E72D297353CC}">
              <c16:uniqueId val="{00000001-2AC6-49F8-9E09-5E3A011C3145}"/>
            </c:ext>
          </c:extLst>
        </c:ser>
        <c:ser>
          <c:idx val="2"/>
          <c:order val="2"/>
          <c:tx>
            <c:strRef>
              <c:f>Feuil3!$D$22</c:f>
              <c:strCache>
                <c:ptCount val="1"/>
                <c:pt idx="0">
                  <c:v>Bâtiment</c:v>
                </c:pt>
              </c:strCache>
            </c:strRef>
          </c:tx>
          <c:spPr>
            <a:solidFill>
              <a:srgbClr val="FF66CC"/>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Feuil3!$A$23:$A$25</c:f>
              <c:numCache>
                <c:formatCode>General</c:formatCode>
                <c:ptCount val="3"/>
                <c:pt idx="0">
                  <c:v>2017</c:v>
                </c:pt>
                <c:pt idx="1">
                  <c:v>2018</c:v>
                </c:pt>
                <c:pt idx="2">
                  <c:v>2019</c:v>
                </c:pt>
              </c:numCache>
            </c:numRef>
          </c:cat>
          <c:val>
            <c:numRef>
              <c:f>Feuil3!$D$23:$D$25</c:f>
              <c:numCache>
                <c:formatCode>###0</c:formatCode>
                <c:ptCount val="3"/>
                <c:pt idx="0">
                  <c:v>297.00000000000011</c:v>
                </c:pt>
                <c:pt idx="1">
                  <c:v>290.00000000000006</c:v>
                </c:pt>
                <c:pt idx="2">
                  <c:v>174</c:v>
                </c:pt>
              </c:numCache>
            </c:numRef>
          </c:val>
          <c:extLst xmlns:c16r2="http://schemas.microsoft.com/office/drawing/2015/06/chart">
            <c:ext xmlns:c16="http://schemas.microsoft.com/office/drawing/2014/chart" uri="{C3380CC4-5D6E-409C-BE32-E72D297353CC}">
              <c16:uniqueId val="{00000002-2AC6-49F8-9E09-5E3A011C3145}"/>
            </c:ext>
          </c:extLst>
        </c:ser>
        <c:ser>
          <c:idx val="3"/>
          <c:order val="3"/>
          <c:tx>
            <c:strRef>
              <c:f>Feuil3!$E$22</c:f>
              <c:strCache>
                <c:ptCount val="1"/>
                <c:pt idx="0">
                  <c:v>Energie renouvelable</c:v>
                </c:pt>
              </c:strCache>
            </c:strRef>
          </c:tx>
          <c:spPr>
            <a:solidFill>
              <a:srgbClr val="27260B"/>
            </a:solidFill>
            <a:ln>
              <a:noFill/>
            </a:ln>
            <a:effectLst/>
            <a:sp3d/>
          </c:spPr>
          <c:invertIfNegative val="0"/>
          <c:cat>
            <c:numRef>
              <c:f>Feuil3!$A$23:$A$25</c:f>
              <c:numCache>
                <c:formatCode>General</c:formatCode>
                <c:ptCount val="3"/>
                <c:pt idx="0">
                  <c:v>2017</c:v>
                </c:pt>
                <c:pt idx="1">
                  <c:v>2018</c:v>
                </c:pt>
                <c:pt idx="2">
                  <c:v>2019</c:v>
                </c:pt>
              </c:numCache>
            </c:numRef>
          </c:cat>
          <c:val>
            <c:numRef>
              <c:f>Feuil3!$E$23:$E$25</c:f>
              <c:numCache>
                <c:formatCode>###0</c:formatCode>
                <c:ptCount val="3"/>
                <c:pt idx="0">
                  <c:v>41</c:v>
                </c:pt>
                <c:pt idx="1">
                  <c:v>43</c:v>
                </c:pt>
                <c:pt idx="2">
                  <c:v>24</c:v>
                </c:pt>
              </c:numCache>
            </c:numRef>
          </c:val>
          <c:extLst xmlns:c16r2="http://schemas.microsoft.com/office/drawing/2015/06/chart">
            <c:ext xmlns:c16="http://schemas.microsoft.com/office/drawing/2014/chart" uri="{C3380CC4-5D6E-409C-BE32-E72D297353CC}">
              <c16:uniqueId val="{00000003-2AC6-49F8-9E09-5E3A011C3145}"/>
            </c:ext>
          </c:extLst>
        </c:ser>
        <c:ser>
          <c:idx val="4"/>
          <c:order val="4"/>
          <c:tx>
            <c:strRef>
              <c:f>Feuil3!$F$22</c:f>
              <c:strCache>
                <c:ptCount val="1"/>
                <c:pt idx="0">
                  <c:v>Ebénisterie</c:v>
                </c:pt>
              </c:strCache>
            </c:strRef>
          </c:tx>
          <c:spPr>
            <a:solidFill>
              <a:schemeClr val="accent5"/>
            </a:solidFill>
            <a:ln>
              <a:noFill/>
            </a:ln>
            <a:effectLst/>
            <a:sp3d/>
          </c:spPr>
          <c:invertIfNegative val="0"/>
          <c:cat>
            <c:numRef>
              <c:f>Feuil3!$A$23:$A$25</c:f>
              <c:numCache>
                <c:formatCode>General</c:formatCode>
                <c:ptCount val="3"/>
                <c:pt idx="0">
                  <c:v>2017</c:v>
                </c:pt>
                <c:pt idx="1">
                  <c:v>2018</c:v>
                </c:pt>
                <c:pt idx="2">
                  <c:v>2019</c:v>
                </c:pt>
              </c:numCache>
            </c:numRef>
          </c:cat>
          <c:val>
            <c:numRef>
              <c:f>Feuil3!$F$23:$F$25</c:f>
              <c:numCache>
                <c:formatCode>###0</c:formatCode>
                <c:ptCount val="3"/>
                <c:pt idx="0">
                  <c:v>32</c:v>
                </c:pt>
                <c:pt idx="1">
                  <c:v>111</c:v>
                </c:pt>
                <c:pt idx="2">
                  <c:v>21.000000000000004</c:v>
                </c:pt>
              </c:numCache>
            </c:numRef>
          </c:val>
          <c:extLst xmlns:c16r2="http://schemas.microsoft.com/office/drawing/2015/06/chart">
            <c:ext xmlns:c16="http://schemas.microsoft.com/office/drawing/2014/chart" uri="{C3380CC4-5D6E-409C-BE32-E72D297353CC}">
              <c16:uniqueId val="{00000004-2AC6-49F8-9E09-5E3A011C3145}"/>
            </c:ext>
          </c:extLst>
        </c:ser>
        <c:ser>
          <c:idx val="5"/>
          <c:order val="5"/>
          <c:tx>
            <c:strRef>
              <c:f>Feuil3!$G$22</c:f>
              <c:strCache>
                <c:ptCount val="1"/>
                <c:pt idx="0">
                  <c:v>Restauration</c:v>
                </c:pt>
              </c:strCache>
            </c:strRef>
          </c:tx>
          <c:spPr>
            <a:solidFill>
              <a:srgbClr val="760000"/>
            </a:solidFill>
            <a:ln>
              <a:noFill/>
            </a:ln>
            <a:effectLst/>
            <a:sp3d/>
          </c:spPr>
          <c:invertIfNegative val="0"/>
          <c:cat>
            <c:numRef>
              <c:f>Feuil3!$A$23:$A$25</c:f>
              <c:numCache>
                <c:formatCode>General</c:formatCode>
                <c:ptCount val="3"/>
                <c:pt idx="0">
                  <c:v>2017</c:v>
                </c:pt>
                <c:pt idx="1">
                  <c:v>2018</c:v>
                </c:pt>
                <c:pt idx="2">
                  <c:v>2019</c:v>
                </c:pt>
              </c:numCache>
            </c:numRef>
          </c:cat>
          <c:val>
            <c:numRef>
              <c:f>Feuil3!$G$23:$G$25</c:f>
              <c:numCache>
                <c:formatCode>###0</c:formatCode>
                <c:ptCount val="3"/>
                <c:pt idx="0">
                  <c:v>65</c:v>
                </c:pt>
                <c:pt idx="1">
                  <c:v>52</c:v>
                </c:pt>
                <c:pt idx="2">
                  <c:v>59</c:v>
                </c:pt>
              </c:numCache>
            </c:numRef>
          </c:val>
          <c:extLst xmlns:c16r2="http://schemas.microsoft.com/office/drawing/2015/06/chart">
            <c:ext xmlns:c16="http://schemas.microsoft.com/office/drawing/2014/chart" uri="{C3380CC4-5D6E-409C-BE32-E72D297353CC}">
              <c16:uniqueId val="{00000005-2AC6-49F8-9E09-5E3A011C3145}"/>
            </c:ext>
          </c:extLst>
        </c:ser>
        <c:ser>
          <c:idx val="6"/>
          <c:order val="6"/>
          <c:tx>
            <c:strRef>
              <c:f>Feuil3!$H$22</c:f>
              <c:strCache>
                <c:ptCount val="1"/>
                <c:pt idx="0">
                  <c:v>Autres</c:v>
                </c:pt>
              </c:strCache>
            </c:strRef>
          </c:tx>
          <c:spPr>
            <a:solidFill>
              <a:srgbClr val="00FF00"/>
            </a:solidFill>
            <a:ln>
              <a:noFill/>
            </a:ln>
            <a:effectLst/>
            <a:sp3d/>
          </c:spPr>
          <c:invertIfNegative val="0"/>
          <c:cat>
            <c:numRef>
              <c:f>Feuil3!$A$23:$A$25</c:f>
              <c:numCache>
                <c:formatCode>General</c:formatCode>
                <c:ptCount val="3"/>
                <c:pt idx="0">
                  <c:v>2017</c:v>
                </c:pt>
                <c:pt idx="1">
                  <c:v>2018</c:v>
                </c:pt>
                <c:pt idx="2">
                  <c:v>2019</c:v>
                </c:pt>
              </c:numCache>
            </c:numRef>
          </c:cat>
          <c:val>
            <c:numRef>
              <c:f>Feuil3!$H$23:$H$25</c:f>
              <c:numCache>
                <c:formatCode>###0</c:formatCode>
                <c:ptCount val="3"/>
                <c:pt idx="0">
                  <c:v>0</c:v>
                </c:pt>
                <c:pt idx="1">
                  <c:v>15</c:v>
                </c:pt>
                <c:pt idx="2">
                  <c:v>11</c:v>
                </c:pt>
              </c:numCache>
            </c:numRef>
          </c:val>
          <c:extLst xmlns:c16r2="http://schemas.microsoft.com/office/drawing/2015/06/chart">
            <c:ext xmlns:c16="http://schemas.microsoft.com/office/drawing/2014/chart" uri="{C3380CC4-5D6E-409C-BE32-E72D297353CC}">
              <c16:uniqueId val="{00000006-2AC6-49F8-9E09-5E3A011C3145}"/>
            </c:ext>
          </c:extLst>
        </c:ser>
        <c:dLbls>
          <c:showLegendKey val="0"/>
          <c:showVal val="0"/>
          <c:showCatName val="0"/>
          <c:showSerName val="0"/>
          <c:showPercent val="0"/>
          <c:showBubbleSize val="0"/>
        </c:dLbls>
        <c:gapWidth val="150"/>
        <c:shape val="box"/>
        <c:axId val="-514597168"/>
        <c:axId val="-389764016"/>
        <c:axId val="0"/>
      </c:bar3DChart>
      <c:catAx>
        <c:axId val="-5145971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89764016"/>
        <c:crosses val="autoZero"/>
        <c:auto val="1"/>
        <c:lblAlgn val="ctr"/>
        <c:lblOffset val="100"/>
        <c:noMultiLvlLbl val="0"/>
      </c:catAx>
      <c:valAx>
        <c:axId val="-3897640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14597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Feuil6!$B$1</c:f>
              <c:strCache>
                <c:ptCount val="1"/>
                <c:pt idx="0">
                  <c:v>Microentreprises</c:v>
                </c:pt>
              </c:strCache>
            </c:strRef>
          </c:tx>
          <c:spPr>
            <a:solidFill>
              <a:srgbClr val="808000"/>
            </a:solidFill>
            <a:ln w="9525" cap="flat" cmpd="sng" algn="ctr">
              <a:solidFill>
                <a:schemeClr val="accent1">
                  <a:lumMod val="75000"/>
                </a:schemeClr>
              </a:solidFill>
              <a:round/>
            </a:ln>
            <a:effectLst/>
            <a:sp3d contourW="9525">
              <a:contourClr>
                <a:schemeClr val="accent1">
                  <a:lumMod val="75000"/>
                </a:schemeClr>
              </a:contourClr>
            </a:sp3d>
          </c:spPr>
          <c:invertIfNegative val="0"/>
          <c:cat>
            <c:numRef>
              <c:f>Feuil6!$A$2:$A$4</c:f>
              <c:numCache>
                <c:formatCode>General</c:formatCode>
                <c:ptCount val="3"/>
                <c:pt idx="0">
                  <c:v>2017</c:v>
                </c:pt>
                <c:pt idx="1">
                  <c:v>2018</c:v>
                </c:pt>
                <c:pt idx="2">
                  <c:v>2019</c:v>
                </c:pt>
              </c:numCache>
            </c:numRef>
          </c:cat>
          <c:val>
            <c:numRef>
              <c:f>Feuil6!$B$2:$B$4</c:f>
              <c:numCache>
                <c:formatCode>###0</c:formatCode>
                <c:ptCount val="3"/>
                <c:pt idx="0">
                  <c:v>95</c:v>
                </c:pt>
                <c:pt idx="1">
                  <c:v>71</c:v>
                </c:pt>
                <c:pt idx="2">
                  <c:v>64</c:v>
                </c:pt>
              </c:numCache>
            </c:numRef>
          </c:val>
          <c:extLst xmlns:c16r2="http://schemas.microsoft.com/office/drawing/2015/06/chart">
            <c:ext xmlns:c16="http://schemas.microsoft.com/office/drawing/2014/chart" uri="{C3380CC4-5D6E-409C-BE32-E72D297353CC}">
              <c16:uniqueId val="{00000000-CEAA-49FC-841C-6E5DD5FA41DA}"/>
            </c:ext>
          </c:extLst>
        </c:ser>
        <c:ser>
          <c:idx val="1"/>
          <c:order val="1"/>
          <c:tx>
            <c:strRef>
              <c:f>Feuil6!$C$1</c:f>
              <c:strCache>
                <c:ptCount val="1"/>
                <c:pt idx="0">
                  <c:v>Petites entreprises</c:v>
                </c:pt>
              </c:strCache>
            </c:strRef>
          </c:tx>
          <c:spPr>
            <a:solidFill>
              <a:srgbClr val="27260B"/>
            </a:solidFill>
            <a:ln w="9525" cap="flat" cmpd="sng" algn="ctr">
              <a:solidFill>
                <a:schemeClr val="accent2">
                  <a:lumMod val="75000"/>
                </a:schemeClr>
              </a:solidFill>
              <a:round/>
            </a:ln>
            <a:effectLst/>
            <a:sp3d contourW="9525">
              <a:contourClr>
                <a:schemeClr val="accent2">
                  <a:lumMod val="75000"/>
                </a:schemeClr>
              </a:contourClr>
            </a:sp3d>
          </c:spPr>
          <c:invertIfNegative val="0"/>
          <c:cat>
            <c:numRef>
              <c:f>Feuil6!$A$2:$A$4</c:f>
              <c:numCache>
                <c:formatCode>General</c:formatCode>
                <c:ptCount val="3"/>
                <c:pt idx="0">
                  <c:v>2017</c:v>
                </c:pt>
                <c:pt idx="1">
                  <c:v>2018</c:v>
                </c:pt>
                <c:pt idx="2">
                  <c:v>2019</c:v>
                </c:pt>
              </c:numCache>
            </c:numRef>
          </c:cat>
          <c:val>
            <c:numRef>
              <c:f>Feuil6!$C$2:$C$4</c:f>
              <c:numCache>
                <c:formatCode>###0</c:formatCode>
                <c:ptCount val="3"/>
                <c:pt idx="0">
                  <c:v>61</c:v>
                </c:pt>
                <c:pt idx="1">
                  <c:v>141</c:v>
                </c:pt>
                <c:pt idx="2">
                  <c:v>63.000000000000021</c:v>
                </c:pt>
              </c:numCache>
            </c:numRef>
          </c:val>
          <c:extLst xmlns:c16r2="http://schemas.microsoft.com/office/drawing/2015/06/chart">
            <c:ext xmlns:c16="http://schemas.microsoft.com/office/drawing/2014/chart" uri="{C3380CC4-5D6E-409C-BE32-E72D297353CC}">
              <c16:uniqueId val="{00000001-CEAA-49FC-841C-6E5DD5FA41DA}"/>
            </c:ext>
          </c:extLst>
        </c:ser>
        <c:ser>
          <c:idx val="2"/>
          <c:order val="2"/>
          <c:tx>
            <c:strRef>
              <c:f>Feuil6!$D$1</c:f>
              <c:strCache>
                <c:ptCount val="1"/>
                <c:pt idx="0">
                  <c:v>Moyennes entreprises</c:v>
                </c:pt>
              </c:strCache>
            </c:strRef>
          </c:tx>
          <c:spPr>
            <a:solidFill>
              <a:srgbClr val="7030A0"/>
            </a:solidFill>
            <a:ln w="9525" cap="flat" cmpd="sng" algn="ctr">
              <a:solidFill>
                <a:schemeClr val="accent3">
                  <a:lumMod val="75000"/>
                </a:schemeClr>
              </a:solidFill>
              <a:round/>
            </a:ln>
            <a:effectLst/>
            <a:sp3d contourW="9525">
              <a:contourClr>
                <a:schemeClr val="accent3">
                  <a:lumMod val="75000"/>
                </a:schemeClr>
              </a:contourClr>
            </a:sp3d>
          </c:spPr>
          <c:invertIfNegative val="0"/>
          <c:dLbls>
            <c:dLbl>
              <c:idx val="0"/>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CEAA-49FC-841C-6E5DD5FA41DA}"/>
                </c:ext>
                <c:ext xmlns:c15="http://schemas.microsoft.com/office/drawing/2012/chart" uri="{CE6537A1-D6FC-4f65-9D91-7224C49458BB}"/>
              </c:extLst>
            </c:dLbl>
            <c:dLbl>
              <c:idx val="1"/>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CEAA-49FC-841C-6E5DD5FA41DA}"/>
                </c:ext>
                <c:ext xmlns:c15="http://schemas.microsoft.com/office/drawing/2012/chart" uri="{CE6537A1-D6FC-4f65-9D91-7224C49458BB}"/>
              </c:extLst>
            </c:dLbl>
            <c:dLbl>
              <c:idx val="2"/>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CEAA-49FC-841C-6E5DD5FA41DA}"/>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fr-FR"/>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Feuil6!$A$2:$A$4</c:f>
              <c:numCache>
                <c:formatCode>General</c:formatCode>
                <c:ptCount val="3"/>
                <c:pt idx="0">
                  <c:v>2017</c:v>
                </c:pt>
                <c:pt idx="1">
                  <c:v>2018</c:v>
                </c:pt>
                <c:pt idx="2">
                  <c:v>2019</c:v>
                </c:pt>
              </c:numCache>
            </c:numRef>
          </c:cat>
          <c:val>
            <c:numRef>
              <c:f>Feuil6!$D$2:$D$4</c:f>
              <c:numCache>
                <c:formatCode>###0</c:formatCode>
                <c:ptCount val="3"/>
                <c:pt idx="0">
                  <c:v>297</c:v>
                </c:pt>
                <c:pt idx="1">
                  <c:v>285</c:v>
                </c:pt>
                <c:pt idx="2">
                  <c:v>149</c:v>
                </c:pt>
              </c:numCache>
            </c:numRef>
          </c:val>
          <c:extLst xmlns:c16r2="http://schemas.microsoft.com/office/drawing/2015/06/chart">
            <c:ext xmlns:c16="http://schemas.microsoft.com/office/drawing/2014/chart" uri="{C3380CC4-5D6E-409C-BE32-E72D297353CC}">
              <c16:uniqueId val="{00000002-CEAA-49FC-841C-6E5DD5FA41DA}"/>
            </c:ext>
          </c:extLst>
        </c:ser>
        <c:ser>
          <c:idx val="3"/>
          <c:order val="3"/>
          <c:tx>
            <c:strRef>
              <c:f>Feuil6!$E$1</c:f>
              <c:strCache>
                <c:ptCount val="1"/>
                <c:pt idx="0">
                  <c:v>Grandes entreprises</c:v>
                </c:pt>
              </c:strCache>
            </c:strRef>
          </c:tx>
          <c:spPr>
            <a:solidFill>
              <a:srgbClr val="760000"/>
            </a:solidFill>
            <a:ln w="9525" cap="flat" cmpd="sng" algn="ctr">
              <a:solidFill>
                <a:schemeClr val="accent4">
                  <a:lumMod val="75000"/>
                </a:schemeClr>
              </a:solidFill>
              <a:round/>
            </a:ln>
            <a:effectLst/>
            <a:sp3d contourW="9525">
              <a:contourClr>
                <a:schemeClr val="accent4">
                  <a:lumMod val="75000"/>
                </a:schemeClr>
              </a:contourClr>
            </a:sp3d>
          </c:spPr>
          <c:invertIfNegative val="0"/>
          <c:cat>
            <c:numRef>
              <c:f>Feuil6!$A$2:$A$4</c:f>
              <c:numCache>
                <c:formatCode>General</c:formatCode>
                <c:ptCount val="3"/>
                <c:pt idx="0">
                  <c:v>2017</c:v>
                </c:pt>
                <c:pt idx="1">
                  <c:v>2018</c:v>
                </c:pt>
                <c:pt idx="2">
                  <c:v>2019</c:v>
                </c:pt>
              </c:numCache>
            </c:numRef>
          </c:cat>
          <c:val>
            <c:numRef>
              <c:f>Feuil6!$E$2:$E$4</c:f>
              <c:numCache>
                <c:formatCode>###0</c:formatCode>
                <c:ptCount val="3"/>
                <c:pt idx="0">
                  <c:v>69</c:v>
                </c:pt>
                <c:pt idx="1">
                  <c:v>188</c:v>
                </c:pt>
                <c:pt idx="2">
                  <c:v>67</c:v>
                </c:pt>
              </c:numCache>
            </c:numRef>
          </c:val>
          <c:extLst xmlns:c16r2="http://schemas.microsoft.com/office/drawing/2015/06/chart">
            <c:ext xmlns:c16="http://schemas.microsoft.com/office/drawing/2014/chart" uri="{C3380CC4-5D6E-409C-BE32-E72D297353CC}">
              <c16:uniqueId val="{00000003-CEAA-49FC-841C-6E5DD5FA41DA}"/>
            </c:ext>
          </c:extLst>
        </c:ser>
        <c:dLbls>
          <c:showLegendKey val="0"/>
          <c:showVal val="0"/>
          <c:showCatName val="0"/>
          <c:showSerName val="0"/>
          <c:showPercent val="0"/>
          <c:showBubbleSize val="0"/>
        </c:dLbls>
        <c:gapWidth val="65"/>
        <c:shape val="box"/>
        <c:axId val="-389758576"/>
        <c:axId val="-389763472"/>
        <c:axId val="0"/>
      </c:bar3DChart>
      <c:catAx>
        <c:axId val="-38975857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fr-FR"/>
          </a:p>
        </c:txPr>
        <c:crossAx val="-389763472"/>
        <c:crosses val="autoZero"/>
        <c:auto val="1"/>
        <c:lblAlgn val="ctr"/>
        <c:lblOffset val="100"/>
        <c:noMultiLvlLbl val="0"/>
      </c:catAx>
      <c:valAx>
        <c:axId val="-389763472"/>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fr-FR"/>
          </a:p>
        </c:txPr>
        <c:crossAx val="-389758576"/>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fr-F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fr-FR"/>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Feuil7!$A$2</c:f>
              <c:strCache>
                <c:ptCount val="1"/>
                <c:pt idx="0">
                  <c:v>2017</c:v>
                </c:pt>
              </c:strCache>
            </c:strRef>
          </c:tx>
          <c:spPr>
            <a:solidFill>
              <a:srgbClr val="FF66CC"/>
            </a:solidFill>
            <a:ln>
              <a:solidFill>
                <a:schemeClr val="tx1"/>
              </a:solidFill>
            </a:ln>
            <a:effectLst/>
          </c:spPr>
          <c:invertIfNegative val="0"/>
          <c:dLbls>
            <c:dLbl>
              <c:idx val="1"/>
              <c:delete val="1"/>
              <c:extLst xmlns:c16r2="http://schemas.microsoft.com/office/drawing/2015/06/chart">
                <c:ext xmlns:c16="http://schemas.microsoft.com/office/drawing/2014/chart" uri="{C3380CC4-5D6E-409C-BE32-E72D297353CC}">
                  <c16:uniqueId val="{00000004-13C9-44E0-BE47-4EF567C76895}"/>
                </c:ext>
                <c:ext xmlns:c15="http://schemas.microsoft.com/office/drawing/2012/chart" uri="{CE6537A1-D6FC-4f65-9D91-7224C49458BB}"/>
              </c:extLst>
            </c:dLbl>
            <c:dLbl>
              <c:idx val="2"/>
              <c:delete val="1"/>
              <c:extLst xmlns:c16r2="http://schemas.microsoft.com/office/drawing/2015/06/chart">
                <c:ext xmlns:c16="http://schemas.microsoft.com/office/drawing/2014/chart" uri="{C3380CC4-5D6E-409C-BE32-E72D297353CC}">
                  <c16:uniqueId val="{00000005-13C9-44E0-BE47-4EF567C76895}"/>
                </c:ext>
                <c:ext xmlns:c15="http://schemas.microsoft.com/office/drawing/2012/chart" uri="{CE6537A1-D6FC-4f65-9D91-7224C49458BB}"/>
              </c:extLst>
            </c:dLbl>
            <c:dLbl>
              <c:idx val="3"/>
              <c:delete val="1"/>
              <c:extLst xmlns:c16r2="http://schemas.microsoft.com/office/drawing/2015/06/chart">
                <c:ext xmlns:c16="http://schemas.microsoft.com/office/drawing/2014/chart" uri="{C3380CC4-5D6E-409C-BE32-E72D297353CC}">
                  <c16:uniqueId val="{00000006-13C9-44E0-BE47-4EF567C76895}"/>
                </c:ext>
                <c:ext xmlns:c15="http://schemas.microsoft.com/office/drawing/2012/chart" uri="{CE6537A1-D6FC-4f65-9D91-7224C49458BB}"/>
              </c:extLst>
            </c:dLbl>
            <c:dLbl>
              <c:idx val="4"/>
              <c:delete val="1"/>
              <c:extLst xmlns:c16r2="http://schemas.microsoft.com/office/drawing/2015/06/chart">
                <c:ext xmlns:c16="http://schemas.microsoft.com/office/drawing/2014/chart" uri="{C3380CC4-5D6E-409C-BE32-E72D297353CC}">
                  <c16:uniqueId val="{00000007-13C9-44E0-BE47-4EF567C76895}"/>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08-13C9-44E0-BE47-4EF567C76895}"/>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Feuil7!$B$1:$G$1</c:f>
              <c:strCache>
                <c:ptCount val="6"/>
                <c:pt idx="0">
                  <c:v>Ségou</c:v>
                </c:pt>
                <c:pt idx="1">
                  <c:v>Barouéli</c:v>
                </c:pt>
                <c:pt idx="2">
                  <c:v>Bla</c:v>
                </c:pt>
                <c:pt idx="3">
                  <c:v>San</c:v>
                </c:pt>
                <c:pt idx="4">
                  <c:v>Bamako</c:v>
                </c:pt>
                <c:pt idx="5">
                  <c:v>Autres</c:v>
                </c:pt>
              </c:strCache>
            </c:strRef>
          </c:cat>
          <c:val>
            <c:numRef>
              <c:f>Feuil7!$B$2:$G$2</c:f>
              <c:numCache>
                <c:formatCode>###0</c:formatCode>
                <c:ptCount val="6"/>
                <c:pt idx="0">
                  <c:v>442.00000000000023</c:v>
                </c:pt>
                <c:pt idx="1">
                  <c:v>5</c:v>
                </c:pt>
                <c:pt idx="2">
                  <c:v>2</c:v>
                </c:pt>
                <c:pt idx="3">
                  <c:v>30</c:v>
                </c:pt>
                <c:pt idx="4">
                  <c:v>42</c:v>
                </c:pt>
                <c:pt idx="5">
                  <c:v>1</c:v>
                </c:pt>
              </c:numCache>
            </c:numRef>
          </c:val>
          <c:extLst xmlns:c16r2="http://schemas.microsoft.com/office/drawing/2015/06/chart">
            <c:ext xmlns:c16="http://schemas.microsoft.com/office/drawing/2014/chart" uri="{C3380CC4-5D6E-409C-BE32-E72D297353CC}">
              <c16:uniqueId val="{00000000-13C9-44E0-BE47-4EF567C76895}"/>
            </c:ext>
          </c:extLst>
        </c:ser>
        <c:ser>
          <c:idx val="1"/>
          <c:order val="1"/>
          <c:tx>
            <c:strRef>
              <c:f>Feuil7!$A$3</c:f>
              <c:strCache>
                <c:ptCount val="1"/>
                <c:pt idx="0">
                  <c:v>2018</c:v>
                </c:pt>
              </c:strCache>
            </c:strRef>
          </c:tx>
          <c:spPr>
            <a:solidFill>
              <a:srgbClr val="760000"/>
            </a:solidFill>
            <a:ln>
              <a:solidFill>
                <a:schemeClr val="tx1"/>
              </a:solidFill>
            </a:ln>
            <a:effectLst/>
          </c:spPr>
          <c:invertIfNegative val="0"/>
          <c:dLbls>
            <c:dLbl>
              <c:idx val="0"/>
              <c:delete val="1"/>
              <c:extLst xmlns:c16r2="http://schemas.microsoft.com/office/drawing/2015/06/chart">
                <c:ext xmlns:c16="http://schemas.microsoft.com/office/drawing/2014/chart" uri="{C3380CC4-5D6E-409C-BE32-E72D297353CC}">
                  <c16:uniqueId val="{0000000A-13C9-44E0-BE47-4EF567C76895}"/>
                </c:ext>
                <c:ext xmlns:c15="http://schemas.microsoft.com/office/drawing/2012/chart" uri="{CE6537A1-D6FC-4f65-9D91-7224C49458BB}"/>
              </c:extLst>
            </c:dLbl>
            <c:dLbl>
              <c:idx val="1"/>
              <c:delete val="1"/>
              <c:extLst xmlns:c16r2="http://schemas.microsoft.com/office/drawing/2015/06/chart">
                <c:ext xmlns:c16="http://schemas.microsoft.com/office/drawing/2014/chart" uri="{C3380CC4-5D6E-409C-BE32-E72D297353CC}">
                  <c16:uniqueId val="{0000000C-13C9-44E0-BE47-4EF567C76895}"/>
                </c:ext>
                <c:ext xmlns:c15="http://schemas.microsoft.com/office/drawing/2012/chart" uri="{CE6537A1-D6FC-4f65-9D91-7224C49458BB}"/>
              </c:extLst>
            </c:dLbl>
            <c:dLbl>
              <c:idx val="2"/>
              <c:delete val="1"/>
              <c:extLst xmlns:c16r2="http://schemas.microsoft.com/office/drawing/2015/06/chart">
                <c:ext xmlns:c16="http://schemas.microsoft.com/office/drawing/2014/chart" uri="{C3380CC4-5D6E-409C-BE32-E72D297353CC}">
                  <c16:uniqueId val="{0000000B-13C9-44E0-BE47-4EF567C76895}"/>
                </c:ext>
                <c:ext xmlns:c15="http://schemas.microsoft.com/office/drawing/2012/chart" uri="{CE6537A1-D6FC-4f65-9D91-7224C49458BB}"/>
              </c:extLst>
            </c:dLbl>
            <c:dLbl>
              <c:idx val="3"/>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fr-FR"/>
                </a:p>
              </c:txPr>
              <c:showLegendKey val="0"/>
              <c:showVal val="1"/>
              <c:showCatName val="0"/>
              <c:showSerName val="0"/>
              <c:showPercent val="0"/>
              <c:showBubbleSize val="0"/>
            </c:dLbl>
            <c:dLbl>
              <c:idx val="4"/>
              <c:delete val="1"/>
              <c:extLst xmlns:c16r2="http://schemas.microsoft.com/office/drawing/2015/06/chart">
                <c:ext xmlns:c16="http://schemas.microsoft.com/office/drawing/2014/chart" uri="{C3380CC4-5D6E-409C-BE32-E72D297353CC}">
                  <c16:uniqueId val="{0000000D-13C9-44E0-BE47-4EF567C76895}"/>
                </c:ext>
                <c:ext xmlns:c15="http://schemas.microsoft.com/office/drawing/2012/chart" uri="{CE6537A1-D6FC-4f65-9D91-7224C49458BB}"/>
              </c:extLst>
            </c:dLbl>
            <c:dLbl>
              <c:idx val="5"/>
              <c:delete val="1"/>
              <c:extLst xmlns:c16r2="http://schemas.microsoft.com/office/drawing/2015/06/chart">
                <c:ext xmlns:c16="http://schemas.microsoft.com/office/drawing/2014/chart" uri="{C3380CC4-5D6E-409C-BE32-E72D297353CC}">
                  <c16:uniqueId val="{0000000E-13C9-44E0-BE47-4EF567C76895}"/>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Feuil7!$B$1:$G$1</c:f>
              <c:strCache>
                <c:ptCount val="6"/>
                <c:pt idx="0">
                  <c:v>Ségou</c:v>
                </c:pt>
                <c:pt idx="1">
                  <c:v>Barouéli</c:v>
                </c:pt>
                <c:pt idx="2">
                  <c:v>Bla</c:v>
                </c:pt>
                <c:pt idx="3">
                  <c:v>San</c:v>
                </c:pt>
                <c:pt idx="4">
                  <c:v>Bamako</c:v>
                </c:pt>
                <c:pt idx="5">
                  <c:v>Autres</c:v>
                </c:pt>
              </c:strCache>
            </c:strRef>
          </c:cat>
          <c:val>
            <c:numRef>
              <c:f>Feuil7!$B$3:$G$3</c:f>
              <c:numCache>
                <c:formatCode>###0</c:formatCode>
                <c:ptCount val="6"/>
                <c:pt idx="0">
                  <c:v>257.00000000000006</c:v>
                </c:pt>
                <c:pt idx="1">
                  <c:v>12</c:v>
                </c:pt>
                <c:pt idx="2">
                  <c:v>34</c:v>
                </c:pt>
                <c:pt idx="3">
                  <c:v>332</c:v>
                </c:pt>
                <c:pt idx="4">
                  <c:v>48</c:v>
                </c:pt>
                <c:pt idx="5">
                  <c:v>2</c:v>
                </c:pt>
              </c:numCache>
            </c:numRef>
          </c:val>
          <c:extLst xmlns:c16r2="http://schemas.microsoft.com/office/drawing/2015/06/chart">
            <c:ext xmlns:c16="http://schemas.microsoft.com/office/drawing/2014/chart" uri="{C3380CC4-5D6E-409C-BE32-E72D297353CC}">
              <c16:uniqueId val="{00000001-13C9-44E0-BE47-4EF567C76895}"/>
            </c:ext>
          </c:extLst>
        </c:ser>
        <c:ser>
          <c:idx val="2"/>
          <c:order val="2"/>
          <c:tx>
            <c:strRef>
              <c:f>Feuil7!$A$4</c:f>
              <c:strCache>
                <c:ptCount val="1"/>
                <c:pt idx="0">
                  <c:v>2019</c:v>
                </c:pt>
              </c:strCache>
            </c:strRef>
          </c:tx>
          <c:spPr>
            <a:solidFill>
              <a:srgbClr val="7030A0"/>
            </a:solidFill>
            <a:ln>
              <a:solidFill>
                <a:schemeClr val="tx1"/>
              </a:solidFill>
            </a:ln>
            <a:effectLst/>
          </c:spPr>
          <c:invertIfNegative val="0"/>
          <c:dLbls>
            <c:dLbl>
              <c:idx val="0"/>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13C9-44E0-BE47-4EF567C76895}"/>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fr-FR"/>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Feuil7!$B$1:$G$1</c:f>
              <c:strCache>
                <c:ptCount val="6"/>
                <c:pt idx="0">
                  <c:v>Ségou</c:v>
                </c:pt>
                <c:pt idx="1">
                  <c:v>Barouéli</c:v>
                </c:pt>
                <c:pt idx="2">
                  <c:v>Bla</c:v>
                </c:pt>
                <c:pt idx="3">
                  <c:v>San</c:v>
                </c:pt>
                <c:pt idx="4">
                  <c:v>Bamako</c:v>
                </c:pt>
                <c:pt idx="5">
                  <c:v>Autres</c:v>
                </c:pt>
              </c:strCache>
            </c:strRef>
          </c:cat>
          <c:val>
            <c:numRef>
              <c:f>Feuil7!$B$4:$G$4</c:f>
              <c:numCache>
                <c:formatCode>###0</c:formatCode>
                <c:ptCount val="6"/>
                <c:pt idx="0">
                  <c:v>246</c:v>
                </c:pt>
                <c:pt idx="1">
                  <c:v>1</c:v>
                </c:pt>
                <c:pt idx="2">
                  <c:v>24</c:v>
                </c:pt>
                <c:pt idx="3">
                  <c:v>28</c:v>
                </c:pt>
                <c:pt idx="4">
                  <c:v>44</c:v>
                </c:pt>
                <c:pt idx="5">
                  <c:v>0</c:v>
                </c:pt>
              </c:numCache>
            </c:numRef>
          </c:val>
          <c:extLst xmlns:c16r2="http://schemas.microsoft.com/office/drawing/2015/06/chart">
            <c:ext xmlns:c16="http://schemas.microsoft.com/office/drawing/2014/chart" uri="{C3380CC4-5D6E-409C-BE32-E72D297353CC}">
              <c16:uniqueId val="{00000002-13C9-44E0-BE47-4EF567C76895}"/>
            </c:ext>
          </c:extLst>
        </c:ser>
        <c:dLbls>
          <c:showLegendKey val="0"/>
          <c:showVal val="0"/>
          <c:showCatName val="0"/>
          <c:showSerName val="0"/>
          <c:showPercent val="0"/>
          <c:showBubbleSize val="0"/>
        </c:dLbls>
        <c:gapWidth val="150"/>
        <c:overlap val="100"/>
        <c:axId val="-389760752"/>
        <c:axId val="-389759664"/>
      </c:barChart>
      <c:catAx>
        <c:axId val="-389760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389759664"/>
        <c:crosses val="autoZero"/>
        <c:auto val="1"/>
        <c:lblAlgn val="ctr"/>
        <c:lblOffset val="100"/>
        <c:noMultiLvlLbl val="0"/>
      </c:catAx>
      <c:valAx>
        <c:axId val="-38975966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89760752"/>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legendEntry>
      <c:legendEntry>
        <c:idx val="1"/>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legendEntry>
      <c:legendEntry>
        <c:idx val="2"/>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legendEntry>
      <c:layout>
        <c:manualLayout>
          <c:xMode val="edge"/>
          <c:yMode val="edge"/>
          <c:x val="1.0005696962298317E-2"/>
          <c:y val="0.91261519393409141"/>
          <c:w val="0.96448452664347184"/>
          <c:h val="7.8125546806649168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a:outerShdw blurRad="50800" dist="38100" dir="13500000" algn="br" rotWithShape="0">
        <a:prstClr val="black">
          <a:alpha val="40000"/>
        </a:prstClr>
      </a:outerShdw>
    </a:effectLst>
  </c:spPr>
  <c:txPr>
    <a:bodyPr/>
    <a:lstStyle/>
    <a:p>
      <a:pPr>
        <a:defRPr/>
      </a:pPr>
      <a:endParaRPr lang="fr-FR"/>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9585498687664041"/>
          <c:y val="0.10680664916885389"/>
          <c:w val="0.56384558180227473"/>
          <c:h val="0.89319335083114615"/>
        </c:manualLayout>
      </c:layout>
      <c:pieChart>
        <c:varyColors val="1"/>
        <c:ser>
          <c:idx val="0"/>
          <c:order val="0"/>
          <c:spPr>
            <a:ln cmpd="thickThin">
              <a:noFill/>
            </a:ln>
            <a:effectLst>
              <a:outerShdw blurRad="50800" dist="38100" dir="10800000" algn="r" rotWithShape="0">
                <a:prstClr val="black">
                  <a:alpha val="50000"/>
                </a:prstClr>
              </a:outerShdw>
            </a:effectLst>
          </c:spPr>
          <c:explosion val="9"/>
          <c:dPt>
            <c:idx val="0"/>
            <c:bubble3D val="0"/>
            <c:spPr>
              <a:solidFill>
                <a:srgbClr val="00B0F0"/>
              </a:solidFill>
              <a:ln w="19050" cmpd="thickThin">
                <a:noFill/>
              </a:ln>
              <a:effectLst>
                <a:outerShdw blurRad="50800" dist="38100" dir="10800000" algn="r" rotWithShape="0">
                  <a:prstClr val="black">
                    <a:alpha val="50000"/>
                  </a:prstClr>
                </a:outerShdw>
              </a:effectLst>
            </c:spPr>
            <c:extLst xmlns:c16r2="http://schemas.microsoft.com/office/drawing/2015/06/chart">
              <c:ext xmlns:c16="http://schemas.microsoft.com/office/drawing/2014/chart" uri="{C3380CC4-5D6E-409C-BE32-E72D297353CC}">
                <c16:uniqueId val="{00000001-0640-4313-B3DF-696FD6EB398A}"/>
              </c:ext>
            </c:extLst>
          </c:dPt>
          <c:dPt>
            <c:idx val="1"/>
            <c:bubble3D val="0"/>
            <c:spPr>
              <a:solidFill>
                <a:srgbClr val="002060"/>
              </a:solidFill>
              <a:ln w="19050" cmpd="thickThin">
                <a:noFill/>
              </a:ln>
              <a:effectLst>
                <a:outerShdw blurRad="50800" dist="38100" dir="10800000" algn="r" rotWithShape="0">
                  <a:prstClr val="black">
                    <a:alpha val="50000"/>
                  </a:prstClr>
                </a:outerShdw>
              </a:effectLst>
            </c:spPr>
            <c:extLst xmlns:c16r2="http://schemas.microsoft.com/office/drawing/2015/06/chart">
              <c:ext xmlns:c16="http://schemas.microsoft.com/office/drawing/2014/chart" uri="{C3380CC4-5D6E-409C-BE32-E72D297353CC}">
                <c16:uniqueId val="{00000003-0640-4313-B3DF-696FD6EB398A}"/>
              </c:ext>
            </c:extLst>
          </c:dPt>
          <c:dPt>
            <c:idx val="2"/>
            <c:bubble3D val="0"/>
            <c:spPr>
              <a:solidFill>
                <a:srgbClr val="FFC000"/>
              </a:solidFill>
              <a:ln w="19050" cmpd="thickThin">
                <a:noFill/>
              </a:ln>
              <a:effectLst>
                <a:outerShdw blurRad="50800" dist="38100" dir="10800000" algn="r" rotWithShape="0">
                  <a:prstClr val="black">
                    <a:alpha val="50000"/>
                  </a:prstClr>
                </a:outerShdw>
              </a:effectLst>
            </c:spPr>
            <c:extLst xmlns:c16r2="http://schemas.microsoft.com/office/drawing/2015/06/chart">
              <c:ext xmlns:c16="http://schemas.microsoft.com/office/drawing/2014/chart" uri="{C3380CC4-5D6E-409C-BE32-E72D297353CC}">
                <c16:uniqueId val="{00000005-0640-4313-B3DF-696FD6EB398A}"/>
              </c:ext>
            </c:extLst>
          </c:dPt>
          <c:dLbls>
            <c:dLbl>
              <c:idx val="0"/>
              <c:layout>
                <c:manualLayout>
                  <c:x val="-0.10612097906366355"/>
                  <c:y val="0.23328289041994751"/>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mn-lt"/>
                      <a:ea typeface="+mn-ea"/>
                      <a:cs typeface="+mn-cs"/>
                    </a:defRPr>
                  </a:pPr>
                  <a:endParaRPr lang="fr-FR"/>
                </a:p>
              </c:txPr>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0640-4313-B3DF-696FD6EB398A}"/>
                </c:ext>
                <c:ext xmlns:c15="http://schemas.microsoft.com/office/drawing/2012/chart" uri="{CE6537A1-D6FC-4f65-9D91-7224C49458BB}">
                  <c15:layout>
                    <c:manualLayout>
                      <c:w val="0.15501937984496125"/>
                      <c:h val="0.18213541666666666"/>
                    </c:manualLayout>
                  </c15:layout>
                </c:ext>
              </c:extLst>
            </c:dLbl>
            <c:dLbl>
              <c:idx val="1"/>
              <c:layout>
                <c:manualLayout>
                  <c:x val="-0.12017045107733626"/>
                  <c:y val="-0.22685039370078749"/>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fr-FR"/>
                </a:p>
              </c:txPr>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3-0640-4313-B3DF-696FD6EB398A}"/>
                </c:ext>
                <c:ext xmlns:c15="http://schemas.microsoft.com/office/drawing/2012/chart" uri="{CE6537A1-D6FC-4f65-9D91-7224C49458BB}">
                  <c15:layout>
                    <c:manualLayout>
                      <c:w val="0.13910852713178296"/>
                      <c:h val="0.13005208333333335"/>
                    </c:manualLayout>
                  </c15:layout>
                </c:ext>
              </c:extLst>
            </c:dLbl>
            <c:dLbl>
              <c:idx val="2"/>
              <c:spPr>
                <a:solidFill>
                  <a:schemeClr val="lt1"/>
                </a:solidFill>
                <a:ln>
                  <a:solidFill>
                    <a:schemeClr val="dk1">
                      <a:lumMod val="25000"/>
                      <a:lumOff val="75000"/>
                    </a:schemeClr>
                  </a:solidFill>
                </a:ln>
                <a:effectLst/>
              </c:spPr>
              <c:txPr>
                <a:bodyPr rot="0" spcFirstLastPara="1" vertOverflow="clip" horzOverflow="clip" vert="horz" wrap="square" lIns="38100" tIns="19050" rIns="38100" bIns="19050" anchor="ctr" anchorCtr="1">
                  <a:noAutofit/>
                </a:bodyPr>
                <a:lstStyle/>
                <a:p>
                  <a:pPr>
                    <a:defRPr sz="900" b="1" i="0" u="none" strike="noStrike" kern="1200" baseline="0">
                      <a:solidFill>
                        <a:sysClr val="windowText" lastClr="000000"/>
                      </a:solidFill>
                      <a:latin typeface="+mn-lt"/>
                      <a:ea typeface="+mn-ea"/>
                      <a:cs typeface="+mn-cs"/>
                    </a:defRPr>
                  </a:pPr>
                  <a:endParaRPr lang="fr-FR"/>
                </a:p>
              </c:txPr>
              <c:dLblPos val="inEnd"/>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5-0640-4313-B3DF-696FD6EB398A}"/>
                </c:ext>
                <c:ext xmlns:c15="http://schemas.microsoft.com/office/drawing/2012/chart" uri="{CE6537A1-D6FC-4f65-9D91-7224C49458BB}">
                  <c15:spPr xmlns:c15="http://schemas.microsoft.com/office/drawing/2012/chart">
                    <a:prstGeom prst="rect">
                      <a:avLst/>
                    </a:prstGeom>
                    <a:noFill/>
                    <a:ln>
                      <a:noFill/>
                    </a:ln>
                  </c15:spPr>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fr-FR"/>
              </a:p>
            </c:txPr>
            <c:dLblPos val="in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Rendement_!$I$5:$I$7</c:f>
              <c:strCache>
                <c:ptCount val="3"/>
                <c:pt idx="0">
                  <c:v>Après trois mois de travail.</c:v>
                </c:pt>
                <c:pt idx="1">
                  <c:v>Après six mois de travail.</c:v>
                </c:pt>
                <c:pt idx="2">
                  <c:v>Après un an de travail.</c:v>
                </c:pt>
              </c:strCache>
            </c:strRef>
          </c:cat>
          <c:val>
            <c:numRef>
              <c:f>Rendement_!$J$5:$J$7</c:f>
              <c:numCache>
                <c:formatCode>###0.0</c:formatCode>
                <c:ptCount val="3"/>
                <c:pt idx="0">
                  <c:v>35.483870967741936</c:v>
                </c:pt>
                <c:pt idx="1">
                  <c:v>61.29032258064516</c:v>
                </c:pt>
                <c:pt idx="2">
                  <c:v>74.193548387096769</c:v>
                </c:pt>
              </c:numCache>
            </c:numRef>
          </c:val>
          <c:extLst xmlns:c16r2="http://schemas.microsoft.com/office/drawing/2015/06/chart">
            <c:ext xmlns:c16="http://schemas.microsoft.com/office/drawing/2014/chart" uri="{C3380CC4-5D6E-409C-BE32-E72D297353CC}">
              <c16:uniqueId val="{00000006-0640-4313-B3DF-696FD6EB398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Feuil2!$B$1</c:f>
              <c:strCache>
                <c:ptCount val="1"/>
                <c:pt idx="0">
                  <c:v>Après trois mois de travail.</c:v>
                </c:pt>
              </c:strCache>
            </c:strRef>
          </c:tx>
          <c:spPr>
            <a:solidFill>
              <a:schemeClr val="accent5">
                <a:lumMod val="20000"/>
                <a:lumOff val="80000"/>
              </a:schemeClr>
            </a:solidFill>
            <a:ln>
              <a:solidFill>
                <a:sysClr val="windowText" lastClr="000000"/>
              </a:solidFill>
            </a:ln>
            <a:effectLst/>
          </c:spPr>
          <c:invertIfNegative val="0"/>
          <c:cat>
            <c:strRef>
              <c:f>Feuil2!$A$2:$A$7</c:f>
              <c:strCache>
                <c:ptCount val="6"/>
                <c:pt idx="0">
                  <c:v>Artisanat</c:v>
                </c:pt>
                <c:pt idx="1">
                  <c:v>Bâtiment</c:v>
                </c:pt>
                <c:pt idx="2">
                  <c:v>Energie renouvelable</c:v>
                </c:pt>
                <c:pt idx="3">
                  <c:v>Ebénisterie</c:v>
                </c:pt>
                <c:pt idx="4">
                  <c:v>Restauration</c:v>
                </c:pt>
                <c:pt idx="5">
                  <c:v>Autres</c:v>
                </c:pt>
              </c:strCache>
            </c:strRef>
          </c:cat>
          <c:val>
            <c:numRef>
              <c:f>Feuil2!$B$2:$B$7</c:f>
              <c:numCache>
                <c:formatCode>###0.0%</c:formatCode>
                <c:ptCount val="6"/>
                <c:pt idx="0">
                  <c:v>0.3035714285714286</c:v>
                </c:pt>
                <c:pt idx="1">
                  <c:v>0.41666666666666663</c:v>
                </c:pt>
                <c:pt idx="2">
                  <c:v>0.33333333333333337</c:v>
                </c:pt>
                <c:pt idx="3">
                  <c:v>0.38095238095238093</c:v>
                </c:pt>
                <c:pt idx="4">
                  <c:v>0.1111111111111111</c:v>
                </c:pt>
                <c:pt idx="5">
                  <c:v>0.28571428571428575</c:v>
                </c:pt>
              </c:numCache>
            </c:numRef>
          </c:val>
          <c:extLst xmlns:c16r2="http://schemas.microsoft.com/office/drawing/2015/06/chart">
            <c:ext xmlns:c16="http://schemas.microsoft.com/office/drawing/2014/chart" uri="{C3380CC4-5D6E-409C-BE32-E72D297353CC}">
              <c16:uniqueId val="{00000000-0C82-4683-A3C4-4C49C3AB4F9F}"/>
            </c:ext>
          </c:extLst>
        </c:ser>
        <c:ser>
          <c:idx val="1"/>
          <c:order val="1"/>
          <c:tx>
            <c:strRef>
              <c:f>Feuil2!$C$1</c:f>
              <c:strCache>
                <c:ptCount val="1"/>
                <c:pt idx="0">
                  <c:v>Après six mois de travail.</c:v>
                </c:pt>
              </c:strCache>
            </c:strRef>
          </c:tx>
          <c:spPr>
            <a:solidFill>
              <a:srgbClr val="7030A0"/>
            </a:solidFill>
            <a:ln>
              <a:solidFill>
                <a:sysClr val="windowText" lastClr="000000"/>
              </a:solidFill>
            </a:ln>
            <a:effectLst/>
          </c:spPr>
          <c:invertIfNegative val="0"/>
          <c:cat>
            <c:strRef>
              <c:f>Feuil2!$A$2:$A$7</c:f>
              <c:strCache>
                <c:ptCount val="6"/>
                <c:pt idx="0">
                  <c:v>Artisanat</c:v>
                </c:pt>
                <c:pt idx="1">
                  <c:v>Bâtiment</c:v>
                </c:pt>
                <c:pt idx="2">
                  <c:v>Energie renouvelable</c:v>
                </c:pt>
                <c:pt idx="3">
                  <c:v>Ebénisterie</c:v>
                </c:pt>
                <c:pt idx="4">
                  <c:v>Restauration</c:v>
                </c:pt>
                <c:pt idx="5">
                  <c:v>Autres</c:v>
                </c:pt>
              </c:strCache>
            </c:strRef>
          </c:cat>
          <c:val>
            <c:numRef>
              <c:f>Feuil2!$C$2:$C$7</c:f>
              <c:numCache>
                <c:formatCode>###0.0%</c:formatCode>
                <c:ptCount val="6"/>
                <c:pt idx="0">
                  <c:v>0.625</c:v>
                </c:pt>
                <c:pt idx="1">
                  <c:v>0.63095238095238093</c:v>
                </c:pt>
                <c:pt idx="2">
                  <c:v>0.77777777777777768</c:v>
                </c:pt>
                <c:pt idx="3">
                  <c:v>0.52380952380952384</c:v>
                </c:pt>
                <c:pt idx="4">
                  <c:v>0.33333333333333337</c:v>
                </c:pt>
                <c:pt idx="5">
                  <c:v>0.7142857142857143</c:v>
                </c:pt>
              </c:numCache>
            </c:numRef>
          </c:val>
          <c:extLst xmlns:c16r2="http://schemas.microsoft.com/office/drawing/2015/06/chart">
            <c:ext xmlns:c16="http://schemas.microsoft.com/office/drawing/2014/chart" uri="{C3380CC4-5D6E-409C-BE32-E72D297353CC}">
              <c16:uniqueId val="{00000001-0C82-4683-A3C4-4C49C3AB4F9F}"/>
            </c:ext>
          </c:extLst>
        </c:ser>
        <c:ser>
          <c:idx val="2"/>
          <c:order val="2"/>
          <c:tx>
            <c:strRef>
              <c:f>Feuil2!$D$1</c:f>
              <c:strCache>
                <c:ptCount val="1"/>
                <c:pt idx="0">
                  <c:v>Après un an de travail.</c:v>
                </c:pt>
              </c:strCache>
            </c:strRef>
          </c:tx>
          <c:spPr>
            <a:solidFill>
              <a:srgbClr val="00B0F0"/>
            </a:solidFill>
            <a:ln>
              <a:solidFill>
                <a:sysClr val="windowText" lastClr="000000"/>
              </a:solidFill>
            </a:ln>
            <a:effectLst/>
          </c:spPr>
          <c:invertIfNegative val="0"/>
          <c:cat>
            <c:strRef>
              <c:f>Feuil2!$A$2:$A$7</c:f>
              <c:strCache>
                <c:ptCount val="6"/>
                <c:pt idx="0">
                  <c:v>Artisanat</c:v>
                </c:pt>
                <c:pt idx="1">
                  <c:v>Bâtiment</c:v>
                </c:pt>
                <c:pt idx="2">
                  <c:v>Energie renouvelable</c:v>
                </c:pt>
                <c:pt idx="3">
                  <c:v>Ebénisterie</c:v>
                </c:pt>
                <c:pt idx="4">
                  <c:v>Restauration</c:v>
                </c:pt>
                <c:pt idx="5">
                  <c:v>Autres</c:v>
                </c:pt>
              </c:strCache>
            </c:strRef>
          </c:cat>
          <c:val>
            <c:numRef>
              <c:f>Feuil2!$D$2:$D$7</c:f>
              <c:numCache>
                <c:formatCode>###0.0%</c:formatCode>
                <c:ptCount val="6"/>
                <c:pt idx="0">
                  <c:v>0.7321428571428571</c:v>
                </c:pt>
                <c:pt idx="1">
                  <c:v>0.73809523809523814</c:v>
                </c:pt>
                <c:pt idx="2">
                  <c:v>1</c:v>
                </c:pt>
                <c:pt idx="3">
                  <c:v>0.80952380952380953</c:v>
                </c:pt>
                <c:pt idx="4">
                  <c:v>0.44444444444444442</c:v>
                </c:pt>
                <c:pt idx="5">
                  <c:v>0.7142857142857143</c:v>
                </c:pt>
              </c:numCache>
            </c:numRef>
          </c:val>
          <c:extLst xmlns:c16r2="http://schemas.microsoft.com/office/drawing/2015/06/chart">
            <c:ext xmlns:c16="http://schemas.microsoft.com/office/drawing/2014/chart" uri="{C3380CC4-5D6E-409C-BE32-E72D297353CC}">
              <c16:uniqueId val="{00000002-0C82-4683-A3C4-4C49C3AB4F9F}"/>
            </c:ext>
          </c:extLst>
        </c:ser>
        <c:dLbls>
          <c:showLegendKey val="0"/>
          <c:showVal val="0"/>
          <c:showCatName val="0"/>
          <c:showSerName val="0"/>
          <c:showPercent val="0"/>
          <c:showBubbleSize val="0"/>
        </c:dLbls>
        <c:gapWidth val="219"/>
        <c:overlap val="-27"/>
        <c:axId val="-389761840"/>
        <c:axId val="-523473152"/>
      </c:barChart>
      <c:catAx>
        <c:axId val="-389761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523473152"/>
        <c:crosses val="autoZero"/>
        <c:auto val="1"/>
        <c:lblAlgn val="ctr"/>
        <c:lblOffset val="100"/>
        <c:noMultiLvlLbl val="0"/>
      </c:catAx>
      <c:valAx>
        <c:axId val="-52347315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897618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noFill/>
            <a:ln>
              <a:noFill/>
            </a:ln>
            <a:effectLst>
              <a:outerShdw blurRad="50800" dist="38100" dir="8100000" algn="tr" rotWithShape="0">
                <a:prstClr val="black">
                  <a:alpha val="40000"/>
                </a:prstClr>
              </a:outerShdw>
            </a:effectLst>
          </c:spPr>
          <c:explosion val="17"/>
          <c:dPt>
            <c:idx val="0"/>
            <c:bubble3D val="0"/>
            <c:spPr>
              <a:pattFill prst="pct90">
                <a:fgClr>
                  <a:srgbClr val="7030A0"/>
                </a:fgClr>
                <a:bgClr>
                  <a:schemeClr val="bg1"/>
                </a:bgClr>
              </a:pattFill>
              <a:ln w="19050">
                <a:noFill/>
              </a:ln>
              <a:effectLst>
                <a:outerShdw blurRad="50800" dist="38100" dir="8100000" algn="tr" rotWithShape="0">
                  <a:prstClr val="black">
                    <a:alpha val="40000"/>
                  </a:prstClr>
                </a:outerShdw>
              </a:effectLst>
            </c:spPr>
            <c:extLst xmlns:c16r2="http://schemas.microsoft.com/office/drawing/2015/06/chart">
              <c:ext xmlns:c16="http://schemas.microsoft.com/office/drawing/2014/chart" uri="{C3380CC4-5D6E-409C-BE32-E72D297353CC}">
                <c16:uniqueId val="{00000001-9304-4862-82B8-F4D65270D409}"/>
              </c:ext>
            </c:extLst>
          </c:dPt>
          <c:dPt>
            <c:idx val="1"/>
            <c:bubble3D val="0"/>
            <c:spPr>
              <a:pattFill prst="pct90">
                <a:fgClr>
                  <a:srgbClr val="C00000"/>
                </a:fgClr>
                <a:bgClr>
                  <a:schemeClr val="bg1"/>
                </a:bgClr>
              </a:pattFill>
              <a:ln w="19050">
                <a:noFill/>
              </a:ln>
              <a:effectLst>
                <a:outerShdw blurRad="50800" dist="38100" dir="8100000" algn="tr" rotWithShape="0">
                  <a:prstClr val="black">
                    <a:alpha val="40000"/>
                  </a:prstClr>
                </a:outerShdw>
              </a:effectLst>
            </c:spPr>
            <c:extLst xmlns:c16r2="http://schemas.microsoft.com/office/drawing/2015/06/chart">
              <c:ext xmlns:c16="http://schemas.microsoft.com/office/drawing/2014/chart" uri="{C3380CC4-5D6E-409C-BE32-E72D297353CC}">
                <c16:uniqueId val="{00000003-9304-4862-82B8-F4D65270D409}"/>
              </c:ext>
            </c:extLst>
          </c:dPt>
          <c:dPt>
            <c:idx val="2"/>
            <c:bubble3D val="0"/>
            <c:spPr>
              <a:pattFill prst="pct90">
                <a:fgClr>
                  <a:srgbClr val="00B0F0"/>
                </a:fgClr>
                <a:bgClr>
                  <a:schemeClr val="bg1"/>
                </a:bgClr>
              </a:pattFill>
              <a:ln w="19050">
                <a:noFill/>
              </a:ln>
              <a:effectLst>
                <a:outerShdw blurRad="50800" dist="38100" dir="8100000" algn="tr" rotWithShape="0">
                  <a:prstClr val="black">
                    <a:alpha val="40000"/>
                  </a:prstClr>
                </a:outerShdw>
              </a:effectLst>
            </c:spPr>
            <c:extLst xmlns:c16r2="http://schemas.microsoft.com/office/drawing/2015/06/chart">
              <c:ext xmlns:c16="http://schemas.microsoft.com/office/drawing/2014/chart" uri="{C3380CC4-5D6E-409C-BE32-E72D297353CC}">
                <c16:uniqueId val="{00000005-9304-4862-82B8-F4D65270D409}"/>
              </c:ext>
            </c:extLst>
          </c:dPt>
          <c:dPt>
            <c:idx val="3"/>
            <c:bubble3D val="0"/>
            <c:spPr>
              <a:pattFill prst="pct90">
                <a:fgClr>
                  <a:srgbClr val="FFC000"/>
                </a:fgClr>
                <a:bgClr>
                  <a:schemeClr val="bg1"/>
                </a:bgClr>
              </a:pattFill>
              <a:ln w="19050">
                <a:noFill/>
              </a:ln>
              <a:effectLst>
                <a:outerShdw blurRad="50800" dist="38100" dir="8100000" algn="tr" rotWithShape="0">
                  <a:prstClr val="black">
                    <a:alpha val="40000"/>
                  </a:prstClr>
                </a:outerShdw>
              </a:effectLst>
            </c:spPr>
            <c:extLst xmlns:c16r2="http://schemas.microsoft.com/office/drawing/2015/06/chart">
              <c:ext xmlns:c16="http://schemas.microsoft.com/office/drawing/2014/chart" uri="{C3380CC4-5D6E-409C-BE32-E72D297353CC}">
                <c16:uniqueId val="{00000007-9304-4862-82B8-F4D65270D409}"/>
              </c:ext>
            </c:extLst>
          </c:dPt>
          <c:dLbls>
            <c:dLbl>
              <c:idx val="0"/>
              <c:layout>
                <c:manualLayout>
                  <c:x val="0.11017093175853018"/>
                  <c:y val="-0.18839895013123359"/>
                </c:manualLayout>
              </c:layout>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fr-FR"/>
                </a:p>
              </c:txPr>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1-9304-4862-82B8-F4D65270D409}"/>
                </c:ext>
                <c:ext xmlns:c15="http://schemas.microsoft.com/office/drawing/2012/chart" uri="{CE6537A1-D6FC-4f65-9D91-7224C49458BB}">
                  <c15:spPr xmlns:c15="http://schemas.microsoft.com/office/drawing/2012/chart">
                    <a:prstGeom prst="wedgeRectCallout">
                      <a:avLst>
                        <a:gd name="adj1" fmla="val -115327"/>
                        <a:gd name="adj2" fmla="val -893"/>
                      </a:avLst>
                    </a:prstGeom>
                    <a:noFill/>
                    <a:ln>
                      <a:noFill/>
                    </a:ln>
                  </c15:spPr>
                </c:ext>
              </c:extLst>
            </c:dLbl>
            <c:dLbl>
              <c:idx val="1"/>
              <c:layout>
                <c:manualLayout>
                  <c:x val="-2.5681539807524058E-2"/>
                  <c:y val="9.4595363079615052E-2"/>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3-9304-4862-82B8-F4D65270D409}"/>
                </c:ext>
                <c:ext xmlns:c15="http://schemas.microsoft.com/office/drawing/2012/chart" uri="{CE6537A1-D6FC-4f65-9D91-7224C49458BB}"/>
              </c:extLst>
            </c:dLbl>
            <c:dLbl>
              <c:idx val="3"/>
              <c:layout>
                <c:manualLayout>
                  <c:x val="0.22628543307086615"/>
                  <c:y val="1.7361111111111112E-2"/>
                </c:manualLayout>
              </c:layout>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7-9304-4862-82B8-F4D65270D409}"/>
                </c:ext>
                <c:ext xmlns:c15="http://schemas.microsoft.com/office/drawing/2012/chart" uri="{CE6537A1-D6FC-4f65-9D91-7224C49458BB}"/>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fr-FR"/>
              </a:p>
            </c:txPr>
            <c:dLblPos val="bestFit"/>
            <c:showLegendKey val="0"/>
            <c:showVal val="0"/>
            <c:showCatName val="1"/>
            <c:showSerName val="0"/>
            <c:showPercent val="1"/>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ext>
            </c:extLst>
          </c:dLbls>
          <c:cat>
            <c:strRef>
              <c:f>Feuil3!$I$23:$I$26</c:f>
              <c:strCache>
                <c:ptCount val="4"/>
                <c:pt idx="0">
                  <c:v>Fréquence élevée</c:v>
                </c:pt>
                <c:pt idx="1">
                  <c:v>Fréquence moyenne</c:v>
                </c:pt>
                <c:pt idx="2">
                  <c:v>Fréquence faible</c:v>
                </c:pt>
                <c:pt idx="3">
                  <c:v>Pas de supervision</c:v>
                </c:pt>
              </c:strCache>
            </c:strRef>
          </c:cat>
          <c:val>
            <c:numRef>
              <c:f>Feuil3!$J$23:$J$26</c:f>
              <c:numCache>
                <c:formatCode>###0.0</c:formatCode>
                <c:ptCount val="4"/>
                <c:pt idx="0">
                  <c:v>80.645161290322577</c:v>
                </c:pt>
                <c:pt idx="1">
                  <c:v>2.6881720430107525</c:v>
                </c:pt>
                <c:pt idx="2">
                  <c:v>15.591397849462366</c:v>
                </c:pt>
                <c:pt idx="3">
                  <c:v>1.075268817204301</c:v>
                </c:pt>
              </c:numCache>
            </c:numRef>
          </c:val>
          <c:extLst xmlns:c16r2="http://schemas.microsoft.com/office/drawing/2015/06/chart">
            <c:ext xmlns:c16="http://schemas.microsoft.com/office/drawing/2014/chart" uri="{C3380CC4-5D6E-409C-BE32-E72D297353CC}">
              <c16:uniqueId val="{00000008-9304-4862-82B8-F4D65270D409}"/>
            </c:ext>
          </c:extLst>
        </c:ser>
        <c:dLbls>
          <c:showLegendKey val="0"/>
          <c:showVal val="0"/>
          <c:showCatName val="0"/>
          <c:showSerName val="0"/>
          <c:showPercent val="0"/>
          <c:showBubbleSize val="0"/>
          <c:showLeaderLines val="0"/>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Feuil3!$B$2</c:f>
              <c:strCache>
                <c:ptCount val="1"/>
                <c:pt idx="0">
                  <c:v>Fréquence élevée</c:v>
                </c:pt>
              </c:strCache>
            </c:strRef>
          </c:tx>
          <c:spPr>
            <a:solidFill>
              <a:srgbClr val="52DAD7"/>
            </a:solidFill>
            <a:ln w="28575">
              <a:solidFill>
                <a:srgbClr val="C00000"/>
              </a:solidFill>
            </a:ln>
            <a:effectLst/>
          </c:spPr>
          <c:invertIfNegative val="0"/>
          <c:cat>
            <c:strRef>
              <c:f>Feuil3!$A$3:$A$8</c:f>
              <c:strCache>
                <c:ptCount val="6"/>
                <c:pt idx="0">
                  <c:v>Artisanat</c:v>
                </c:pt>
                <c:pt idx="1">
                  <c:v>Bâtiment</c:v>
                </c:pt>
                <c:pt idx="2">
                  <c:v>Energie renouvelable</c:v>
                </c:pt>
                <c:pt idx="3">
                  <c:v>Ebénisterie</c:v>
                </c:pt>
                <c:pt idx="4">
                  <c:v>Restauration</c:v>
                </c:pt>
                <c:pt idx="5">
                  <c:v>Autres</c:v>
                </c:pt>
              </c:strCache>
            </c:strRef>
          </c:cat>
          <c:val>
            <c:numRef>
              <c:f>Feuil3!$B$3:$B$8</c:f>
              <c:numCache>
                <c:formatCode>###0.0%</c:formatCode>
                <c:ptCount val="6"/>
                <c:pt idx="0">
                  <c:v>0.8214285714285714</c:v>
                </c:pt>
                <c:pt idx="1">
                  <c:v>0.77380952380952384</c:v>
                </c:pt>
                <c:pt idx="2">
                  <c:v>0.88888888888888884</c:v>
                </c:pt>
                <c:pt idx="3">
                  <c:v>0.7142857142857143</c:v>
                </c:pt>
                <c:pt idx="4">
                  <c:v>1</c:v>
                </c:pt>
                <c:pt idx="5">
                  <c:v>1</c:v>
                </c:pt>
              </c:numCache>
            </c:numRef>
          </c:val>
          <c:extLst xmlns:c16r2="http://schemas.microsoft.com/office/drawing/2015/06/chart">
            <c:ext xmlns:c16="http://schemas.microsoft.com/office/drawing/2014/chart" uri="{C3380CC4-5D6E-409C-BE32-E72D297353CC}">
              <c16:uniqueId val="{00000000-CDD9-4666-A4B1-F0D08FAF340E}"/>
            </c:ext>
          </c:extLst>
        </c:ser>
        <c:ser>
          <c:idx val="1"/>
          <c:order val="1"/>
          <c:tx>
            <c:strRef>
              <c:f>Feuil3!$C$2</c:f>
              <c:strCache>
                <c:ptCount val="1"/>
                <c:pt idx="0">
                  <c:v>Fréquence moyenne</c:v>
                </c:pt>
              </c:strCache>
            </c:strRef>
          </c:tx>
          <c:spPr>
            <a:solidFill>
              <a:schemeClr val="accent2"/>
            </a:solidFill>
            <a:ln w="28575">
              <a:solidFill>
                <a:srgbClr val="002060"/>
              </a:solidFill>
            </a:ln>
            <a:effectLst/>
          </c:spPr>
          <c:invertIfNegative val="0"/>
          <c:cat>
            <c:strRef>
              <c:f>Feuil3!$A$3:$A$8</c:f>
              <c:strCache>
                <c:ptCount val="6"/>
                <c:pt idx="0">
                  <c:v>Artisanat</c:v>
                </c:pt>
                <c:pt idx="1">
                  <c:v>Bâtiment</c:v>
                </c:pt>
                <c:pt idx="2">
                  <c:v>Energie renouvelable</c:v>
                </c:pt>
                <c:pt idx="3">
                  <c:v>Ebénisterie</c:v>
                </c:pt>
                <c:pt idx="4">
                  <c:v>Restauration</c:v>
                </c:pt>
                <c:pt idx="5">
                  <c:v>Autres</c:v>
                </c:pt>
              </c:strCache>
            </c:strRef>
          </c:cat>
          <c:val>
            <c:numRef>
              <c:f>Feuil3!$C$3:$C$8</c:f>
              <c:numCache>
                <c:formatCode>###0.0%</c:formatCode>
                <c:ptCount val="6"/>
                <c:pt idx="0">
                  <c:v>0</c:v>
                </c:pt>
                <c:pt idx="1">
                  <c:v>5.9523809523809527E-2</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1-CDD9-4666-A4B1-F0D08FAF340E}"/>
            </c:ext>
          </c:extLst>
        </c:ser>
        <c:ser>
          <c:idx val="2"/>
          <c:order val="2"/>
          <c:tx>
            <c:strRef>
              <c:f>Feuil3!$D$2</c:f>
              <c:strCache>
                <c:ptCount val="1"/>
                <c:pt idx="0">
                  <c:v>Fréquence faible</c:v>
                </c:pt>
              </c:strCache>
            </c:strRef>
          </c:tx>
          <c:spPr>
            <a:solidFill>
              <a:schemeClr val="accent3"/>
            </a:solidFill>
            <a:ln w="28575">
              <a:solidFill>
                <a:srgbClr val="7030A0"/>
              </a:solidFill>
            </a:ln>
            <a:effectLst/>
          </c:spPr>
          <c:invertIfNegative val="0"/>
          <c:cat>
            <c:strRef>
              <c:f>Feuil3!$A$3:$A$8</c:f>
              <c:strCache>
                <c:ptCount val="6"/>
                <c:pt idx="0">
                  <c:v>Artisanat</c:v>
                </c:pt>
                <c:pt idx="1">
                  <c:v>Bâtiment</c:v>
                </c:pt>
                <c:pt idx="2">
                  <c:v>Energie renouvelable</c:v>
                </c:pt>
                <c:pt idx="3">
                  <c:v>Ebénisterie</c:v>
                </c:pt>
                <c:pt idx="4">
                  <c:v>Restauration</c:v>
                </c:pt>
                <c:pt idx="5">
                  <c:v>Autres</c:v>
                </c:pt>
              </c:strCache>
            </c:strRef>
          </c:cat>
          <c:val>
            <c:numRef>
              <c:f>Feuil3!$D$3:$D$8</c:f>
              <c:numCache>
                <c:formatCode>###0.0%</c:formatCode>
                <c:ptCount val="6"/>
                <c:pt idx="0">
                  <c:v>0.16071428571428573</c:v>
                </c:pt>
                <c:pt idx="1">
                  <c:v>0.15476190476190477</c:v>
                </c:pt>
                <c:pt idx="2">
                  <c:v>0.1111111111111111</c:v>
                </c:pt>
                <c:pt idx="3">
                  <c:v>0.28571428571428575</c:v>
                </c:pt>
                <c:pt idx="4">
                  <c:v>0</c:v>
                </c:pt>
                <c:pt idx="5">
                  <c:v>0</c:v>
                </c:pt>
              </c:numCache>
            </c:numRef>
          </c:val>
          <c:extLst xmlns:c16r2="http://schemas.microsoft.com/office/drawing/2015/06/chart">
            <c:ext xmlns:c16="http://schemas.microsoft.com/office/drawing/2014/chart" uri="{C3380CC4-5D6E-409C-BE32-E72D297353CC}">
              <c16:uniqueId val="{00000002-CDD9-4666-A4B1-F0D08FAF340E}"/>
            </c:ext>
          </c:extLst>
        </c:ser>
        <c:ser>
          <c:idx val="3"/>
          <c:order val="3"/>
          <c:tx>
            <c:strRef>
              <c:f>Feuil3!$E$2</c:f>
              <c:strCache>
                <c:ptCount val="1"/>
                <c:pt idx="0">
                  <c:v>Pas de supervision</c:v>
                </c:pt>
              </c:strCache>
            </c:strRef>
          </c:tx>
          <c:spPr>
            <a:solidFill>
              <a:schemeClr val="accent4"/>
            </a:solidFill>
            <a:ln w="28575">
              <a:solidFill>
                <a:schemeClr val="accent6">
                  <a:lumMod val="50000"/>
                </a:schemeClr>
              </a:solidFill>
            </a:ln>
            <a:effectLst/>
          </c:spPr>
          <c:invertIfNegative val="0"/>
          <c:cat>
            <c:strRef>
              <c:f>Feuil3!$A$3:$A$8</c:f>
              <c:strCache>
                <c:ptCount val="6"/>
                <c:pt idx="0">
                  <c:v>Artisanat</c:v>
                </c:pt>
                <c:pt idx="1">
                  <c:v>Bâtiment</c:v>
                </c:pt>
                <c:pt idx="2">
                  <c:v>Energie renouvelable</c:v>
                </c:pt>
                <c:pt idx="3">
                  <c:v>Ebénisterie</c:v>
                </c:pt>
                <c:pt idx="4">
                  <c:v>Restauration</c:v>
                </c:pt>
                <c:pt idx="5">
                  <c:v>Autres</c:v>
                </c:pt>
              </c:strCache>
            </c:strRef>
          </c:cat>
          <c:val>
            <c:numRef>
              <c:f>Feuil3!$E$3:$E$8</c:f>
              <c:numCache>
                <c:formatCode>###0.0%</c:formatCode>
                <c:ptCount val="6"/>
                <c:pt idx="0">
                  <c:v>1.785714285714286E-2</c:v>
                </c:pt>
                <c:pt idx="1">
                  <c:v>1.1904761904761904E-2</c:v>
                </c:pt>
                <c:pt idx="2">
                  <c:v>0</c:v>
                </c:pt>
                <c:pt idx="3">
                  <c:v>0</c:v>
                </c:pt>
                <c:pt idx="4">
                  <c:v>0</c:v>
                </c:pt>
                <c:pt idx="5">
                  <c:v>0</c:v>
                </c:pt>
              </c:numCache>
            </c:numRef>
          </c:val>
          <c:extLst xmlns:c16r2="http://schemas.microsoft.com/office/drawing/2015/06/chart">
            <c:ext xmlns:c16="http://schemas.microsoft.com/office/drawing/2014/chart" uri="{C3380CC4-5D6E-409C-BE32-E72D297353CC}">
              <c16:uniqueId val="{00000003-CDD9-4666-A4B1-F0D08FAF340E}"/>
            </c:ext>
          </c:extLst>
        </c:ser>
        <c:dLbls>
          <c:showLegendKey val="0"/>
          <c:showVal val="0"/>
          <c:showCatName val="0"/>
          <c:showSerName val="0"/>
          <c:showPercent val="0"/>
          <c:showBubbleSize val="0"/>
        </c:dLbls>
        <c:gapWidth val="150"/>
        <c:overlap val="100"/>
        <c:axId val="-523472608"/>
        <c:axId val="-523472064"/>
      </c:barChart>
      <c:catAx>
        <c:axId val="-523472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crossAx val="-523472064"/>
        <c:crosses val="autoZero"/>
        <c:auto val="1"/>
        <c:lblAlgn val="ctr"/>
        <c:lblOffset val="100"/>
        <c:noMultiLvlLbl val="0"/>
      </c:catAx>
      <c:valAx>
        <c:axId val="-52347206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234726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Feuil8!$H$2</c:f>
              <c:strCache>
                <c:ptCount val="1"/>
                <c:pt idx="0">
                  <c:v>Savoirs ou connaissances</c:v>
                </c:pt>
              </c:strCache>
            </c:strRef>
          </c:tx>
          <c:spPr>
            <a:solidFill>
              <a:srgbClr val="FFCC66"/>
            </a:solidFill>
            <a:ln>
              <a:solidFill>
                <a:schemeClr val="tx1"/>
              </a:solidFill>
            </a:ln>
            <a:effectLst/>
            <a:sp3d>
              <a:contourClr>
                <a:schemeClr val="tx1"/>
              </a:contourClr>
            </a:sp3d>
          </c:spPr>
          <c:invertIfNegative val="0"/>
          <c:dLbls>
            <c:delete val="1"/>
          </c:dLbls>
          <c:cat>
            <c:strRef>
              <c:f>Feuil8!$G$3:$G$6</c:f>
              <c:strCache>
                <c:ptCount val="4"/>
                <c:pt idx="0">
                  <c:v>Sans attentes</c:v>
                </c:pt>
                <c:pt idx="1">
                  <c:v>Faibles</c:v>
                </c:pt>
                <c:pt idx="2">
                  <c:v>Moyennes</c:v>
                </c:pt>
                <c:pt idx="3">
                  <c:v>Fortes</c:v>
                </c:pt>
              </c:strCache>
            </c:strRef>
          </c:cat>
          <c:val>
            <c:numRef>
              <c:f>Feuil8!$H$3:$H$6</c:f>
              <c:numCache>
                <c:formatCode>###0.0%</c:formatCode>
                <c:ptCount val="4"/>
                <c:pt idx="0">
                  <c:v>0</c:v>
                </c:pt>
                <c:pt idx="1">
                  <c:v>5.0156739811912231E-2</c:v>
                </c:pt>
                <c:pt idx="2">
                  <c:v>0.24137931034482757</c:v>
                </c:pt>
                <c:pt idx="3">
                  <c:v>0.70846394984326022</c:v>
                </c:pt>
              </c:numCache>
            </c:numRef>
          </c:val>
          <c:shape val="cylinder"/>
          <c:extLst xmlns:c16r2="http://schemas.microsoft.com/office/drawing/2015/06/chart">
            <c:ext xmlns:c16="http://schemas.microsoft.com/office/drawing/2014/chart" uri="{C3380CC4-5D6E-409C-BE32-E72D297353CC}">
              <c16:uniqueId val="{00000004-759E-437F-ACE2-BA845202CBEE}"/>
            </c:ext>
          </c:extLst>
        </c:ser>
        <c:ser>
          <c:idx val="1"/>
          <c:order val="1"/>
          <c:tx>
            <c:strRef>
              <c:f>Feuil8!$I$2</c:f>
              <c:strCache>
                <c:ptCount val="1"/>
                <c:pt idx="0">
                  <c:v>Savoir-Être ou comportement</c:v>
                </c:pt>
              </c:strCache>
            </c:strRef>
          </c:tx>
          <c:spPr>
            <a:solidFill>
              <a:srgbClr val="9ACABF"/>
            </a:solidFill>
            <a:ln>
              <a:solidFill>
                <a:schemeClr val="tx1"/>
              </a:solidFill>
            </a:ln>
            <a:effectLst/>
            <a:sp3d>
              <a:contourClr>
                <a:schemeClr val="tx1"/>
              </a:contourClr>
            </a:sp3d>
          </c:spPr>
          <c:invertIfNegative val="0"/>
          <c:dLbls>
            <c:delete val="1"/>
          </c:dLbls>
          <c:cat>
            <c:strRef>
              <c:f>Feuil8!$G$3:$G$6</c:f>
              <c:strCache>
                <c:ptCount val="4"/>
                <c:pt idx="0">
                  <c:v>Sans attentes</c:v>
                </c:pt>
                <c:pt idx="1">
                  <c:v>Faibles</c:v>
                </c:pt>
                <c:pt idx="2">
                  <c:v>Moyennes</c:v>
                </c:pt>
                <c:pt idx="3">
                  <c:v>Fortes</c:v>
                </c:pt>
              </c:strCache>
            </c:strRef>
          </c:cat>
          <c:val>
            <c:numRef>
              <c:f>Feuil8!$I$3:$I$6</c:f>
              <c:numCache>
                <c:formatCode>###0.0%</c:formatCode>
                <c:ptCount val="4"/>
                <c:pt idx="0" formatCode="####.0%">
                  <c:v>3.1347962382445144E-3</c:v>
                </c:pt>
                <c:pt idx="1">
                  <c:v>1.5673981191222569E-2</c:v>
                </c:pt>
                <c:pt idx="2">
                  <c:v>0.18181818181818182</c:v>
                </c:pt>
                <c:pt idx="3">
                  <c:v>0.79937304075235105</c:v>
                </c:pt>
              </c:numCache>
            </c:numRef>
          </c:val>
          <c:shape val="cylinder"/>
          <c:extLst xmlns:c16r2="http://schemas.microsoft.com/office/drawing/2015/06/chart">
            <c:ext xmlns:c16="http://schemas.microsoft.com/office/drawing/2014/chart" uri="{C3380CC4-5D6E-409C-BE32-E72D297353CC}">
              <c16:uniqueId val="{00000009-759E-437F-ACE2-BA845202CBEE}"/>
            </c:ext>
          </c:extLst>
        </c:ser>
        <c:ser>
          <c:idx val="2"/>
          <c:order val="2"/>
          <c:tx>
            <c:strRef>
              <c:f>Feuil8!$J$2</c:f>
              <c:strCache>
                <c:ptCount val="1"/>
                <c:pt idx="0">
                  <c:v>Savoir-faire ou habileté</c:v>
                </c:pt>
              </c:strCache>
            </c:strRef>
          </c:tx>
          <c:spPr>
            <a:solidFill>
              <a:srgbClr val="E884CE"/>
            </a:solidFill>
            <a:ln>
              <a:solidFill>
                <a:sysClr val="windowText" lastClr="000000"/>
              </a:solidFill>
            </a:ln>
            <a:effectLst/>
            <a:sp3d>
              <a:contourClr>
                <a:sysClr val="windowText" lastClr="000000"/>
              </a:contourClr>
            </a:sp3d>
          </c:spPr>
          <c:invertIfNegative val="0"/>
          <c:dLbls>
            <c:delete val="1"/>
          </c:dLbls>
          <c:cat>
            <c:strRef>
              <c:f>Feuil8!$G$3:$G$6</c:f>
              <c:strCache>
                <c:ptCount val="4"/>
                <c:pt idx="0">
                  <c:v>Sans attentes</c:v>
                </c:pt>
                <c:pt idx="1">
                  <c:v>Faibles</c:v>
                </c:pt>
                <c:pt idx="2">
                  <c:v>Moyennes</c:v>
                </c:pt>
                <c:pt idx="3">
                  <c:v>Fortes</c:v>
                </c:pt>
              </c:strCache>
            </c:strRef>
          </c:cat>
          <c:val>
            <c:numRef>
              <c:f>Feuil8!$J$3:$J$6</c:f>
              <c:numCache>
                <c:formatCode>###0.0%</c:formatCode>
                <c:ptCount val="4"/>
                <c:pt idx="0">
                  <c:v>0</c:v>
                </c:pt>
                <c:pt idx="1">
                  <c:v>3.1347962382445138E-2</c:v>
                </c:pt>
                <c:pt idx="2">
                  <c:v>0.23824451410658309</c:v>
                </c:pt>
                <c:pt idx="3">
                  <c:v>0.73040752351097182</c:v>
                </c:pt>
              </c:numCache>
            </c:numRef>
          </c:val>
          <c:shape val="cylinder"/>
          <c:extLst xmlns:c16r2="http://schemas.microsoft.com/office/drawing/2015/06/chart">
            <c:ext xmlns:c16="http://schemas.microsoft.com/office/drawing/2014/chart" uri="{C3380CC4-5D6E-409C-BE32-E72D297353CC}">
              <c16:uniqueId val="{0000000B-759E-437F-ACE2-BA845202CBEE}"/>
            </c:ext>
          </c:extLst>
        </c:ser>
        <c:dLbls>
          <c:showLegendKey val="0"/>
          <c:showVal val="1"/>
          <c:showCatName val="0"/>
          <c:showSerName val="0"/>
          <c:showPercent val="0"/>
          <c:showBubbleSize val="0"/>
        </c:dLbls>
        <c:gapWidth val="150"/>
        <c:shape val="box"/>
        <c:axId val="-523469344"/>
        <c:axId val="-523476416"/>
        <c:axId val="0"/>
      </c:bar3DChart>
      <c:catAx>
        <c:axId val="-523469344"/>
        <c:scaling>
          <c:orientation val="minMax"/>
        </c:scaling>
        <c:delete val="0"/>
        <c:axPos val="b"/>
        <c:numFmt formatCode="General"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crossAx val="-523476416"/>
        <c:crosses val="autoZero"/>
        <c:auto val="1"/>
        <c:lblAlgn val="ctr"/>
        <c:lblOffset val="100"/>
        <c:noMultiLvlLbl val="0"/>
      </c:catAx>
      <c:valAx>
        <c:axId val="-5234764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5234693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12700" cap="flat" cmpd="sng" algn="ctr">
      <a:solidFill>
        <a:schemeClr val="tx1"/>
      </a:solidFill>
      <a:round/>
    </a:ln>
    <a:effectLst/>
  </c:spPr>
  <c:txPr>
    <a:bodyPr/>
    <a:lstStyle/>
    <a:p>
      <a:pPr>
        <a:defRPr/>
      </a:pPr>
      <a:endParaRPr lang="fr-FR"/>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Feuil1!$B$36</c:f>
              <c:strCache>
                <c:ptCount val="1"/>
                <c:pt idx="0">
                  <c:v>Auto-emploi</c:v>
                </c:pt>
              </c:strCache>
            </c:strRef>
          </c:tx>
          <c:spPr>
            <a:solidFill>
              <a:schemeClr val="accent1">
                <a:lumMod val="40000"/>
                <a:lumOff val="60000"/>
              </a:schemeClr>
            </a:solidFill>
            <a:ln>
              <a:noFill/>
            </a:ln>
            <a:effectLst/>
            <a:sp3d/>
          </c:spPr>
          <c:invertIfNegative val="0"/>
          <c:cat>
            <c:strRef>
              <c:f>Feuil1!$C$35:$E$35</c:f>
              <c:strCache>
                <c:ptCount val="3"/>
                <c:pt idx="0">
                  <c:v>Homme</c:v>
                </c:pt>
                <c:pt idx="1">
                  <c:v>Femme</c:v>
                </c:pt>
                <c:pt idx="2">
                  <c:v>Ensemble</c:v>
                </c:pt>
              </c:strCache>
            </c:strRef>
          </c:cat>
          <c:val>
            <c:numRef>
              <c:f>Feuil1!$C$36:$E$36</c:f>
              <c:numCache>
                <c:formatCode>###0.0%</c:formatCode>
                <c:ptCount val="3"/>
                <c:pt idx="0">
                  <c:v>0.18439716312056739</c:v>
                </c:pt>
                <c:pt idx="1">
                  <c:v>0.67567567567567566</c:v>
                </c:pt>
                <c:pt idx="2">
                  <c:v>0.24137931034482757</c:v>
                </c:pt>
              </c:numCache>
            </c:numRef>
          </c:val>
          <c:extLst xmlns:c16r2="http://schemas.microsoft.com/office/drawing/2015/06/chart">
            <c:ext xmlns:c16="http://schemas.microsoft.com/office/drawing/2014/chart" uri="{C3380CC4-5D6E-409C-BE32-E72D297353CC}">
              <c16:uniqueId val="{00000000-38F8-4093-84FC-52E270A78F70}"/>
            </c:ext>
          </c:extLst>
        </c:ser>
        <c:ser>
          <c:idx val="1"/>
          <c:order val="1"/>
          <c:tx>
            <c:strRef>
              <c:f>Feuil1!$B$37</c:f>
              <c:strCache>
                <c:ptCount val="1"/>
                <c:pt idx="0">
                  <c:v>Microentreprises</c:v>
                </c:pt>
              </c:strCache>
            </c:strRef>
          </c:tx>
          <c:spPr>
            <a:solidFill>
              <a:schemeClr val="accent2">
                <a:lumMod val="40000"/>
                <a:lumOff val="60000"/>
              </a:schemeClr>
            </a:solidFill>
            <a:ln>
              <a:noFill/>
            </a:ln>
            <a:effectLst/>
            <a:sp3d/>
          </c:spPr>
          <c:invertIfNegative val="0"/>
          <c:cat>
            <c:strRef>
              <c:f>Feuil1!$C$35:$E$35</c:f>
              <c:strCache>
                <c:ptCount val="3"/>
                <c:pt idx="0">
                  <c:v>Homme</c:v>
                </c:pt>
                <c:pt idx="1">
                  <c:v>Femme</c:v>
                </c:pt>
                <c:pt idx="2">
                  <c:v>Ensemble</c:v>
                </c:pt>
              </c:strCache>
            </c:strRef>
          </c:cat>
          <c:val>
            <c:numRef>
              <c:f>Feuil1!$C$37:$E$37</c:f>
              <c:numCache>
                <c:formatCode>###0.0%</c:formatCode>
                <c:ptCount val="3"/>
                <c:pt idx="0">
                  <c:v>0.29432624113475181</c:v>
                </c:pt>
                <c:pt idx="1">
                  <c:v>0.13513513513513514</c:v>
                </c:pt>
                <c:pt idx="2">
                  <c:v>0.27586206896551724</c:v>
                </c:pt>
              </c:numCache>
            </c:numRef>
          </c:val>
          <c:extLst xmlns:c16r2="http://schemas.microsoft.com/office/drawing/2015/06/chart">
            <c:ext xmlns:c16="http://schemas.microsoft.com/office/drawing/2014/chart" uri="{C3380CC4-5D6E-409C-BE32-E72D297353CC}">
              <c16:uniqueId val="{00000001-38F8-4093-84FC-52E270A78F70}"/>
            </c:ext>
          </c:extLst>
        </c:ser>
        <c:ser>
          <c:idx val="2"/>
          <c:order val="2"/>
          <c:tx>
            <c:strRef>
              <c:f>Feuil1!$B$38</c:f>
              <c:strCache>
                <c:ptCount val="1"/>
                <c:pt idx="0">
                  <c:v>Petites entreprises</c:v>
                </c:pt>
              </c:strCache>
            </c:strRef>
          </c:tx>
          <c:spPr>
            <a:solidFill>
              <a:schemeClr val="accent6">
                <a:lumMod val="40000"/>
                <a:lumOff val="60000"/>
              </a:schemeClr>
            </a:solidFill>
            <a:ln>
              <a:noFill/>
            </a:ln>
            <a:effectLst/>
            <a:sp3d/>
          </c:spPr>
          <c:invertIfNegative val="0"/>
          <c:cat>
            <c:strRef>
              <c:f>Feuil1!$C$35:$E$35</c:f>
              <c:strCache>
                <c:ptCount val="3"/>
                <c:pt idx="0">
                  <c:v>Homme</c:v>
                </c:pt>
                <c:pt idx="1">
                  <c:v>Femme</c:v>
                </c:pt>
                <c:pt idx="2">
                  <c:v>Ensemble</c:v>
                </c:pt>
              </c:strCache>
            </c:strRef>
          </c:cat>
          <c:val>
            <c:numRef>
              <c:f>Feuil1!$C$38:$E$38</c:f>
              <c:numCache>
                <c:formatCode>###0.0%</c:formatCode>
                <c:ptCount val="3"/>
                <c:pt idx="0">
                  <c:v>0.26595744680851063</c:v>
                </c:pt>
                <c:pt idx="1">
                  <c:v>0.16216216216216217</c:v>
                </c:pt>
                <c:pt idx="2">
                  <c:v>0.25391849529780564</c:v>
                </c:pt>
              </c:numCache>
            </c:numRef>
          </c:val>
          <c:extLst xmlns:c16r2="http://schemas.microsoft.com/office/drawing/2015/06/chart">
            <c:ext xmlns:c16="http://schemas.microsoft.com/office/drawing/2014/chart" uri="{C3380CC4-5D6E-409C-BE32-E72D297353CC}">
              <c16:uniqueId val="{00000002-38F8-4093-84FC-52E270A78F70}"/>
            </c:ext>
          </c:extLst>
        </c:ser>
        <c:ser>
          <c:idx val="3"/>
          <c:order val="3"/>
          <c:tx>
            <c:strRef>
              <c:f>Feuil1!$B$39</c:f>
              <c:strCache>
                <c:ptCount val="1"/>
                <c:pt idx="0">
                  <c:v>Moyennes entreprises</c:v>
                </c:pt>
              </c:strCache>
            </c:strRef>
          </c:tx>
          <c:spPr>
            <a:solidFill>
              <a:schemeClr val="accent2"/>
            </a:solidFill>
            <a:ln>
              <a:noFill/>
            </a:ln>
            <a:effectLst/>
            <a:sp3d/>
          </c:spPr>
          <c:invertIfNegative val="0"/>
          <c:cat>
            <c:strRef>
              <c:f>Feuil1!$C$35:$E$35</c:f>
              <c:strCache>
                <c:ptCount val="3"/>
                <c:pt idx="0">
                  <c:v>Homme</c:v>
                </c:pt>
                <c:pt idx="1">
                  <c:v>Femme</c:v>
                </c:pt>
                <c:pt idx="2">
                  <c:v>Ensemble</c:v>
                </c:pt>
              </c:strCache>
            </c:strRef>
          </c:cat>
          <c:val>
            <c:numRef>
              <c:f>Feuil1!$C$39:$E$39</c:f>
              <c:numCache>
                <c:formatCode>###0.0%</c:formatCode>
                <c:ptCount val="3"/>
                <c:pt idx="0">
                  <c:v>0.15602836879432624</c:v>
                </c:pt>
                <c:pt idx="1">
                  <c:v>2.7027027027027025E-2</c:v>
                </c:pt>
                <c:pt idx="2">
                  <c:v>0.14106583072100315</c:v>
                </c:pt>
              </c:numCache>
            </c:numRef>
          </c:val>
          <c:extLst xmlns:c16r2="http://schemas.microsoft.com/office/drawing/2015/06/chart">
            <c:ext xmlns:c16="http://schemas.microsoft.com/office/drawing/2014/chart" uri="{C3380CC4-5D6E-409C-BE32-E72D297353CC}">
              <c16:uniqueId val="{00000003-38F8-4093-84FC-52E270A78F70}"/>
            </c:ext>
          </c:extLst>
        </c:ser>
        <c:ser>
          <c:idx val="4"/>
          <c:order val="4"/>
          <c:tx>
            <c:strRef>
              <c:f>Feuil1!$B$40</c:f>
              <c:strCache>
                <c:ptCount val="1"/>
                <c:pt idx="0">
                  <c:v>Grandes entreprises</c:v>
                </c:pt>
              </c:strCache>
            </c:strRef>
          </c:tx>
          <c:spPr>
            <a:solidFill>
              <a:srgbClr val="AC0CA4"/>
            </a:solidFill>
            <a:ln>
              <a:noFill/>
            </a:ln>
            <a:effectLst/>
            <a:sp3d/>
          </c:spPr>
          <c:invertIfNegative val="0"/>
          <c:cat>
            <c:strRef>
              <c:f>Feuil1!$C$35:$E$35</c:f>
              <c:strCache>
                <c:ptCount val="3"/>
                <c:pt idx="0">
                  <c:v>Homme</c:v>
                </c:pt>
                <c:pt idx="1">
                  <c:v>Femme</c:v>
                </c:pt>
                <c:pt idx="2">
                  <c:v>Ensemble</c:v>
                </c:pt>
              </c:strCache>
            </c:strRef>
          </c:cat>
          <c:val>
            <c:numRef>
              <c:f>Feuil1!$C$40:$E$40</c:f>
              <c:numCache>
                <c:formatCode>###0.0%</c:formatCode>
                <c:ptCount val="3"/>
                <c:pt idx="0">
                  <c:v>9.9290780141843962E-2</c:v>
                </c:pt>
                <c:pt idx="1">
                  <c:v>0</c:v>
                </c:pt>
                <c:pt idx="2">
                  <c:v>8.7774294670846395E-2</c:v>
                </c:pt>
              </c:numCache>
            </c:numRef>
          </c:val>
          <c:extLst xmlns:c16r2="http://schemas.microsoft.com/office/drawing/2015/06/chart">
            <c:ext xmlns:c16="http://schemas.microsoft.com/office/drawing/2014/chart" uri="{C3380CC4-5D6E-409C-BE32-E72D297353CC}">
              <c16:uniqueId val="{00000004-38F8-4093-84FC-52E270A78F70}"/>
            </c:ext>
          </c:extLst>
        </c:ser>
        <c:dLbls>
          <c:showLegendKey val="0"/>
          <c:showVal val="0"/>
          <c:showCatName val="0"/>
          <c:showSerName val="0"/>
          <c:showPercent val="0"/>
          <c:showBubbleSize val="0"/>
        </c:dLbls>
        <c:gapWidth val="150"/>
        <c:shape val="box"/>
        <c:axId val="-912338448"/>
        <c:axId val="-912343344"/>
        <c:axId val="0"/>
      </c:bar3DChart>
      <c:catAx>
        <c:axId val="-91233844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crossAx val="-912343344"/>
        <c:crosses val="autoZero"/>
        <c:auto val="1"/>
        <c:lblAlgn val="ctr"/>
        <c:lblOffset val="100"/>
        <c:noMultiLvlLbl val="0"/>
      </c:catAx>
      <c:valAx>
        <c:axId val="-912343344"/>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crossAx val="-9123384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Feuil9!$E$2</c:f>
              <c:strCache>
                <c:ptCount val="1"/>
                <c:pt idx="0">
                  <c:v>Moyennes</c:v>
                </c:pt>
              </c:strCache>
            </c:strRef>
          </c:tx>
          <c:spPr>
            <a:solidFill>
              <a:schemeClr val="tx2">
                <a:lumMod val="20000"/>
                <a:lumOff val="80000"/>
              </a:schemeClr>
            </a:solidFill>
            <a:ln w="12700">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Feuil9!$F$1:$P$1</c:f>
              <c:strCache>
                <c:ptCount val="10"/>
                <c:pt idx="0">
                  <c:v>Savoir lire et écrire</c:v>
                </c:pt>
                <c:pt idx="1">
                  <c:v>Connaitre le métier</c:v>
                </c:pt>
                <c:pt idx="2">
                  <c:v>Connaitre les matières premières/ matériaux</c:v>
                </c:pt>
                <c:pt idx="3">
                  <c:v>Connaitre le rôle et les fonctions des outils/des équipements de travail</c:v>
                </c:pt>
                <c:pt idx="4">
                  <c:v>Connaitre les règles et textes des différents domaines</c:v>
                </c:pt>
                <c:pt idx="5">
                  <c:v>Connaitre les normes techniques du métier</c:v>
                </c:pt>
                <c:pt idx="6">
                  <c:v>Connaitre le vocabulaire du métier</c:v>
                </c:pt>
                <c:pt idx="7">
                  <c:v>Connaitre un devis</c:v>
                </c:pt>
                <c:pt idx="8">
                  <c:v>Connaitre les techniques de diagnostiques</c:v>
                </c:pt>
                <c:pt idx="9">
                  <c:v>Savoir planifier le travail</c:v>
                </c:pt>
              </c:strCache>
            </c:strRef>
          </c:cat>
          <c:val>
            <c:numRef>
              <c:f>Feuil9!$F$2:$P$2</c:f>
              <c:numCache>
                <c:formatCode>###0.0%</c:formatCode>
                <c:ptCount val="10"/>
                <c:pt idx="0">
                  <c:v>0.42319749216300939</c:v>
                </c:pt>
                <c:pt idx="1">
                  <c:v>0.18808777429467086</c:v>
                </c:pt>
                <c:pt idx="2">
                  <c:v>0.18181818181818182</c:v>
                </c:pt>
                <c:pt idx="3">
                  <c:v>0.16927899686520376</c:v>
                </c:pt>
                <c:pt idx="4">
                  <c:v>0.27899686520376177</c:v>
                </c:pt>
                <c:pt idx="5">
                  <c:v>0.21003134796238246</c:v>
                </c:pt>
                <c:pt idx="6">
                  <c:v>0.29780564263322884</c:v>
                </c:pt>
                <c:pt idx="7">
                  <c:v>0.21316614420062696</c:v>
                </c:pt>
                <c:pt idx="8">
                  <c:v>0.20689655172413793</c:v>
                </c:pt>
                <c:pt idx="9">
                  <c:v>0.23510971786833856</c:v>
                </c:pt>
              </c:numCache>
            </c:numRef>
          </c:val>
          <c:extLst xmlns:c16r2="http://schemas.microsoft.com/office/drawing/2015/06/chart">
            <c:ext xmlns:c16="http://schemas.microsoft.com/office/drawing/2014/chart" uri="{C3380CC4-5D6E-409C-BE32-E72D297353CC}">
              <c16:uniqueId val="{00000000-F7AA-4A24-A9F1-30D3B6CDD014}"/>
            </c:ext>
          </c:extLst>
        </c:ser>
        <c:ser>
          <c:idx val="1"/>
          <c:order val="1"/>
          <c:tx>
            <c:strRef>
              <c:f>Feuil9!$E$3</c:f>
              <c:strCache>
                <c:ptCount val="1"/>
                <c:pt idx="0">
                  <c:v>Fortes</c:v>
                </c:pt>
              </c:strCache>
            </c:strRef>
          </c:tx>
          <c:spPr>
            <a:solidFill>
              <a:schemeClr val="tx2">
                <a:lumMod val="50000"/>
              </a:schemeClr>
            </a:solidFill>
            <a:ln w="12700">
              <a:solidFill>
                <a:schemeClr val="bg2">
                  <a:lumMod val="10000"/>
                </a:schemeClr>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Feuil9!$F$1:$P$1</c:f>
              <c:strCache>
                <c:ptCount val="10"/>
                <c:pt idx="0">
                  <c:v>Savoir lire et écrire</c:v>
                </c:pt>
                <c:pt idx="1">
                  <c:v>Connaitre le métier</c:v>
                </c:pt>
                <c:pt idx="2">
                  <c:v>Connaitre les matières premières/ matériaux</c:v>
                </c:pt>
                <c:pt idx="3">
                  <c:v>Connaitre le rôle et les fonctions des outils/des équipements de travail</c:v>
                </c:pt>
                <c:pt idx="4">
                  <c:v>Connaitre les règles et textes des différents domaines</c:v>
                </c:pt>
                <c:pt idx="5">
                  <c:v>Connaitre les normes techniques du métier</c:v>
                </c:pt>
                <c:pt idx="6">
                  <c:v>Connaitre le vocabulaire du métier</c:v>
                </c:pt>
                <c:pt idx="7">
                  <c:v>Connaitre un devis</c:v>
                </c:pt>
                <c:pt idx="8">
                  <c:v>Connaitre les techniques de diagnostiques</c:v>
                </c:pt>
                <c:pt idx="9">
                  <c:v>Savoir planifier le travail</c:v>
                </c:pt>
              </c:strCache>
            </c:strRef>
          </c:cat>
          <c:val>
            <c:numRef>
              <c:f>Feuil9!$F$3:$P$3</c:f>
              <c:numCache>
                <c:formatCode>###0.0%</c:formatCode>
                <c:ptCount val="10"/>
                <c:pt idx="0">
                  <c:v>0.48275862068965514</c:v>
                </c:pt>
                <c:pt idx="1">
                  <c:v>0.7711598746081505</c:v>
                </c:pt>
                <c:pt idx="2">
                  <c:v>0.7711598746081505</c:v>
                </c:pt>
                <c:pt idx="3">
                  <c:v>0.78056426332288398</c:v>
                </c:pt>
                <c:pt idx="4">
                  <c:v>0.67084639498432608</c:v>
                </c:pt>
                <c:pt idx="5">
                  <c:v>0.75548589341692785</c:v>
                </c:pt>
                <c:pt idx="6">
                  <c:v>0.4733542319749216</c:v>
                </c:pt>
                <c:pt idx="7">
                  <c:v>0.69905956112852663</c:v>
                </c:pt>
                <c:pt idx="8">
                  <c:v>0.7492163009404389</c:v>
                </c:pt>
                <c:pt idx="9">
                  <c:v>0.72413793103448265</c:v>
                </c:pt>
              </c:numCache>
            </c:numRef>
          </c:val>
          <c:extLst xmlns:c16r2="http://schemas.microsoft.com/office/drawing/2015/06/chart">
            <c:ext xmlns:c16="http://schemas.microsoft.com/office/drawing/2014/chart" uri="{C3380CC4-5D6E-409C-BE32-E72D297353CC}">
              <c16:uniqueId val="{00000001-F7AA-4A24-A9F1-30D3B6CDD014}"/>
            </c:ext>
          </c:extLst>
        </c:ser>
        <c:dLbls>
          <c:showLegendKey val="0"/>
          <c:showVal val="0"/>
          <c:showCatName val="0"/>
          <c:showSerName val="0"/>
          <c:showPercent val="0"/>
          <c:showBubbleSize val="0"/>
        </c:dLbls>
        <c:gapWidth val="30"/>
        <c:overlap val="100"/>
        <c:axId val="-523474784"/>
        <c:axId val="-734816672"/>
      </c:barChart>
      <c:catAx>
        <c:axId val="-5234747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734816672"/>
        <c:crosses val="autoZero"/>
        <c:auto val="1"/>
        <c:lblAlgn val="ctr"/>
        <c:lblOffset val="100"/>
        <c:noMultiLvlLbl val="0"/>
      </c:catAx>
      <c:valAx>
        <c:axId val="-734816672"/>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23474784"/>
        <c:crosses val="autoZero"/>
        <c:crossBetween val="between"/>
      </c:valAx>
      <c:spPr>
        <a:noFill/>
        <a:ln>
          <a:noFill/>
        </a:ln>
        <a:effectLst/>
      </c:spPr>
    </c:plotArea>
    <c:legend>
      <c:legendPos val="b"/>
      <c:layout>
        <c:manualLayout>
          <c:xMode val="edge"/>
          <c:yMode val="edge"/>
          <c:x val="0.39437984854240027"/>
          <c:y val="0.90542588367195531"/>
          <c:w val="0.59194420775629908"/>
          <c:h val="6.9767918815370603E-2"/>
        </c:manualLayout>
      </c:layout>
      <c:overlay val="0"/>
      <c:spPr>
        <a:noFill/>
        <a:ln>
          <a:noFill/>
        </a:ln>
        <a:effectLst/>
      </c:spPr>
      <c:txPr>
        <a:bodyPr rot="0" spcFirstLastPara="1" vertOverflow="ellipsis" vert="horz" wrap="square" anchor="ctr" anchorCtr="1"/>
        <a:lstStyle/>
        <a:p>
          <a:pPr>
            <a:defRPr sz="1600" b="1"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Feuil11!$F$2</c:f>
              <c:strCache>
                <c:ptCount val="1"/>
                <c:pt idx="0">
                  <c:v>Moyennes</c:v>
                </c:pt>
              </c:strCache>
            </c:strRef>
          </c:tx>
          <c:spPr>
            <a:solidFill>
              <a:srgbClr val="760000"/>
            </a:solidFill>
            <a:ln>
              <a:solidFill>
                <a:schemeClr val="tx1"/>
              </a:solidFill>
            </a:ln>
            <a:effectLst/>
          </c:spPr>
          <c:invertIfNegative val="0"/>
          <c:dLbls>
            <c:dLbl>
              <c:idx val="8"/>
              <c:layout>
                <c:manualLayout>
                  <c:x val="1.0085728693898134E-2"/>
                  <c:y val="-4.6296296296296406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8472-42A5-8E61-262C4CB07085}"/>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F9FAFD"/>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Feuil11!$G$1:$O$1</c:f>
              <c:strCache>
                <c:ptCount val="9"/>
                <c:pt idx="0">
                  <c:v>Amour du métier</c:v>
                </c:pt>
                <c:pt idx="1">
                  <c:v>Ponctualité</c:v>
                </c:pt>
                <c:pt idx="2">
                  <c:v>Confiance en soi</c:v>
                </c:pt>
                <c:pt idx="3">
                  <c:v>être disponible</c:v>
                </c:pt>
                <c:pt idx="4">
                  <c:v>Respect mutuel</c:v>
                </c:pt>
                <c:pt idx="5">
                  <c:v>Respect du règlement intérieur de l'entreprise</c:v>
                </c:pt>
                <c:pt idx="6">
                  <c:v>être communicatif</c:v>
                </c:pt>
                <c:pt idx="7">
                  <c:v>Esprit créatif</c:v>
                </c:pt>
                <c:pt idx="8">
                  <c:v>Respect des règles d'hygiène et de sécurité</c:v>
                </c:pt>
              </c:strCache>
            </c:strRef>
          </c:cat>
          <c:val>
            <c:numRef>
              <c:f>Feuil11!$G$2:$O$2</c:f>
              <c:numCache>
                <c:formatCode>###0.0%</c:formatCode>
                <c:ptCount val="9"/>
                <c:pt idx="0">
                  <c:v>7.2327044025157231E-2</c:v>
                </c:pt>
                <c:pt idx="1">
                  <c:v>8.8050314465408799E-2</c:v>
                </c:pt>
                <c:pt idx="2">
                  <c:v>0.17295597484276728</c:v>
                </c:pt>
                <c:pt idx="3">
                  <c:v>8.4905660377358499E-2</c:v>
                </c:pt>
                <c:pt idx="4">
                  <c:v>0.13207547169811321</c:v>
                </c:pt>
                <c:pt idx="5">
                  <c:v>0.11635220125786164</c:v>
                </c:pt>
                <c:pt idx="6">
                  <c:v>0.12578616352201258</c:v>
                </c:pt>
                <c:pt idx="7">
                  <c:v>0.22955974842767296</c:v>
                </c:pt>
                <c:pt idx="8">
                  <c:v>6.2893081761006289E-2</c:v>
                </c:pt>
              </c:numCache>
            </c:numRef>
          </c:val>
          <c:extLst xmlns:c16r2="http://schemas.microsoft.com/office/drawing/2015/06/chart">
            <c:ext xmlns:c16="http://schemas.microsoft.com/office/drawing/2014/chart" uri="{C3380CC4-5D6E-409C-BE32-E72D297353CC}">
              <c16:uniqueId val="{00000001-8472-42A5-8E61-262C4CB07085}"/>
            </c:ext>
          </c:extLst>
        </c:ser>
        <c:ser>
          <c:idx val="1"/>
          <c:order val="1"/>
          <c:tx>
            <c:strRef>
              <c:f>Feuil11!$F$3</c:f>
              <c:strCache>
                <c:ptCount val="1"/>
                <c:pt idx="0">
                  <c:v>Fortes</c:v>
                </c:pt>
              </c:strCache>
            </c:strRef>
          </c:tx>
          <c:spPr>
            <a:solidFill>
              <a:schemeClr val="accent2">
                <a:lumMod val="20000"/>
                <a:lumOff val="80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Feuil11!$G$1:$O$1</c:f>
              <c:strCache>
                <c:ptCount val="9"/>
                <c:pt idx="0">
                  <c:v>Amour du métier</c:v>
                </c:pt>
                <c:pt idx="1">
                  <c:v>Ponctualité</c:v>
                </c:pt>
                <c:pt idx="2">
                  <c:v>Confiance en soi</c:v>
                </c:pt>
                <c:pt idx="3">
                  <c:v>être disponible</c:v>
                </c:pt>
                <c:pt idx="4">
                  <c:v>Respect mutuel</c:v>
                </c:pt>
                <c:pt idx="5">
                  <c:v>Respect du règlement intérieur de l'entreprise</c:v>
                </c:pt>
                <c:pt idx="6">
                  <c:v>être communicatif</c:v>
                </c:pt>
                <c:pt idx="7">
                  <c:v>Esprit créatif</c:v>
                </c:pt>
                <c:pt idx="8">
                  <c:v>Respect des règles d'hygiène et de sécurité</c:v>
                </c:pt>
              </c:strCache>
            </c:strRef>
          </c:cat>
          <c:val>
            <c:numRef>
              <c:f>Feuil11!$G$3:$O$3</c:f>
              <c:numCache>
                <c:formatCode>###0.0%</c:formatCode>
                <c:ptCount val="9"/>
                <c:pt idx="0">
                  <c:v>0.92767295597484278</c:v>
                </c:pt>
                <c:pt idx="1">
                  <c:v>0.90566037735849048</c:v>
                </c:pt>
                <c:pt idx="2">
                  <c:v>0.81761006289308169</c:v>
                </c:pt>
                <c:pt idx="3">
                  <c:v>0.9088050314465409</c:v>
                </c:pt>
                <c:pt idx="4">
                  <c:v>0.8647798742138364</c:v>
                </c:pt>
                <c:pt idx="5">
                  <c:v>0.88050314465408808</c:v>
                </c:pt>
                <c:pt idx="6">
                  <c:v>0.87421383647798745</c:v>
                </c:pt>
                <c:pt idx="7">
                  <c:v>0.73899371069182396</c:v>
                </c:pt>
                <c:pt idx="8">
                  <c:v>0.9308176100628931</c:v>
                </c:pt>
              </c:numCache>
            </c:numRef>
          </c:val>
          <c:extLst xmlns:c16r2="http://schemas.microsoft.com/office/drawing/2015/06/chart">
            <c:ext xmlns:c16="http://schemas.microsoft.com/office/drawing/2014/chart" uri="{C3380CC4-5D6E-409C-BE32-E72D297353CC}">
              <c16:uniqueId val="{00000002-8472-42A5-8E61-262C4CB07085}"/>
            </c:ext>
          </c:extLst>
        </c:ser>
        <c:dLbls>
          <c:showLegendKey val="0"/>
          <c:showVal val="0"/>
          <c:showCatName val="0"/>
          <c:showSerName val="0"/>
          <c:showPercent val="0"/>
          <c:showBubbleSize val="0"/>
        </c:dLbls>
        <c:gapWidth val="30"/>
        <c:overlap val="100"/>
        <c:axId val="-734817216"/>
        <c:axId val="-734812320"/>
      </c:barChart>
      <c:catAx>
        <c:axId val="-7348172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734812320"/>
        <c:crosses val="autoZero"/>
        <c:auto val="1"/>
        <c:lblAlgn val="ctr"/>
        <c:lblOffset val="100"/>
        <c:noMultiLvlLbl val="0"/>
      </c:catAx>
      <c:valAx>
        <c:axId val="-734812320"/>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734817216"/>
        <c:crosses val="autoZero"/>
        <c:crossBetween val="between"/>
      </c:valAx>
      <c:spPr>
        <a:noFill/>
        <a:ln>
          <a:noFill/>
        </a:ln>
        <a:effectLst/>
      </c:spPr>
    </c:plotArea>
    <c:legend>
      <c:legendPos val="b"/>
      <c:layout>
        <c:manualLayout>
          <c:xMode val="edge"/>
          <c:yMode val="edge"/>
          <c:x val="0.39437984854240027"/>
          <c:y val="0.90542588367195531"/>
          <c:w val="0.59194420775629908"/>
          <c:h val="6.9767918815370603E-2"/>
        </c:manualLayout>
      </c:layout>
      <c:overlay val="0"/>
      <c:spPr>
        <a:noFill/>
        <a:ln>
          <a:noFill/>
        </a:ln>
        <a:effectLst/>
      </c:spPr>
      <c:txPr>
        <a:bodyPr rot="0" spcFirstLastPara="1" vertOverflow="ellipsis" vert="horz" wrap="square" anchor="ctr" anchorCtr="1"/>
        <a:lstStyle/>
        <a:p>
          <a:pPr>
            <a:defRPr sz="1600" b="1"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4">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stacked"/>
        <c:varyColors val="0"/>
        <c:ser>
          <c:idx val="0"/>
          <c:order val="0"/>
          <c:tx>
            <c:strRef>
              <c:f>Feuil12!$F$4</c:f>
              <c:strCache>
                <c:ptCount val="1"/>
                <c:pt idx="0">
                  <c:v>Moyennes</c:v>
                </c:pt>
              </c:strCache>
            </c:strRef>
          </c:tx>
          <c:spPr>
            <a:solidFill>
              <a:schemeClr val="accent1"/>
            </a:solidFill>
            <a:ln>
              <a:solidFill>
                <a:schemeClr val="tx1"/>
              </a:solidFill>
            </a:ln>
            <a:effectLst/>
            <a:sp3d>
              <a:contourClr>
                <a:schemeClr val="tx1"/>
              </a:contourClr>
            </a:sp3d>
          </c:spPr>
          <c:invertIfNegative val="0"/>
          <c:dLbls>
            <c:dLbl>
              <c:idx val="4"/>
              <c:layout>
                <c:manualLayout>
                  <c:x val="-1.7892040603358316E-2"/>
                  <c:y val="-4.0248345878262983E-1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583-42FA-84AA-FA5861561746}"/>
                </c:ext>
                <c:ext xmlns:c15="http://schemas.microsoft.com/office/drawing/2012/chart" uri="{CE6537A1-D6FC-4f65-9D91-7224C49458BB}"/>
              </c:extLst>
            </c:dLbl>
            <c:dLbl>
              <c:idx val="5"/>
              <c:layout>
                <c:manualLayout>
                  <c:x val="-3.9192631785224377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3583-42FA-84AA-FA5861561746}"/>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Feuil12!$G$3:$N$3</c:f>
              <c:strCache>
                <c:ptCount val="8"/>
                <c:pt idx="0">
                  <c:v>Réaliser les travaux de finition</c:v>
                </c:pt>
                <c:pt idx="1">
                  <c:v>Assembler/ Rassembler</c:v>
                </c:pt>
                <c:pt idx="2">
                  <c:v>Appliquer les normes techniques du métier</c:v>
                </c:pt>
                <c:pt idx="3">
                  <c:v>Maitriser l’utilisation des outils et des équipements</c:v>
                </c:pt>
                <c:pt idx="4">
                  <c:v>Réaliser les tâches</c:v>
                </c:pt>
                <c:pt idx="5">
                  <c:v>Mettre en place</c:v>
                </c:pt>
                <c:pt idx="6">
                  <c:v>Maitriser la planification d’un travail</c:v>
                </c:pt>
                <c:pt idx="7">
                  <c:v>Diagnostiquer</c:v>
                </c:pt>
              </c:strCache>
            </c:strRef>
          </c:cat>
          <c:val>
            <c:numRef>
              <c:f>Feuil12!$G$4:$N$4</c:f>
              <c:numCache>
                <c:formatCode>###0.0%</c:formatCode>
                <c:ptCount val="8"/>
                <c:pt idx="0">
                  <c:v>0.18495297805642633</c:v>
                </c:pt>
                <c:pt idx="1">
                  <c:v>0.2037617554858934</c:v>
                </c:pt>
                <c:pt idx="2">
                  <c:v>0.20689655172413793</c:v>
                </c:pt>
                <c:pt idx="3">
                  <c:v>0.18808777429467086</c:v>
                </c:pt>
                <c:pt idx="4">
                  <c:v>0.17241379310344829</c:v>
                </c:pt>
                <c:pt idx="5">
                  <c:v>0.23510971786833856</c:v>
                </c:pt>
                <c:pt idx="6">
                  <c:v>0.21943573667711599</c:v>
                </c:pt>
                <c:pt idx="7">
                  <c:v>0.20062695924764892</c:v>
                </c:pt>
              </c:numCache>
            </c:numRef>
          </c:val>
          <c:extLst xmlns:c16r2="http://schemas.microsoft.com/office/drawing/2015/06/chart">
            <c:ext xmlns:c16="http://schemas.microsoft.com/office/drawing/2014/chart" uri="{C3380CC4-5D6E-409C-BE32-E72D297353CC}">
              <c16:uniqueId val="{00000002-3583-42FA-84AA-FA5861561746}"/>
            </c:ext>
          </c:extLst>
        </c:ser>
        <c:ser>
          <c:idx val="1"/>
          <c:order val="1"/>
          <c:tx>
            <c:strRef>
              <c:f>Feuil12!$F$5</c:f>
              <c:strCache>
                <c:ptCount val="1"/>
                <c:pt idx="0">
                  <c:v>Fortes</c:v>
                </c:pt>
              </c:strCache>
            </c:strRef>
          </c:tx>
          <c:spPr>
            <a:solidFill>
              <a:schemeClr val="accent2"/>
            </a:solidFill>
            <a:ln>
              <a:solidFill>
                <a:schemeClr val="tx1"/>
              </a:solidFill>
            </a:ln>
            <a:effectLst/>
            <a:sp3d>
              <a:contourClr>
                <a:schemeClr val="tx1"/>
              </a:contourClr>
            </a:sp3d>
          </c:spPr>
          <c:invertIfNegative val="0"/>
          <c:dLbls>
            <c:dLbl>
              <c:idx val="0"/>
              <c:layout>
                <c:manualLayout>
                  <c:x val="1.5677052714089749E-2"/>
                  <c:y val="-1.2773469115170729E-16"/>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3583-42FA-84AA-FA5861561746}"/>
                </c:ext>
                <c:ext xmlns:c15="http://schemas.microsoft.com/office/drawing/2012/chart" uri="{CE6537A1-D6FC-4f65-9D91-7224C49458BB}"/>
              </c:extLst>
            </c:dLbl>
            <c:dLbl>
              <c:idx val="1"/>
              <c:layout>
                <c:manualLayout>
                  <c:x val="1.7636684303350969E-2"/>
                  <c:y val="-1.2773469115170729E-16"/>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3583-42FA-84AA-FA5861561746}"/>
                </c:ext>
                <c:ext xmlns:c15="http://schemas.microsoft.com/office/drawing/2012/chart" uri="{CE6537A1-D6FC-4f65-9D91-7224C49458BB}"/>
              </c:extLst>
            </c:dLbl>
            <c:dLbl>
              <c:idx val="4"/>
              <c:layout>
                <c:manualLayout>
                  <c:x val="-3.1354105428179645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3583-42FA-84AA-FA5861561746}"/>
                </c:ext>
                <c:ext xmlns:c15="http://schemas.microsoft.com/office/drawing/2012/chart" uri="{CE6537A1-D6FC-4f65-9D91-7224C49458BB}"/>
              </c:extLst>
            </c:dLbl>
            <c:dLbl>
              <c:idx val="5"/>
              <c:layout>
                <c:manualLayout>
                  <c:x val="-3.5273368606701938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3583-42FA-84AA-FA5861561746}"/>
                </c:ext>
                <c:ext xmlns:c15="http://schemas.microsoft.com/office/drawing/2012/chart" uri="{CE6537A1-D6FC-4f65-9D91-7224C49458BB}"/>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Feuil12!$G$3:$N$3</c:f>
              <c:strCache>
                <c:ptCount val="8"/>
                <c:pt idx="0">
                  <c:v>Réaliser les travaux de finition</c:v>
                </c:pt>
                <c:pt idx="1">
                  <c:v>Assembler/ Rassembler</c:v>
                </c:pt>
                <c:pt idx="2">
                  <c:v>Appliquer les normes techniques du métier</c:v>
                </c:pt>
                <c:pt idx="3">
                  <c:v>Maitriser l’utilisation des outils et des équipements</c:v>
                </c:pt>
                <c:pt idx="4">
                  <c:v>Réaliser les tâches</c:v>
                </c:pt>
                <c:pt idx="5">
                  <c:v>Mettre en place</c:v>
                </c:pt>
                <c:pt idx="6">
                  <c:v>Maitriser la planification d’un travail</c:v>
                </c:pt>
                <c:pt idx="7">
                  <c:v>Diagnostiquer</c:v>
                </c:pt>
              </c:strCache>
            </c:strRef>
          </c:cat>
          <c:val>
            <c:numRef>
              <c:f>Feuil12!$G$5:$N$5</c:f>
              <c:numCache>
                <c:formatCode>###0.0%</c:formatCode>
                <c:ptCount val="8"/>
                <c:pt idx="0">
                  <c:v>0.78996865203761757</c:v>
                </c:pt>
                <c:pt idx="1">
                  <c:v>0.77429467084639503</c:v>
                </c:pt>
                <c:pt idx="2">
                  <c:v>0.77429467084639503</c:v>
                </c:pt>
                <c:pt idx="3">
                  <c:v>0.78996865203761757</c:v>
                </c:pt>
                <c:pt idx="4">
                  <c:v>0.80564263322884022</c:v>
                </c:pt>
                <c:pt idx="5">
                  <c:v>0.7398119122257053</c:v>
                </c:pt>
                <c:pt idx="6">
                  <c:v>0.74608150470219448</c:v>
                </c:pt>
                <c:pt idx="7">
                  <c:v>0.76489028213166155</c:v>
                </c:pt>
              </c:numCache>
            </c:numRef>
          </c:val>
          <c:extLst xmlns:c16r2="http://schemas.microsoft.com/office/drawing/2015/06/chart">
            <c:ext xmlns:c16="http://schemas.microsoft.com/office/drawing/2014/chart" uri="{C3380CC4-5D6E-409C-BE32-E72D297353CC}">
              <c16:uniqueId val="{00000007-3583-42FA-84AA-FA5861561746}"/>
            </c:ext>
          </c:extLst>
        </c:ser>
        <c:dLbls>
          <c:showLegendKey val="0"/>
          <c:showVal val="0"/>
          <c:showCatName val="0"/>
          <c:showSerName val="0"/>
          <c:showPercent val="0"/>
          <c:showBubbleSize val="0"/>
        </c:dLbls>
        <c:gapWidth val="150"/>
        <c:shape val="box"/>
        <c:axId val="-734812864"/>
        <c:axId val="-734816128"/>
        <c:axId val="0"/>
      </c:bar3DChart>
      <c:catAx>
        <c:axId val="-734812864"/>
        <c:scaling>
          <c:orientation val="minMax"/>
        </c:scaling>
        <c:delete val="0"/>
        <c:axPos val="l"/>
        <c:numFmt formatCode="General"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734816128"/>
        <c:crosses val="autoZero"/>
        <c:auto val="1"/>
        <c:lblAlgn val="ctr"/>
        <c:lblOffset val="100"/>
        <c:noMultiLvlLbl val="0"/>
      </c:catAx>
      <c:valAx>
        <c:axId val="-73481612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734812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12700" cap="flat" cmpd="sng" algn="ctr">
      <a:solidFill>
        <a:srgbClr val="002060"/>
      </a:solidFill>
      <a:round/>
    </a:ln>
    <a:effectLst/>
  </c:spPr>
  <c:txPr>
    <a:bodyPr/>
    <a:lstStyle/>
    <a:p>
      <a:pPr>
        <a:defRPr/>
      </a:pPr>
      <a:endParaRPr lang="fr-FR"/>
    </a:p>
  </c:txPr>
  <c:externalData r:id="rId4">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Feuil10!$A$2</c:f>
              <c:strCache>
                <c:ptCount val="1"/>
                <c:pt idx="0">
                  <c:v>Savoirs ou connaissances</c:v>
                </c:pt>
              </c:strCache>
            </c:strRef>
          </c:tx>
          <c:spPr>
            <a:solidFill>
              <a:srgbClr val="70AD47">
                <a:lumMod val="40000"/>
                <a:lumOff val="60000"/>
              </a:srgbClr>
            </a:solidFill>
            <a:ln>
              <a:solidFill>
                <a:schemeClr val="tx1"/>
              </a:solidFill>
            </a:ln>
            <a:effectLst/>
            <a:sp3d>
              <a:contourClr>
                <a:schemeClr val="tx1"/>
              </a:contourClr>
            </a:sp3d>
          </c:spPr>
          <c:invertIfNegative val="0"/>
          <c:dPt>
            <c:idx val="4"/>
            <c:invertIfNegative val="0"/>
            <c:bubble3D val="0"/>
            <c:spPr>
              <a:solidFill>
                <a:srgbClr val="70AD47">
                  <a:lumMod val="40000"/>
                  <a:lumOff val="6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1-ED70-4F31-8D26-3DCCCD90BE54}"/>
              </c:ext>
            </c:extLst>
          </c:dPt>
          <c:dPt>
            <c:idx val="7"/>
            <c:invertIfNegative val="0"/>
            <c:bubble3D val="0"/>
            <c:spPr>
              <a:solidFill>
                <a:srgbClr val="70AD47">
                  <a:lumMod val="40000"/>
                  <a:lumOff val="6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3-ED70-4F31-8D26-3DCCCD90BE54}"/>
              </c:ext>
            </c:extLst>
          </c:dPt>
          <c:dLbls>
            <c:delete val="1"/>
          </c:dLbls>
          <c:cat>
            <c:strRef>
              <c:f>Feuil10!$B$1:$H$1</c:f>
              <c:strCache>
                <c:ptCount val="7"/>
                <c:pt idx="0">
                  <c:v>Agriculture/Elevage</c:v>
                </c:pt>
                <c:pt idx="1">
                  <c:v>Artisanat</c:v>
                </c:pt>
                <c:pt idx="2">
                  <c:v>Bâtiment</c:v>
                </c:pt>
                <c:pt idx="3">
                  <c:v>Energie renouvelable</c:v>
                </c:pt>
                <c:pt idx="4">
                  <c:v>Ebénisterie</c:v>
                </c:pt>
                <c:pt idx="5">
                  <c:v>Restauration</c:v>
                </c:pt>
                <c:pt idx="6">
                  <c:v>Autres</c:v>
                </c:pt>
              </c:strCache>
            </c:strRef>
          </c:cat>
          <c:val>
            <c:numRef>
              <c:f>Feuil10!$B$2:$H$2</c:f>
              <c:numCache>
                <c:formatCode>###0.0%</c:formatCode>
                <c:ptCount val="7"/>
                <c:pt idx="0">
                  <c:v>0.7931034482758621</c:v>
                </c:pt>
                <c:pt idx="1">
                  <c:v>0.72463768115942029</c:v>
                </c:pt>
                <c:pt idx="2">
                  <c:v>0.65853658536585369</c:v>
                </c:pt>
                <c:pt idx="3">
                  <c:v>0.76</c:v>
                </c:pt>
                <c:pt idx="4">
                  <c:v>0.83333333333333326</c:v>
                </c:pt>
                <c:pt idx="5">
                  <c:v>0.52</c:v>
                </c:pt>
                <c:pt idx="6">
                  <c:v>0.83333333333333326</c:v>
                </c:pt>
              </c:numCache>
            </c:numRef>
          </c:val>
          <c:extLst xmlns:c16r2="http://schemas.microsoft.com/office/drawing/2015/06/chart">
            <c:ext xmlns:c16="http://schemas.microsoft.com/office/drawing/2014/chart" uri="{C3380CC4-5D6E-409C-BE32-E72D297353CC}">
              <c16:uniqueId val="{00000004-ED70-4F31-8D26-3DCCCD90BE54}"/>
            </c:ext>
          </c:extLst>
        </c:ser>
        <c:ser>
          <c:idx val="1"/>
          <c:order val="1"/>
          <c:tx>
            <c:strRef>
              <c:f>Feuil10!$A$3</c:f>
              <c:strCache>
                <c:ptCount val="1"/>
                <c:pt idx="0">
                  <c:v>Savoir-Être ou comportement</c:v>
                </c:pt>
              </c:strCache>
            </c:strRef>
          </c:tx>
          <c:spPr>
            <a:solidFill>
              <a:srgbClr val="ED7D31">
                <a:lumMod val="20000"/>
                <a:lumOff val="80000"/>
              </a:srgbClr>
            </a:solidFill>
            <a:ln>
              <a:solidFill>
                <a:schemeClr val="tx1"/>
              </a:solidFill>
            </a:ln>
            <a:effectLst/>
            <a:sp3d>
              <a:contourClr>
                <a:schemeClr val="tx1"/>
              </a:contourClr>
            </a:sp3d>
          </c:spPr>
          <c:invertIfNegative val="0"/>
          <c:dPt>
            <c:idx val="3"/>
            <c:invertIfNegative val="0"/>
            <c:bubble3D val="0"/>
            <c:spPr>
              <a:solidFill>
                <a:srgbClr val="ED7D31">
                  <a:lumMod val="20000"/>
                  <a:lumOff val="8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6-ED70-4F31-8D26-3DCCCD90BE54}"/>
              </c:ext>
            </c:extLst>
          </c:dPt>
          <c:dPt>
            <c:idx val="7"/>
            <c:invertIfNegative val="0"/>
            <c:bubble3D val="0"/>
            <c:spPr>
              <a:solidFill>
                <a:srgbClr val="ED7D31">
                  <a:lumMod val="20000"/>
                  <a:lumOff val="8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8-ED70-4F31-8D26-3DCCCD90BE54}"/>
              </c:ext>
            </c:extLst>
          </c:dPt>
          <c:dLbls>
            <c:delete val="1"/>
          </c:dLbls>
          <c:cat>
            <c:strRef>
              <c:f>Feuil10!$B$1:$H$1</c:f>
              <c:strCache>
                <c:ptCount val="7"/>
                <c:pt idx="0">
                  <c:v>Agriculture/Elevage</c:v>
                </c:pt>
                <c:pt idx="1">
                  <c:v>Artisanat</c:v>
                </c:pt>
                <c:pt idx="2">
                  <c:v>Bâtiment</c:v>
                </c:pt>
                <c:pt idx="3">
                  <c:v>Energie renouvelable</c:v>
                </c:pt>
                <c:pt idx="4">
                  <c:v>Ebénisterie</c:v>
                </c:pt>
                <c:pt idx="5">
                  <c:v>Restauration</c:v>
                </c:pt>
                <c:pt idx="6">
                  <c:v>Autres</c:v>
                </c:pt>
              </c:strCache>
            </c:strRef>
          </c:cat>
          <c:val>
            <c:numRef>
              <c:f>Feuil10!$B$3:$H$3</c:f>
              <c:numCache>
                <c:formatCode>###0.0%</c:formatCode>
                <c:ptCount val="7"/>
                <c:pt idx="0">
                  <c:v>0.86206896551724144</c:v>
                </c:pt>
                <c:pt idx="1">
                  <c:v>0.82608695652173902</c:v>
                </c:pt>
                <c:pt idx="2">
                  <c:v>0.84552845528455278</c:v>
                </c:pt>
                <c:pt idx="3">
                  <c:v>0.64</c:v>
                </c:pt>
                <c:pt idx="4">
                  <c:v>0.66666666666666674</c:v>
                </c:pt>
                <c:pt idx="5">
                  <c:v>0.76</c:v>
                </c:pt>
                <c:pt idx="6">
                  <c:v>0.83333333333333326</c:v>
                </c:pt>
              </c:numCache>
            </c:numRef>
          </c:val>
          <c:extLst xmlns:c16r2="http://schemas.microsoft.com/office/drawing/2015/06/chart">
            <c:ext xmlns:c16="http://schemas.microsoft.com/office/drawing/2014/chart" uri="{C3380CC4-5D6E-409C-BE32-E72D297353CC}">
              <c16:uniqueId val="{00000009-ED70-4F31-8D26-3DCCCD90BE54}"/>
            </c:ext>
          </c:extLst>
        </c:ser>
        <c:ser>
          <c:idx val="2"/>
          <c:order val="2"/>
          <c:tx>
            <c:strRef>
              <c:f>Feuil10!$A$4</c:f>
              <c:strCache>
                <c:ptCount val="1"/>
                <c:pt idx="0">
                  <c:v>Savoir-faire ou habileté</c:v>
                </c:pt>
              </c:strCache>
            </c:strRef>
          </c:tx>
          <c:spPr>
            <a:solidFill>
              <a:srgbClr val="27260B"/>
            </a:solidFill>
            <a:ln>
              <a:solidFill>
                <a:schemeClr val="tx1"/>
              </a:solidFill>
            </a:ln>
            <a:effectLst/>
            <a:sp3d>
              <a:contourClr>
                <a:schemeClr val="tx1"/>
              </a:contourClr>
            </a:sp3d>
          </c:spPr>
          <c:invertIfNegative val="0"/>
          <c:dPt>
            <c:idx val="0"/>
            <c:invertIfNegative val="0"/>
            <c:bubble3D val="0"/>
            <c:spPr>
              <a:solidFill>
                <a:srgbClr val="27260B"/>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B-ED70-4F31-8D26-3DCCCD90BE54}"/>
              </c:ext>
            </c:extLst>
          </c:dPt>
          <c:dPt>
            <c:idx val="1"/>
            <c:invertIfNegative val="0"/>
            <c:bubble3D val="0"/>
            <c:spPr>
              <a:solidFill>
                <a:srgbClr val="27260B"/>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D-ED70-4F31-8D26-3DCCCD90BE54}"/>
              </c:ext>
            </c:extLst>
          </c:dPt>
          <c:dPt>
            <c:idx val="2"/>
            <c:invertIfNegative val="0"/>
            <c:bubble3D val="0"/>
            <c:spPr>
              <a:solidFill>
                <a:srgbClr val="27260B"/>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F-ED70-4F31-8D26-3DCCCD90BE54}"/>
              </c:ext>
            </c:extLst>
          </c:dPt>
          <c:dPt>
            <c:idx val="5"/>
            <c:invertIfNegative val="0"/>
            <c:bubble3D val="0"/>
            <c:spPr>
              <a:solidFill>
                <a:srgbClr val="27260B"/>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1-ED70-4F31-8D26-3DCCCD90BE54}"/>
              </c:ext>
            </c:extLst>
          </c:dPt>
          <c:dPt>
            <c:idx val="6"/>
            <c:invertIfNegative val="0"/>
            <c:bubble3D val="0"/>
            <c:spPr>
              <a:solidFill>
                <a:srgbClr val="27260B"/>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3-ED70-4F31-8D26-3DCCCD90BE54}"/>
              </c:ext>
            </c:extLst>
          </c:dPt>
          <c:dPt>
            <c:idx val="7"/>
            <c:invertIfNegative val="0"/>
            <c:bubble3D val="0"/>
            <c:spPr>
              <a:solidFill>
                <a:srgbClr val="27260B"/>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5-ED70-4F31-8D26-3DCCCD90BE54}"/>
              </c:ext>
            </c:extLst>
          </c:dPt>
          <c:dLbls>
            <c:delete val="1"/>
          </c:dLbls>
          <c:cat>
            <c:strRef>
              <c:f>Feuil10!$B$1:$H$1</c:f>
              <c:strCache>
                <c:ptCount val="7"/>
                <c:pt idx="0">
                  <c:v>Agriculture/Elevage</c:v>
                </c:pt>
                <c:pt idx="1">
                  <c:v>Artisanat</c:v>
                </c:pt>
                <c:pt idx="2">
                  <c:v>Bâtiment</c:v>
                </c:pt>
                <c:pt idx="3">
                  <c:v>Energie renouvelable</c:v>
                </c:pt>
                <c:pt idx="4">
                  <c:v>Ebénisterie</c:v>
                </c:pt>
                <c:pt idx="5">
                  <c:v>Restauration</c:v>
                </c:pt>
                <c:pt idx="6">
                  <c:v>Autres</c:v>
                </c:pt>
              </c:strCache>
            </c:strRef>
          </c:cat>
          <c:val>
            <c:numRef>
              <c:f>Feuil10!$B$4:$H$4</c:f>
              <c:numCache>
                <c:formatCode>###0.0%</c:formatCode>
                <c:ptCount val="7"/>
                <c:pt idx="0">
                  <c:v>0.75862068965517238</c:v>
                </c:pt>
                <c:pt idx="1">
                  <c:v>0.71014492753623193</c:v>
                </c:pt>
                <c:pt idx="2">
                  <c:v>0.69918699186991873</c:v>
                </c:pt>
                <c:pt idx="3">
                  <c:v>0.8</c:v>
                </c:pt>
                <c:pt idx="4">
                  <c:v>0.88888888888888884</c:v>
                </c:pt>
                <c:pt idx="5">
                  <c:v>0.56000000000000005</c:v>
                </c:pt>
                <c:pt idx="6">
                  <c:v>0.83333333333333326</c:v>
                </c:pt>
              </c:numCache>
            </c:numRef>
          </c:val>
          <c:extLst xmlns:c16r2="http://schemas.microsoft.com/office/drawing/2015/06/chart">
            <c:ext xmlns:c16="http://schemas.microsoft.com/office/drawing/2014/chart" uri="{C3380CC4-5D6E-409C-BE32-E72D297353CC}">
              <c16:uniqueId val="{00000016-ED70-4F31-8D26-3DCCCD90BE54}"/>
            </c:ext>
          </c:extLst>
        </c:ser>
        <c:dLbls>
          <c:showLegendKey val="0"/>
          <c:showVal val="1"/>
          <c:showCatName val="0"/>
          <c:showSerName val="0"/>
          <c:showPercent val="0"/>
          <c:showBubbleSize val="0"/>
        </c:dLbls>
        <c:gapWidth val="150"/>
        <c:shape val="box"/>
        <c:axId val="-734811776"/>
        <c:axId val="-734814496"/>
        <c:axId val="0"/>
      </c:bar3DChart>
      <c:catAx>
        <c:axId val="-734811776"/>
        <c:scaling>
          <c:orientation val="minMax"/>
        </c:scaling>
        <c:delete val="0"/>
        <c:axPos val="b"/>
        <c:numFmt formatCode="General"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fr-FR"/>
          </a:p>
        </c:txPr>
        <c:crossAx val="-734814496"/>
        <c:crosses val="autoZero"/>
        <c:auto val="1"/>
        <c:lblAlgn val="ctr"/>
        <c:lblOffset val="100"/>
        <c:noMultiLvlLbl val="0"/>
      </c:catAx>
      <c:valAx>
        <c:axId val="-73481449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7348117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12700" cap="flat" cmpd="sng" algn="ctr">
      <a:solidFill>
        <a:schemeClr val="tx1"/>
      </a:solidFill>
      <a:round/>
    </a:ln>
    <a:effectLst/>
  </c:spPr>
  <c:txPr>
    <a:bodyPr/>
    <a:lstStyle/>
    <a:p>
      <a:pPr>
        <a:defRPr/>
      </a:pPr>
      <a:endParaRPr lang="fr-FR"/>
    </a:p>
  </c:txPr>
  <c:externalData r:id="rId4">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Feuil14!$A$2</c:f>
              <c:strCache>
                <c:ptCount val="1"/>
                <c:pt idx="0">
                  <c:v>Savoirs ou connaissances</c:v>
                </c:pt>
              </c:strCache>
            </c:strRef>
          </c:tx>
          <c:spPr>
            <a:solidFill>
              <a:srgbClr val="FFFF00"/>
            </a:solidFill>
            <a:ln>
              <a:solidFill>
                <a:schemeClr val="tx1"/>
              </a:solidFill>
            </a:ln>
            <a:effectLst/>
            <a:sp3d>
              <a:contourClr>
                <a:schemeClr val="tx1"/>
              </a:contourClr>
            </a:sp3d>
          </c:spPr>
          <c:invertIfNegative val="0"/>
          <c:dPt>
            <c:idx val="4"/>
            <c:invertIfNegative val="0"/>
            <c:bubble3D val="0"/>
            <c:spPr>
              <a:solidFill>
                <a:srgbClr val="FFFF0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1-22AB-4AA2-AABA-2E705BB691B6}"/>
              </c:ext>
            </c:extLst>
          </c:dPt>
          <c:dPt>
            <c:idx val="7"/>
            <c:invertIfNegative val="0"/>
            <c:bubble3D val="0"/>
            <c:spPr>
              <a:solidFill>
                <a:srgbClr val="FFFF0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3-22AB-4AA2-AABA-2E705BB691B6}"/>
              </c:ext>
            </c:extLst>
          </c:dPt>
          <c:dLbls>
            <c:delete val="1"/>
          </c:dLbls>
          <c:cat>
            <c:strRef>
              <c:f>Feuil14!$B$1:$F$1</c:f>
              <c:strCache>
                <c:ptCount val="5"/>
                <c:pt idx="0">
                  <c:v>Auto-emploi</c:v>
                </c:pt>
                <c:pt idx="1">
                  <c:v>Microentreprises</c:v>
                </c:pt>
                <c:pt idx="2">
                  <c:v>Petites entreprises</c:v>
                </c:pt>
                <c:pt idx="3">
                  <c:v>Moyennes entreprises</c:v>
                </c:pt>
                <c:pt idx="4">
                  <c:v>Grandes entreprises</c:v>
                </c:pt>
              </c:strCache>
            </c:strRef>
          </c:cat>
          <c:val>
            <c:numRef>
              <c:f>Feuil14!$B$2:$F$2</c:f>
              <c:numCache>
                <c:formatCode>###0.0%</c:formatCode>
                <c:ptCount val="5"/>
                <c:pt idx="0">
                  <c:v>0.75324675324675328</c:v>
                </c:pt>
                <c:pt idx="1">
                  <c:v>0.75</c:v>
                </c:pt>
                <c:pt idx="2">
                  <c:v>0.64197530864197527</c:v>
                </c:pt>
                <c:pt idx="3">
                  <c:v>0.68888888888888888</c:v>
                </c:pt>
                <c:pt idx="4">
                  <c:v>0.6785714285714286</c:v>
                </c:pt>
              </c:numCache>
            </c:numRef>
          </c:val>
          <c:extLst xmlns:c16r2="http://schemas.microsoft.com/office/drawing/2015/06/chart">
            <c:ext xmlns:c16="http://schemas.microsoft.com/office/drawing/2014/chart" uri="{C3380CC4-5D6E-409C-BE32-E72D297353CC}">
              <c16:uniqueId val="{0000000A-22AB-4AA2-AABA-2E705BB691B6}"/>
            </c:ext>
          </c:extLst>
        </c:ser>
        <c:ser>
          <c:idx val="1"/>
          <c:order val="1"/>
          <c:tx>
            <c:strRef>
              <c:f>Feuil14!$A$3</c:f>
              <c:strCache>
                <c:ptCount val="1"/>
                <c:pt idx="0">
                  <c:v>Savoir-Être ou comportement</c:v>
                </c:pt>
              </c:strCache>
            </c:strRef>
          </c:tx>
          <c:spPr>
            <a:solidFill>
              <a:schemeClr val="accent2">
                <a:lumMod val="75000"/>
              </a:schemeClr>
            </a:solidFill>
            <a:ln>
              <a:solidFill>
                <a:schemeClr val="tx1"/>
              </a:solidFill>
            </a:ln>
            <a:effectLst/>
            <a:sp3d>
              <a:contourClr>
                <a:schemeClr val="tx1"/>
              </a:contourClr>
            </a:sp3d>
          </c:spPr>
          <c:invertIfNegative val="0"/>
          <c:dPt>
            <c:idx val="3"/>
            <c:invertIfNegative val="0"/>
            <c:bubble3D val="0"/>
            <c:spPr>
              <a:solidFill>
                <a:schemeClr val="accent2">
                  <a:lumMod val="75000"/>
                </a:scheme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C-22AB-4AA2-AABA-2E705BB691B6}"/>
              </c:ext>
            </c:extLst>
          </c:dPt>
          <c:dPt>
            <c:idx val="7"/>
            <c:invertIfNegative val="0"/>
            <c:bubble3D val="0"/>
            <c:spPr>
              <a:solidFill>
                <a:schemeClr val="accent2">
                  <a:lumMod val="75000"/>
                </a:scheme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E-22AB-4AA2-AABA-2E705BB691B6}"/>
              </c:ext>
            </c:extLst>
          </c:dPt>
          <c:dLbls>
            <c:delete val="1"/>
          </c:dLbls>
          <c:cat>
            <c:strRef>
              <c:f>Feuil14!$B$1:$F$1</c:f>
              <c:strCache>
                <c:ptCount val="5"/>
                <c:pt idx="0">
                  <c:v>Auto-emploi</c:v>
                </c:pt>
                <c:pt idx="1">
                  <c:v>Microentreprises</c:v>
                </c:pt>
                <c:pt idx="2">
                  <c:v>Petites entreprises</c:v>
                </c:pt>
                <c:pt idx="3">
                  <c:v>Moyennes entreprises</c:v>
                </c:pt>
                <c:pt idx="4">
                  <c:v>Grandes entreprises</c:v>
                </c:pt>
              </c:strCache>
            </c:strRef>
          </c:cat>
          <c:val>
            <c:numRef>
              <c:f>Feuil14!$B$3:$F$3</c:f>
              <c:numCache>
                <c:formatCode>###0.0%</c:formatCode>
                <c:ptCount val="5"/>
                <c:pt idx="0">
                  <c:v>0.84415584415584421</c:v>
                </c:pt>
                <c:pt idx="1">
                  <c:v>0.80681818181818188</c:v>
                </c:pt>
                <c:pt idx="2">
                  <c:v>0.72839506172839508</c:v>
                </c:pt>
                <c:pt idx="3">
                  <c:v>0.77777777777777768</c:v>
                </c:pt>
                <c:pt idx="4">
                  <c:v>0.8928571428571429</c:v>
                </c:pt>
              </c:numCache>
            </c:numRef>
          </c:val>
          <c:extLst xmlns:c16r2="http://schemas.microsoft.com/office/drawing/2015/06/chart">
            <c:ext xmlns:c16="http://schemas.microsoft.com/office/drawing/2014/chart" uri="{C3380CC4-5D6E-409C-BE32-E72D297353CC}">
              <c16:uniqueId val="{00000015-22AB-4AA2-AABA-2E705BB691B6}"/>
            </c:ext>
          </c:extLst>
        </c:ser>
        <c:ser>
          <c:idx val="2"/>
          <c:order val="2"/>
          <c:tx>
            <c:strRef>
              <c:f>Feuil14!$A$4</c:f>
              <c:strCache>
                <c:ptCount val="1"/>
                <c:pt idx="0">
                  <c:v>Savoir-faire ou habileté</c:v>
                </c:pt>
              </c:strCache>
            </c:strRef>
          </c:tx>
          <c:spPr>
            <a:solidFill>
              <a:srgbClr val="002060"/>
            </a:solidFill>
            <a:ln>
              <a:solidFill>
                <a:schemeClr val="tx1"/>
              </a:solidFill>
            </a:ln>
            <a:effectLst/>
            <a:sp3d>
              <a:contourClr>
                <a:schemeClr val="tx1"/>
              </a:contourClr>
            </a:sp3d>
          </c:spPr>
          <c:invertIfNegative val="0"/>
          <c:dPt>
            <c:idx val="0"/>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7-22AB-4AA2-AABA-2E705BB691B6}"/>
              </c:ext>
            </c:extLst>
          </c:dPt>
          <c:dPt>
            <c:idx val="1"/>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9-22AB-4AA2-AABA-2E705BB691B6}"/>
              </c:ext>
            </c:extLst>
          </c:dPt>
          <c:dPt>
            <c:idx val="2"/>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B-22AB-4AA2-AABA-2E705BB691B6}"/>
              </c:ext>
            </c:extLst>
          </c:dPt>
          <c:dPt>
            <c:idx val="5"/>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D-22AB-4AA2-AABA-2E705BB691B6}"/>
              </c:ext>
            </c:extLst>
          </c:dPt>
          <c:dPt>
            <c:idx val="6"/>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F-22AB-4AA2-AABA-2E705BB691B6}"/>
              </c:ext>
            </c:extLst>
          </c:dPt>
          <c:dPt>
            <c:idx val="7"/>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21-22AB-4AA2-AABA-2E705BB691B6}"/>
              </c:ext>
            </c:extLst>
          </c:dPt>
          <c:dLbls>
            <c:delete val="1"/>
          </c:dLbls>
          <c:cat>
            <c:strRef>
              <c:f>Feuil14!$B$1:$F$1</c:f>
              <c:strCache>
                <c:ptCount val="5"/>
                <c:pt idx="0">
                  <c:v>Auto-emploi</c:v>
                </c:pt>
                <c:pt idx="1">
                  <c:v>Microentreprises</c:v>
                </c:pt>
                <c:pt idx="2">
                  <c:v>Petites entreprises</c:v>
                </c:pt>
                <c:pt idx="3">
                  <c:v>Moyennes entreprises</c:v>
                </c:pt>
                <c:pt idx="4">
                  <c:v>Grandes entreprises</c:v>
                </c:pt>
              </c:strCache>
            </c:strRef>
          </c:cat>
          <c:val>
            <c:numRef>
              <c:f>Feuil14!$B$4:$F$4</c:f>
              <c:numCache>
                <c:formatCode>###0.0%</c:formatCode>
                <c:ptCount val="5"/>
                <c:pt idx="0">
                  <c:v>0.77922077922077915</c:v>
                </c:pt>
                <c:pt idx="1">
                  <c:v>0.75</c:v>
                </c:pt>
                <c:pt idx="2">
                  <c:v>0.75308641975308643</c:v>
                </c:pt>
                <c:pt idx="3">
                  <c:v>0.55555555555555558</c:v>
                </c:pt>
                <c:pt idx="4">
                  <c:v>0.75</c:v>
                </c:pt>
              </c:numCache>
            </c:numRef>
          </c:val>
          <c:extLst xmlns:c16r2="http://schemas.microsoft.com/office/drawing/2015/06/chart">
            <c:ext xmlns:c16="http://schemas.microsoft.com/office/drawing/2014/chart" uri="{C3380CC4-5D6E-409C-BE32-E72D297353CC}">
              <c16:uniqueId val="{00000024-22AB-4AA2-AABA-2E705BB691B6}"/>
            </c:ext>
          </c:extLst>
        </c:ser>
        <c:dLbls>
          <c:showLegendKey val="0"/>
          <c:showVal val="1"/>
          <c:showCatName val="0"/>
          <c:showSerName val="0"/>
          <c:showPercent val="0"/>
          <c:showBubbleSize val="0"/>
        </c:dLbls>
        <c:gapWidth val="150"/>
        <c:shape val="box"/>
        <c:axId val="-759628672"/>
        <c:axId val="-759627584"/>
        <c:axId val="0"/>
      </c:bar3DChart>
      <c:catAx>
        <c:axId val="-759628672"/>
        <c:scaling>
          <c:orientation val="minMax"/>
        </c:scaling>
        <c:delete val="0"/>
        <c:axPos val="b"/>
        <c:numFmt formatCode="General"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crossAx val="-759627584"/>
        <c:crosses val="autoZero"/>
        <c:auto val="1"/>
        <c:lblAlgn val="ctr"/>
        <c:lblOffset val="100"/>
        <c:noMultiLvlLbl val="0"/>
      </c:catAx>
      <c:valAx>
        <c:axId val="-75962758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759628672"/>
        <c:crosses val="autoZero"/>
        <c:crossBetween val="between"/>
      </c:valAx>
      <c:spPr>
        <a:noFill/>
        <a:ln>
          <a:noFill/>
        </a:ln>
        <a:effectLst/>
      </c:spPr>
    </c:plotArea>
    <c:legend>
      <c:legendPos val="b"/>
      <c:layout>
        <c:manualLayout>
          <c:xMode val="edge"/>
          <c:yMode val="edge"/>
          <c:x val="5.4827920172529875E-3"/>
          <c:y val="0.8961436909938495"/>
          <c:w val="0.99269225091719515"/>
          <c:h val="8.3955811493712534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12700" cap="flat" cmpd="sng" algn="ctr">
      <a:solidFill>
        <a:schemeClr val="tx1"/>
      </a:solidFill>
      <a:round/>
    </a:ln>
    <a:effectLst/>
  </c:spPr>
  <c:txPr>
    <a:bodyPr/>
    <a:lstStyle/>
    <a:p>
      <a:pPr>
        <a:defRPr/>
      </a:pPr>
      <a:endParaRPr lang="fr-FR"/>
    </a:p>
  </c:txPr>
  <c:externalData r:id="rId4">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4677133731777497E-2"/>
          <c:y val="5.0925925925925923E-2"/>
          <c:w val="0.93331483413970839"/>
          <c:h val="0.67437117235345589"/>
        </c:manualLayout>
      </c:layout>
      <c:bar3DChart>
        <c:barDir val="col"/>
        <c:grouping val="clustered"/>
        <c:varyColors val="0"/>
        <c:ser>
          <c:idx val="0"/>
          <c:order val="0"/>
          <c:tx>
            <c:strRef>
              <c:f>Graph!$B$2</c:f>
              <c:strCache>
                <c:ptCount val="1"/>
                <c:pt idx="0">
                  <c:v>Taux basique</c:v>
                </c:pt>
              </c:strCache>
            </c:strRef>
          </c:tx>
          <c:spPr>
            <a:solidFill>
              <a:srgbClr val="4472C4">
                <a:lumMod val="40000"/>
                <a:lumOff val="60000"/>
              </a:srgbClr>
            </a:solidFill>
            <a:ln>
              <a:solidFill>
                <a:schemeClr val="tx1"/>
              </a:solidFill>
            </a:ln>
            <a:effectLst/>
            <a:sp3d>
              <a:contourClr>
                <a:schemeClr val="tx1"/>
              </a:contourClr>
            </a:sp3d>
          </c:spPr>
          <c:invertIfNegative val="0"/>
          <c:dPt>
            <c:idx val="3"/>
            <c:invertIfNegative val="0"/>
            <c:bubble3D val="0"/>
            <c:spPr>
              <a:solidFill>
                <a:srgbClr val="4472C4">
                  <a:lumMod val="40000"/>
                  <a:lumOff val="6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7-521A-4B4D-9DA4-6A86EB2E8E79}"/>
              </c:ext>
            </c:extLst>
          </c:dPt>
          <c:dPt>
            <c:idx val="4"/>
            <c:invertIfNegative val="0"/>
            <c:bubble3D val="0"/>
            <c:spPr>
              <a:solidFill>
                <a:srgbClr val="4472C4">
                  <a:lumMod val="40000"/>
                  <a:lumOff val="6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1-521A-4B4D-9DA4-6A86EB2E8E79}"/>
              </c:ext>
            </c:extLst>
          </c:dPt>
          <c:dPt>
            <c:idx val="7"/>
            <c:invertIfNegative val="0"/>
            <c:bubble3D val="0"/>
            <c:spPr>
              <a:solidFill>
                <a:srgbClr val="4472C4">
                  <a:lumMod val="40000"/>
                  <a:lumOff val="6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3-521A-4B4D-9DA4-6A86EB2E8E79}"/>
              </c:ext>
            </c:extLst>
          </c:dPt>
          <c:dLbls>
            <c:dLbl>
              <c:idx val="0"/>
              <c:layout>
                <c:manualLayout>
                  <c:x val="-1.5622522144344234E-3"/>
                  <c:y val="0.14278838005712716"/>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521A-4B4D-9DA4-6A86EB2E8E79}"/>
                </c:ext>
                <c:ext xmlns:c15="http://schemas.microsoft.com/office/drawing/2012/chart" uri="{CE6537A1-D6FC-4f65-9D91-7224C49458BB}"/>
              </c:extLst>
            </c:dLbl>
            <c:dLbl>
              <c:idx val="1"/>
              <c:layout>
                <c:manualLayout>
                  <c:x val="-6.0715302153569503E-5"/>
                  <c:y val="0.22222222222222218"/>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521A-4B4D-9DA4-6A86EB2E8E79}"/>
                </c:ext>
                <c:ext xmlns:c15="http://schemas.microsoft.com/office/drawing/2012/chart" uri="{CE6537A1-D6FC-4f65-9D91-7224C49458BB}"/>
              </c:extLst>
            </c:dLbl>
            <c:dLbl>
              <c:idx val="2"/>
              <c:layout>
                <c:manualLayout>
                  <c:x val="1.9473168263605604E-3"/>
                  <c:y val="0.17446558763487896"/>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521A-4B4D-9DA4-6A86EB2E8E79}"/>
                </c:ext>
                <c:ext xmlns:c15="http://schemas.microsoft.com/office/drawing/2012/chart" uri="{CE6537A1-D6FC-4f65-9D91-7224C49458BB}"/>
              </c:extLst>
            </c:dLbl>
            <c:dLbl>
              <c:idx val="3"/>
              <c:layout>
                <c:manualLayout>
                  <c:x val="3.5084976080117644E-3"/>
                  <c:y val="0.20082629206232941"/>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521A-4B4D-9DA4-6A86EB2E8E79}"/>
                </c:ext>
                <c:ext xmlns:c15="http://schemas.microsoft.com/office/drawing/2012/chart" uri="{CE6537A1-D6FC-4f65-9D91-7224C49458BB}"/>
              </c:extLst>
            </c:dLbl>
            <c:dLbl>
              <c:idx val="5"/>
              <c:layout>
                <c:manualLayout>
                  <c:x val="-8.0726530297450787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521A-4B4D-9DA4-6A86EB2E8E79}"/>
                </c:ext>
                <c:ext xmlns:c15="http://schemas.microsoft.com/office/drawing/2012/chart" uri="{CE6537A1-D6FC-4f65-9D91-7224C49458BB}"/>
              </c:extLst>
            </c:dLbl>
            <c:dLbl>
              <c:idx val="6"/>
              <c:layout>
                <c:manualLayout>
                  <c:x val="-8.0726530297450787E-3"/>
                  <c:y val="-2.6773756069157243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521A-4B4D-9DA4-6A86EB2E8E79}"/>
                </c:ext>
                <c:ext xmlns:c15="http://schemas.microsoft.com/office/drawing/2012/chart" uri="{CE6537A1-D6FC-4f65-9D91-7224C49458BB}"/>
              </c:extLst>
            </c:dLbl>
            <c:dLbl>
              <c:idx val="7"/>
              <c:layout>
                <c:manualLayout>
                  <c:x val="-2.4217959089235234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521A-4B4D-9DA4-6A86EB2E8E79}"/>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Graph!$A$3:$A$6</c:f>
              <c:strCache>
                <c:ptCount val="4"/>
                <c:pt idx="0">
                  <c:v>Savoirs</c:v>
                </c:pt>
                <c:pt idx="1">
                  <c:v>Savoir-être</c:v>
                </c:pt>
                <c:pt idx="2">
                  <c:v>Savoir-faire</c:v>
                </c:pt>
                <c:pt idx="3">
                  <c:v>Taux global</c:v>
                </c:pt>
              </c:strCache>
            </c:strRef>
          </c:cat>
          <c:val>
            <c:numRef>
              <c:f>Graph!$B$3:$B$6</c:f>
              <c:numCache>
                <c:formatCode>0.0%</c:formatCode>
                <c:ptCount val="4"/>
                <c:pt idx="0">
                  <c:v>0.71505376344086025</c:v>
                </c:pt>
                <c:pt idx="1">
                  <c:v>0.82258064516129037</c:v>
                </c:pt>
                <c:pt idx="2">
                  <c:v>0.75806451612903225</c:v>
                </c:pt>
                <c:pt idx="3">
                  <c:v>0.76523297491039433</c:v>
                </c:pt>
              </c:numCache>
            </c:numRef>
          </c:val>
          <c:extLst xmlns:c16r2="http://schemas.microsoft.com/office/drawing/2015/06/chart">
            <c:ext xmlns:c16="http://schemas.microsoft.com/office/drawing/2014/chart" uri="{C3380CC4-5D6E-409C-BE32-E72D297353CC}">
              <c16:uniqueId val="{0000000A-521A-4B4D-9DA4-6A86EB2E8E79}"/>
            </c:ext>
          </c:extLst>
        </c:ser>
        <c:ser>
          <c:idx val="1"/>
          <c:order val="1"/>
          <c:tx>
            <c:strRef>
              <c:f>Graph!$C$2</c:f>
              <c:strCache>
                <c:ptCount val="1"/>
                <c:pt idx="0">
                  <c:v>Taux synthetique</c:v>
                </c:pt>
              </c:strCache>
            </c:strRef>
          </c:tx>
          <c:spPr>
            <a:solidFill>
              <a:srgbClr val="FFC000">
                <a:lumMod val="20000"/>
                <a:lumOff val="80000"/>
              </a:srgbClr>
            </a:solidFill>
            <a:ln>
              <a:solidFill>
                <a:schemeClr val="tx1"/>
              </a:solidFill>
            </a:ln>
            <a:effectLst/>
            <a:sp3d>
              <a:contourClr>
                <a:schemeClr val="tx1"/>
              </a:contourClr>
            </a:sp3d>
          </c:spPr>
          <c:invertIfNegative val="0"/>
          <c:dPt>
            <c:idx val="3"/>
            <c:invertIfNegative val="0"/>
            <c:bubble3D val="0"/>
            <c:spPr>
              <a:solidFill>
                <a:srgbClr val="FFC000">
                  <a:lumMod val="20000"/>
                  <a:lumOff val="8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C-521A-4B4D-9DA4-6A86EB2E8E79}"/>
              </c:ext>
            </c:extLst>
          </c:dPt>
          <c:dPt>
            <c:idx val="7"/>
            <c:invertIfNegative val="0"/>
            <c:bubble3D val="0"/>
            <c:spPr>
              <a:solidFill>
                <a:srgbClr val="FFC000">
                  <a:lumMod val="20000"/>
                  <a:lumOff val="8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E-521A-4B4D-9DA4-6A86EB2E8E79}"/>
              </c:ext>
            </c:extLst>
          </c:dPt>
          <c:dLbls>
            <c:dLbl>
              <c:idx val="0"/>
              <c:layout>
                <c:manualLayout>
                  <c:x val="6.024096385542169E-3"/>
                  <c:y val="0.138665791776028"/>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521A-4B4D-9DA4-6A86EB2E8E79}"/>
                </c:ext>
                <c:ext xmlns:c15="http://schemas.microsoft.com/office/drawing/2012/chart" uri="{CE6537A1-D6FC-4f65-9D91-7224C49458BB}"/>
              </c:extLst>
            </c:dLbl>
            <c:dLbl>
              <c:idx val="1"/>
              <c:layout>
                <c:manualLayout>
                  <c:x val="3.3331752205673086E-3"/>
                  <c:y val="0.1584113444152814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521A-4B4D-9DA4-6A86EB2E8E79}"/>
                </c:ext>
                <c:ext xmlns:c15="http://schemas.microsoft.com/office/drawing/2012/chart" uri="{CE6537A1-D6FC-4f65-9D91-7224C49458BB}"/>
              </c:extLst>
            </c:dLbl>
            <c:dLbl>
              <c:idx val="2"/>
              <c:layout>
                <c:manualLayout>
                  <c:x val="3.3331752205673086E-3"/>
                  <c:y val="0.11311898512685914"/>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521A-4B4D-9DA4-6A86EB2E8E79}"/>
                </c:ext>
                <c:ext xmlns:c15="http://schemas.microsoft.com/office/drawing/2012/chart" uri="{CE6537A1-D6FC-4f65-9D91-7224C49458BB}"/>
              </c:extLst>
            </c:dLbl>
            <c:dLbl>
              <c:idx val="3"/>
              <c:layout>
                <c:manualLayout>
                  <c:x val="2.6909211649747129E-3"/>
                  <c:y val="0.1101629483814522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521A-4B4D-9DA4-6A86EB2E8E79}"/>
                </c:ext>
                <c:ext xmlns:c15="http://schemas.microsoft.com/office/drawing/2012/chart" uri="{CE6537A1-D6FC-4f65-9D91-7224C49458BB}"/>
              </c:extLst>
            </c:dLbl>
            <c:dLbl>
              <c:idx val="4"/>
              <c:layout>
                <c:manualLayout>
                  <c:x val="2.0064621551935564E-2"/>
                  <c:y val="-3.626130863102045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521A-4B4D-9DA4-6A86EB2E8E79}"/>
                </c:ext>
                <c:ext xmlns:c15="http://schemas.microsoft.com/office/drawing/2012/chart" uri="{CE6537A1-D6FC-4f65-9D91-7224C49458BB}"/>
              </c:extLst>
            </c:dLbl>
            <c:dLbl>
              <c:idx val="5"/>
              <c:layout>
                <c:manualLayout>
                  <c:x val="-2.6908843432483591E-3"/>
                  <c:y val="-4.9084652430028187E-1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3-521A-4B4D-9DA4-6A86EB2E8E79}"/>
                </c:ext>
                <c:ext xmlns:c15="http://schemas.microsoft.com/office/drawing/2012/chart" uri="{CE6537A1-D6FC-4f65-9D91-7224C49458BB}"/>
              </c:extLst>
            </c:dLbl>
            <c:dLbl>
              <c:idx val="6"/>
              <c:layout>
                <c:manualLayout>
                  <c:x val="-4.0363265148726374E-3"/>
                  <c:y val="-5.3547512138314487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4-521A-4B4D-9DA4-6A86EB2E8E79}"/>
                </c:ext>
                <c:ext xmlns:c15="http://schemas.microsoft.com/office/drawing/2012/chart" uri="{CE6537A1-D6FC-4f65-9D91-7224C49458BB}"/>
              </c:extLst>
            </c:dLbl>
            <c:dLbl>
              <c:idx val="7"/>
              <c:layout>
                <c:manualLayout>
                  <c:x val="-9.8664619470336334E-17"/>
                  <c:y val="-1.606425364149434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521A-4B4D-9DA4-6A86EB2E8E79}"/>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Graph!$A$3:$A$6</c:f>
              <c:strCache>
                <c:ptCount val="4"/>
                <c:pt idx="0">
                  <c:v>Savoirs</c:v>
                </c:pt>
                <c:pt idx="1">
                  <c:v>Savoir-être</c:v>
                </c:pt>
                <c:pt idx="2">
                  <c:v>Savoir-faire</c:v>
                </c:pt>
                <c:pt idx="3">
                  <c:v>Taux global</c:v>
                </c:pt>
              </c:strCache>
            </c:strRef>
          </c:cat>
          <c:val>
            <c:numRef>
              <c:f>Graph!$C$3:$C$6</c:f>
              <c:numCache>
                <c:formatCode>0.0%</c:formatCode>
                <c:ptCount val="4"/>
                <c:pt idx="0">
                  <c:v>0.72121099537852795</c:v>
                </c:pt>
                <c:pt idx="1">
                  <c:v>0.82430817914688881</c:v>
                </c:pt>
                <c:pt idx="2">
                  <c:v>0.76927951794711968</c:v>
                </c:pt>
                <c:pt idx="3">
                  <c:v>0.77243046972246154</c:v>
                </c:pt>
              </c:numCache>
            </c:numRef>
          </c:val>
          <c:extLst xmlns:c16r2="http://schemas.microsoft.com/office/drawing/2015/06/chart">
            <c:ext xmlns:c16="http://schemas.microsoft.com/office/drawing/2014/chart" uri="{C3380CC4-5D6E-409C-BE32-E72D297353CC}">
              <c16:uniqueId val="{00000015-521A-4B4D-9DA4-6A86EB2E8E79}"/>
            </c:ext>
          </c:extLst>
        </c:ser>
        <c:dLbls>
          <c:showLegendKey val="0"/>
          <c:showVal val="1"/>
          <c:showCatName val="0"/>
          <c:showSerName val="0"/>
          <c:showPercent val="0"/>
          <c:showBubbleSize val="0"/>
        </c:dLbls>
        <c:gapWidth val="150"/>
        <c:shape val="box"/>
        <c:axId val="-759626496"/>
        <c:axId val="-759629216"/>
        <c:axId val="0"/>
      </c:bar3DChart>
      <c:catAx>
        <c:axId val="-759626496"/>
        <c:scaling>
          <c:orientation val="minMax"/>
        </c:scaling>
        <c:delete val="0"/>
        <c:axPos val="b"/>
        <c:numFmt formatCode="General"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fr-FR"/>
          </a:p>
        </c:txPr>
        <c:crossAx val="-759629216"/>
        <c:crosses val="autoZero"/>
        <c:auto val="1"/>
        <c:lblAlgn val="ctr"/>
        <c:lblOffset val="100"/>
        <c:noMultiLvlLbl val="0"/>
      </c:catAx>
      <c:valAx>
        <c:axId val="-75962921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759626496"/>
        <c:crosses val="autoZero"/>
        <c:crossBetween val="between"/>
      </c:valAx>
      <c:spPr>
        <a:noFill/>
        <a:ln>
          <a:noFill/>
        </a:ln>
        <a:effectLst/>
      </c:spPr>
    </c:plotArea>
    <c:legend>
      <c:legendPos val="b"/>
      <c:layout>
        <c:manualLayout>
          <c:xMode val="edge"/>
          <c:yMode val="edge"/>
          <c:x val="4.9636340638143164E-3"/>
          <c:y val="0.89409667541557303"/>
          <c:w val="0.99503636593618572"/>
          <c:h val="0.10590332458442693"/>
        </c:manualLayout>
      </c:layout>
      <c:overlay val="0"/>
      <c:spPr>
        <a:noFill/>
        <a:ln>
          <a:noFill/>
        </a:ln>
        <a:effectLst/>
      </c:spPr>
      <c:txPr>
        <a:bodyPr rot="0" spcFirstLastPara="1" vertOverflow="ellipsis" vert="horz" wrap="square" anchor="ctr" anchorCtr="1"/>
        <a:lstStyle/>
        <a:p>
          <a:pPr>
            <a:defRPr sz="1400" b="1" i="1"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12700" cap="flat" cmpd="sng" algn="ctr">
      <a:solidFill>
        <a:schemeClr val="tx1"/>
      </a:solidFill>
      <a:round/>
    </a:ln>
    <a:effectLst/>
  </c:spPr>
  <c:txPr>
    <a:bodyPr/>
    <a:lstStyle/>
    <a:p>
      <a:pPr>
        <a:defRPr/>
      </a:pPr>
      <a:endParaRPr lang="fr-FR"/>
    </a:p>
  </c:txPr>
  <c:externalData r:id="rId4">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Feuil1!$B$1</c:f>
              <c:strCache>
                <c:ptCount val="1"/>
                <c:pt idx="0">
                  <c:v>%</c:v>
                </c:pt>
              </c:strCache>
            </c:strRef>
          </c:tx>
          <c:spPr>
            <a:solidFill>
              <a:schemeClr val="accent1">
                <a:lumMod val="75000"/>
              </a:schemeClr>
            </a:solidFill>
            <a:ln>
              <a:solidFill>
                <a:schemeClr val="tx1"/>
              </a:solidFill>
            </a:ln>
            <a:effectLst/>
            <a:sp3d>
              <a:contourClr>
                <a:schemeClr val="tx1"/>
              </a:contourClr>
            </a:sp3d>
          </c:spPr>
          <c:invertIfNegative val="0"/>
          <c:dPt>
            <c:idx val="0"/>
            <c:invertIfNegative val="0"/>
            <c:bubble3D val="0"/>
            <c:spPr>
              <a:solidFill>
                <a:schemeClr val="accent1">
                  <a:lumMod val="60000"/>
                  <a:lumOff val="40000"/>
                </a:scheme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1-D2D8-4010-906A-2E72639F3D06}"/>
              </c:ext>
            </c:extLst>
          </c:dPt>
          <c:dPt>
            <c:idx val="1"/>
            <c:invertIfNegative val="0"/>
            <c:bubble3D val="0"/>
            <c:spPr>
              <a:solidFill>
                <a:schemeClr val="accent1">
                  <a:lumMod val="60000"/>
                  <a:lumOff val="40000"/>
                </a:scheme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3-D2D8-4010-906A-2E72639F3D06}"/>
              </c:ext>
            </c:extLst>
          </c:dPt>
          <c:dPt>
            <c:idx val="2"/>
            <c:invertIfNegative val="0"/>
            <c:bubble3D val="0"/>
            <c:spPr>
              <a:solidFill>
                <a:schemeClr val="accent1">
                  <a:lumMod val="60000"/>
                  <a:lumOff val="40000"/>
                </a:scheme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5-D2D8-4010-906A-2E72639F3D06}"/>
              </c:ext>
            </c:extLst>
          </c:dPt>
          <c:dPt>
            <c:idx val="3"/>
            <c:invertIfNegative val="0"/>
            <c:bubble3D val="0"/>
            <c:spPr>
              <a:solidFill>
                <a:srgbClr val="4472C4">
                  <a:lumMod val="60000"/>
                  <a:lumOff val="4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8-D2D8-4010-906A-2E72639F3D06}"/>
              </c:ext>
            </c:extLst>
          </c:dPt>
          <c:cat>
            <c:strRef>
              <c:f>Feuil1!$A$2:$A$12</c:f>
              <c:strCache>
                <c:ptCount val="10"/>
                <c:pt idx="0">
                  <c:v>Savoir lire et écrire</c:v>
                </c:pt>
                <c:pt idx="1">
                  <c:v>Connaitre le vocabulaire du métier</c:v>
                </c:pt>
                <c:pt idx="2">
                  <c:v>Connaitre les règles et textes des différents domaines</c:v>
                </c:pt>
                <c:pt idx="3">
                  <c:v>Connaitre un devis</c:v>
                </c:pt>
                <c:pt idx="4">
                  <c:v>Connaitre les matières premières/ matériaux</c:v>
                </c:pt>
                <c:pt idx="5">
                  <c:v>Savoir planifier le travail</c:v>
                </c:pt>
                <c:pt idx="6">
                  <c:v>Connaitre les normes techniques du métier</c:v>
                </c:pt>
                <c:pt idx="7">
                  <c:v>Connaitre le rôle et les fonctions des outils/des équipements de travail</c:v>
                </c:pt>
                <c:pt idx="8">
                  <c:v>Connaitre le métier</c:v>
                </c:pt>
                <c:pt idx="9">
                  <c:v>Connaitre les techniques de diagnostiques</c:v>
                </c:pt>
              </c:strCache>
            </c:strRef>
          </c:cat>
          <c:val>
            <c:numRef>
              <c:f>Feuil1!$B$2:$B$12</c:f>
              <c:numCache>
                <c:formatCode>0%</c:formatCode>
                <c:ptCount val="10"/>
                <c:pt idx="0">
                  <c:v>0.51366120218579236</c:v>
                </c:pt>
                <c:pt idx="1">
                  <c:v>0.62643678160919536</c:v>
                </c:pt>
                <c:pt idx="2">
                  <c:v>0.67567567567567566</c:v>
                </c:pt>
                <c:pt idx="3">
                  <c:v>0.67777777777777781</c:v>
                </c:pt>
                <c:pt idx="4">
                  <c:v>0.74054054054054053</c:v>
                </c:pt>
                <c:pt idx="5">
                  <c:v>0.75543478260869568</c:v>
                </c:pt>
                <c:pt idx="6">
                  <c:v>0.76086956521739135</c:v>
                </c:pt>
                <c:pt idx="7">
                  <c:v>0.76344086021505375</c:v>
                </c:pt>
                <c:pt idx="8">
                  <c:v>0.76630434782608692</c:v>
                </c:pt>
                <c:pt idx="9">
                  <c:v>0.76756756756756761</c:v>
                </c:pt>
              </c:numCache>
            </c:numRef>
          </c:val>
          <c:extLst xmlns:c16r2="http://schemas.microsoft.com/office/drawing/2015/06/chart">
            <c:ext xmlns:c16="http://schemas.microsoft.com/office/drawing/2014/chart" uri="{C3380CC4-5D6E-409C-BE32-E72D297353CC}">
              <c16:uniqueId val="{00000006-D2D8-4010-906A-2E72639F3D06}"/>
            </c:ext>
          </c:extLst>
        </c:ser>
        <c:dLbls>
          <c:showLegendKey val="0"/>
          <c:showVal val="0"/>
          <c:showCatName val="0"/>
          <c:showSerName val="0"/>
          <c:showPercent val="0"/>
          <c:showBubbleSize val="0"/>
        </c:dLbls>
        <c:gapWidth val="150"/>
        <c:shape val="box"/>
        <c:axId val="-759630304"/>
        <c:axId val="-759624320"/>
        <c:axId val="0"/>
      </c:bar3DChart>
      <c:catAx>
        <c:axId val="-759630304"/>
        <c:scaling>
          <c:orientation val="minMax"/>
        </c:scaling>
        <c:delete val="0"/>
        <c:axPos val="l"/>
        <c:numFmt formatCode="General"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759624320"/>
        <c:crosses val="autoZero"/>
        <c:auto val="1"/>
        <c:lblAlgn val="ctr"/>
        <c:lblOffset val="100"/>
        <c:noMultiLvlLbl val="0"/>
      </c:catAx>
      <c:valAx>
        <c:axId val="-759624320"/>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759630304"/>
        <c:crosses val="autoZero"/>
        <c:crossBetween val="between"/>
      </c:valAx>
      <c:spPr>
        <a:noFill/>
        <a:ln>
          <a:noFill/>
        </a:ln>
        <a:effectLst/>
      </c:spPr>
    </c:plotArea>
    <c:plotVisOnly val="1"/>
    <c:dispBlanksAs val="gap"/>
    <c:showDLblsOverMax val="0"/>
  </c:chart>
  <c:spPr>
    <a:solidFill>
      <a:schemeClr val="bg1"/>
    </a:solidFill>
    <a:ln w="12700" cap="flat" cmpd="sng" algn="ctr">
      <a:solidFill>
        <a:schemeClr val="tx1"/>
      </a:solidFill>
      <a:round/>
    </a:ln>
    <a:effectLst/>
  </c:spPr>
  <c:txPr>
    <a:bodyPr/>
    <a:lstStyle/>
    <a:p>
      <a:pPr>
        <a:defRPr/>
      </a:pPr>
      <a:endParaRPr lang="fr-FR"/>
    </a:p>
  </c:txPr>
  <c:externalData r:id="rId4">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Feuil1!$B$33</c:f>
              <c:strCache>
                <c:ptCount val="1"/>
                <c:pt idx="0">
                  <c:v>%</c:v>
                </c:pt>
              </c:strCache>
            </c:strRef>
          </c:tx>
          <c:spPr>
            <a:solidFill>
              <a:schemeClr val="accent2">
                <a:lumMod val="75000"/>
              </a:schemeClr>
            </a:solidFill>
            <a:ln>
              <a:solidFill>
                <a:schemeClr val="tx1"/>
              </a:solidFill>
            </a:ln>
            <a:effectLst/>
            <a:sp3d>
              <a:contourClr>
                <a:schemeClr val="tx1"/>
              </a:contourClr>
            </a:sp3d>
          </c:spPr>
          <c:invertIfNegative val="0"/>
          <c:dPt>
            <c:idx val="0"/>
            <c:invertIfNegative val="0"/>
            <c:bubble3D val="0"/>
            <c:spPr>
              <a:solidFill>
                <a:schemeClr val="accent2">
                  <a:lumMod val="60000"/>
                  <a:lumOff val="40000"/>
                </a:scheme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0-FAEA-4E43-9B8E-53FCCA23F248}"/>
              </c:ext>
            </c:extLst>
          </c:dPt>
          <c:dPt>
            <c:idx val="1"/>
            <c:invertIfNegative val="0"/>
            <c:bubble3D val="0"/>
            <c:spPr>
              <a:solidFill>
                <a:srgbClr val="ED7D31">
                  <a:lumMod val="60000"/>
                  <a:lumOff val="4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1-FAEA-4E43-9B8E-53FCCA23F248}"/>
              </c:ext>
            </c:extLst>
          </c:dPt>
          <c:cat>
            <c:strRef>
              <c:f>Feuil1!$A$34:$A$42</c:f>
              <c:strCache>
                <c:ptCount val="9"/>
                <c:pt idx="0">
                  <c:v>Esprit créatif</c:v>
                </c:pt>
                <c:pt idx="1">
                  <c:v>Confiance en soi</c:v>
                </c:pt>
                <c:pt idx="2">
                  <c:v>Respect du règlement intérieur de l'entreprise</c:v>
                </c:pt>
                <c:pt idx="3">
                  <c:v>être communicatif</c:v>
                </c:pt>
                <c:pt idx="4">
                  <c:v>Ponctualité</c:v>
                </c:pt>
                <c:pt idx="5">
                  <c:v>être disponible</c:v>
                </c:pt>
                <c:pt idx="6">
                  <c:v>Amour du métier</c:v>
                </c:pt>
                <c:pt idx="7">
                  <c:v>Respect des règles d'hygiène et de sécurité</c:v>
                </c:pt>
                <c:pt idx="8">
                  <c:v>Respect mutuel</c:v>
                </c:pt>
              </c:strCache>
            </c:strRef>
          </c:cat>
          <c:val>
            <c:numRef>
              <c:f>Feuil1!$B$34:$B$42</c:f>
              <c:numCache>
                <c:formatCode>0%</c:formatCode>
                <c:ptCount val="9"/>
                <c:pt idx="0">
                  <c:v>0.66666666666666663</c:v>
                </c:pt>
                <c:pt idx="1">
                  <c:v>0.73655913978494625</c:v>
                </c:pt>
                <c:pt idx="2">
                  <c:v>0.82258064516129037</c:v>
                </c:pt>
                <c:pt idx="3">
                  <c:v>0.82258064516129037</c:v>
                </c:pt>
                <c:pt idx="4">
                  <c:v>0.82795698924731187</c:v>
                </c:pt>
                <c:pt idx="5">
                  <c:v>0.86559139784946237</c:v>
                </c:pt>
                <c:pt idx="6">
                  <c:v>0.88709677419354838</c:v>
                </c:pt>
                <c:pt idx="7">
                  <c:v>0.89189189189189189</c:v>
                </c:pt>
                <c:pt idx="8">
                  <c:v>0.89784946236559138</c:v>
                </c:pt>
              </c:numCache>
            </c:numRef>
          </c:val>
          <c:extLst xmlns:c16r2="http://schemas.microsoft.com/office/drawing/2015/06/chart">
            <c:ext xmlns:c16="http://schemas.microsoft.com/office/drawing/2014/chart" uri="{C3380CC4-5D6E-409C-BE32-E72D297353CC}">
              <c16:uniqueId val="{00000005-FAEA-4E43-9B8E-53FCCA23F248}"/>
            </c:ext>
          </c:extLst>
        </c:ser>
        <c:dLbls>
          <c:showLegendKey val="0"/>
          <c:showVal val="0"/>
          <c:showCatName val="0"/>
          <c:showSerName val="0"/>
          <c:showPercent val="0"/>
          <c:showBubbleSize val="0"/>
        </c:dLbls>
        <c:gapWidth val="150"/>
        <c:shape val="box"/>
        <c:axId val="-759629760"/>
        <c:axId val="-661676848"/>
        <c:axId val="0"/>
      </c:bar3DChart>
      <c:catAx>
        <c:axId val="-759629760"/>
        <c:scaling>
          <c:orientation val="minMax"/>
        </c:scaling>
        <c:delete val="0"/>
        <c:axPos val="l"/>
        <c:numFmt formatCode="General"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661676848"/>
        <c:crosses val="autoZero"/>
        <c:auto val="1"/>
        <c:lblAlgn val="ctr"/>
        <c:lblOffset val="100"/>
        <c:noMultiLvlLbl val="0"/>
      </c:catAx>
      <c:valAx>
        <c:axId val="-66167684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fr-FR"/>
          </a:p>
        </c:txPr>
        <c:crossAx val="-759629760"/>
        <c:crosses val="autoZero"/>
        <c:crossBetween val="between"/>
      </c:valAx>
      <c:spPr>
        <a:noFill/>
        <a:ln>
          <a:noFill/>
        </a:ln>
        <a:effectLst/>
      </c:spPr>
    </c:plotArea>
    <c:plotVisOnly val="1"/>
    <c:dispBlanksAs val="gap"/>
    <c:showDLblsOverMax val="0"/>
  </c:chart>
  <c:spPr>
    <a:solidFill>
      <a:schemeClr val="bg1"/>
    </a:solidFill>
    <a:ln w="12700" cap="flat" cmpd="sng" algn="ctr">
      <a:solidFill>
        <a:schemeClr val="tx1"/>
      </a:solidFill>
      <a:round/>
    </a:ln>
    <a:effectLst/>
  </c:spPr>
  <c:txPr>
    <a:bodyPr/>
    <a:lstStyle/>
    <a:p>
      <a:pPr>
        <a:defRPr/>
      </a:pPr>
      <a:endParaRPr lang="fr-FR"/>
    </a:p>
  </c:txPr>
  <c:externalData r:id="rId4">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chemeClr val="accent1">
                <a:lumMod val="75000"/>
              </a:schemeClr>
            </a:solidFill>
            <a:ln>
              <a:solidFill>
                <a:schemeClr val="tx1"/>
              </a:solidFill>
            </a:ln>
            <a:effectLst/>
            <a:sp3d>
              <a:contourClr>
                <a:schemeClr val="tx1"/>
              </a:contourClr>
            </a:sp3d>
          </c:spPr>
          <c:invertIfNegative val="0"/>
          <c:dPt>
            <c:idx val="0"/>
            <c:invertIfNegative val="0"/>
            <c:bubble3D val="0"/>
            <c:spPr>
              <a:solidFill>
                <a:schemeClr val="accent1">
                  <a:lumMod val="60000"/>
                  <a:lumOff val="40000"/>
                </a:scheme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1-D86B-45D6-8BFC-5931F779F6EA}"/>
              </c:ext>
            </c:extLst>
          </c:dPt>
          <c:dPt>
            <c:idx val="1"/>
            <c:invertIfNegative val="0"/>
            <c:bubble3D val="0"/>
            <c:spPr>
              <a:solidFill>
                <a:schemeClr val="accent1">
                  <a:lumMod val="60000"/>
                  <a:lumOff val="40000"/>
                </a:scheme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3-D86B-45D6-8BFC-5931F779F6EA}"/>
              </c:ext>
            </c:extLst>
          </c:dPt>
          <c:dPt>
            <c:idx val="5"/>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5-D86B-45D6-8BFC-5931F779F6EA}"/>
              </c:ext>
            </c:extLst>
          </c:dPt>
          <c:dPt>
            <c:idx val="6"/>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7-D86B-45D6-8BFC-5931F779F6EA}"/>
              </c:ext>
            </c:extLst>
          </c:dPt>
          <c:dPt>
            <c:idx val="7"/>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9-D86B-45D6-8BFC-5931F779F6EA}"/>
              </c:ext>
            </c:extLst>
          </c:dPt>
          <c:cat>
            <c:strRef>
              <c:f>Feuil1!$D$56:$D$64</c:f>
              <c:strCache>
                <c:ptCount val="8"/>
                <c:pt idx="0">
                  <c:v>Réaliser les travaux de finition</c:v>
                </c:pt>
                <c:pt idx="1">
                  <c:v>Assembler/ Rassembler</c:v>
                </c:pt>
                <c:pt idx="2">
                  <c:v>Maitriser l’utilisation des outils et des équipements</c:v>
                </c:pt>
                <c:pt idx="3">
                  <c:v>Appliquer les normes techniques du métier</c:v>
                </c:pt>
                <c:pt idx="4">
                  <c:v>Réaliser les tâches</c:v>
                </c:pt>
                <c:pt idx="5">
                  <c:v>Mettre en place</c:v>
                </c:pt>
                <c:pt idx="6">
                  <c:v>Maitriser la planification d’un travail</c:v>
                </c:pt>
                <c:pt idx="7">
                  <c:v>Diagnostiquer</c:v>
                </c:pt>
              </c:strCache>
            </c:strRef>
          </c:cat>
          <c:val>
            <c:numRef>
              <c:f>Feuil1!$E$56:$E$64</c:f>
              <c:numCache>
                <c:formatCode>0%</c:formatCode>
                <c:ptCount val="8"/>
                <c:pt idx="0">
                  <c:v>0.75135135135135134</c:v>
                </c:pt>
                <c:pt idx="1">
                  <c:v>0.79347826086956519</c:v>
                </c:pt>
                <c:pt idx="2">
                  <c:v>0.74594594594594599</c:v>
                </c:pt>
                <c:pt idx="3">
                  <c:v>0.73655913978494625</c:v>
                </c:pt>
                <c:pt idx="4">
                  <c:v>0.79347826086956519</c:v>
                </c:pt>
                <c:pt idx="5">
                  <c:v>0.77837837837837842</c:v>
                </c:pt>
                <c:pt idx="6">
                  <c:v>0.72972972972972971</c:v>
                </c:pt>
                <c:pt idx="7">
                  <c:v>0.71351351351351355</c:v>
                </c:pt>
              </c:numCache>
            </c:numRef>
          </c:val>
          <c:extLst xmlns:c16r2="http://schemas.microsoft.com/office/drawing/2015/06/chart">
            <c:ext xmlns:c16="http://schemas.microsoft.com/office/drawing/2014/chart" uri="{C3380CC4-5D6E-409C-BE32-E72D297353CC}">
              <c16:uniqueId val="{0000000A-D86B-45D6-8BFC-5931F779F6EA}"/>
            </c:ext>
          </c:extLst>
        </c:ser>
        <c:dLbls>
          <c:showLegendKey val="0"/>
          <c:showVal val="0"/>
          <c:showCatName val="0"/>
          <c:showSerName val="0"/>
          <c:showPercent val="0"/>
          <c:showBubbleSize val="0"/>
        </c:dLbls>
        <c:gapWidth val="150"/>
        <c:shape val="box"/>
        <c:axId val="-661680112"/>
        <c:axId val="-661676304"/>
        <c:axId val="0"/>
      </c:bar3DChart>
      <c:catAx>
        <c:axId val="-661680112"/>
        <c:scaling>
          <c:orientation val="minMax"/>
        </c:scaling>
        <c:delete val="0"/>
        <c:axPos val="l"/>
        <c:numFmt formatCode="General"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661676304"/>
        <c:crosses val="autoZero"/>
        <c:auto val="1"/>
        <c:lblAlgn val="ctr"/>
        <c:lblOffset val="100"/>
        <c:noMultiLvlLbl val="0"/>
      </c:catAx>
      <c:valAx>
        <c:axId val="-661676304"/>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661680112"/>
        <c:crosses val="autoZero"/>
        <c:crossBetween val="between"/>
      </c:valAx>
      <c:spPr>
        <a:noFill/>
        <a:ln>
          <a:noFill/>
        </a:ln>
        <a:effectLst/>
      </c:spPr>
    </c:plotArea>
    <c:plotVisOnly val="1"/>
    <c:dispBlanksAs val="gap"/>
    <c:showDLblsOverMax val="0"/>
  </c:chart>
  <c:spPr>
    <a:solidFill>
      <a:schemeClr val="bg1"/>
    </a:solidFill>
    <a:ln w="12700" cap="flat" cmpd="sng" algn="ctr">
      <a:solidFill>
        <a:schemeClr val="tx1"/>
      </a:solidFill>
      <a:round/>
    </a:ln>
    <a:effectLst/>
  </c:spPr>
  <c:txPr>
    <a:bodyPr/>
    <a:lstStyle/>
    <a:p>
      <a:pPr>
        <a:defRPr/>
      </a:pPr>
      <a:endParaRPr lang="fr-FR"/>
    </a:p>
  </c:txPr>
  <c:externalData r:id="rId4">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'1'!$B$1</c:f>
              <c:strCache>
                <c:ptCount val="1"/>
                <c:pt idx="0">
                  <c:v>Savoirs ou connaissances</c:v>
                </c:pt>
              </c:strCache>
            </c:strRef>
          </c:tx>
          <c:spPr>
            <a:solidFill>
              <a:srgbClr val="FFFF00"/>
            </a:solidFill>
            <a:ln>
              <a:solidFill>
                <a:schemeClr val="tx1"/>
              </a:solidFill>
            </a:ln>
            <a:effectLst/>
            <a:sp3d>
              <a:contourClr>
                <a:schemeClr val="tx1"/>
              </a:contourClr>
            </a:sp3d>
          </c:spPr>
          <c:invertIfNegative val="0"/>
          <c:dPt>
            <c:idx val="4"/>
            <c:invertIfNegative val="0"/>
            <c:bubble3D val="0"/>
            <c:spPr>
              <a:solidFill>
                <a:srgbClr val="FFFF0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1-8D30-4F46-85FA-52A638C2D0BF}"/>
              </c:ext>
            </c:extLst>
          </c:dPt>
          <c:dPt>
            <c:idx val="7"/>
            <c:invertIfNegative val="0"/>
            <c:bubble3D val="0"/>
            <c:spPr>
              <a:solidFill>
                <a:srgbClr val="FFFF0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3-8D30-4F46-85FA-52A638C2D0BF}"/>
              </c:ext>
            </c:extLst>
          </c:dPt>
          <c:dLbls>
            <c:delete val="1"/>
          </c:dLbls>
          <c:cat>
            <c:strRef>
              <c:f>'1'!$A$2:$A$7</c:f>
              <c:strCache>
                <c:ptCount val="6"/>
                <c:pt idx="0">
                  <c:v>Artisanat</c:v>
                </c:pt>
                <c:pt idx="1">
                  <c:v>Bâtiment</c:v>
                </c:pt>
                <c:pt idx="2">
                  <c:v>Energie renouvelable</c:v>
                </c:pt>
                <c:pt idx="3">
                  <c:v>Ebénisterie</c:v>
                </c:pt>
                <c:pt idx="4">
                  <c:v>Restauration</c:v>
                </c:pt>
                <c:pt idx="5">
                  <c:v>Autres</c:v>
                </c:pt>
              </c:strCache>
            </c:strRef>
          </c:cat>
          <c:val>
            <c:numRef>
              <c:f>'1'!$B$2:$B$7</c:f>
              <c:numCache>
                <c:formatCode>###0.0%</c:formatCode>
                <c:ptCount val="6"/>
                <c:pt idx="0">
                  <c:v>0.8035714285714286</c:v>
                </c:pt>
                <c:pt idx="1">
                  <c:v>0.6785714285714286</c:v>
                </c:pt>
                <c:pt idx="2">
                  <c:v>0.77777777777777768</c:v>
                </c:pt>
                <c:pt idx="3">
                  <c:v>0.76190476190476186</c:v>
                </c:pt>
                <c:pt idx="4">
                  <c:v>0.33333333333333337</c:v>
                </c:pt>
                <c:pt idx="5">
                  <c:v>0.7142857142857143</c:v>
                </c:pt>
              </c:numCache>
            </c:numRef>
          </c:val>
          <c:extLst xmlns:c16r2="http://schemas.microsoft.com/office/drawing/2015/06/chart">
            <c:ext xmlns:c16="http://schemas.microsoft.com/office/drawing/2014/chart" uri="{C3380CC4-5D6E-409C-BE32-E72D297353CC}">
              <c16:uniqueId val="{0000000A-8D30-4F46-85FA-52A638C2D0BF}"/>
            </c:ext>
          </c:extLst>
        </c:ser>
        <c:ser>
          <c:idx val="1"/>
          <c:order val="1"/>
          <c:tx>
            <c:strRef>
              <c:f>'1'!$C$1</c:f>
              <c:strCache>
                <c:ptCount val="1"/>
                <c:pt idx="0">
                  <c:v>Savoir-Être ou comportement</c:v>
                </c:pt>
              </c:strCache>
            </c:strRef>
          </c:tx>
          <c:spPr>
            <a:solidFill>
              <a:schemeClr val="accent2">
                <a:lumMod val="75000"/>
              </a:schemeClr>
            </a:solidFill>
            <a:ln>
              <a:solidFill>
                <a:schemeClr val="tx1"/>
              </a:solidFill>
            </a:ln>
            <a:effectLst/>
            <a:sp3d>
              <a:contourClr>
                <a:schemeClr val="tx1"/>
              </a:contourClr>
            </a:sp3d>
          </c:spPr>
          <c:invertIfNegative val="0"/>
          <c:dPt>
            <c:idx val="3"/>
            <c:invertIfNegative val="0"/>
            <c:bubble3D val="0"/>
            <c:spPr>
              <a:solidFill>
                <a:schemeClr val="accent2">
                  <a:lumMod val="75000"/>
                </a:scheme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C-8D30-4F46-85FA-52A638C2D0BF}"/>
              </c:ext>
            </c:extLst>
          </c:dPt>
          <c:dPt>
            <c:idx val="7"/>
            <c:invertIfNegative val="0"/>
            <c:bubble3D val="0"/>
            <c:spPr>
              <a:solidFill>
                <a:schemeClr val="accent2">
                  <a:lumMod val="75000"/>
                </a:scheme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E-8D30-4F46-85FA-52A638C2D0BF}"/>
              </c:ext>
            </c:extLst>
          </c:dPt>
          <c:dLbls>
            <c:delete val="1"/>
          </c:dLbls>
          <c:cat>
            <c:strRef>
              <c:f>'1'!$A$2:$A$7</c:f>
              <c:strCache>
                <c:ptCount val="6"/>
                <c:pt idx="0">
                  <c:v>Artisanat</c:v>
                </c:pt>
                <c:pt idx="1">
                  <c:v>Bâtiment</c:v>
                </c:pt>
                <c:pt idx="2">
                  <c:v>Energie renouvelable</c:v>
                </c:pt>
                <c:pt idx="3">
                  <c:v>Ebénisterie</c:v>
                </c:pt>
                <c:pt idx="4">
                  <c:v>Restauration</c:v>
                </c:pt>
                <c:pt idx="5">
                  <c:v>Autres</c:v>
                </c:pt>
              </c:strCache>
            </c:strRef>
          </c:cat>
          <c:val>
            <c:numRef>
              <c:f>'1'!$C$2:$C$7</c:f>
              <c:numCache>
                <c:formatCode>###0.0%</c:formatCode>
                <c:ptCount val="6"/>
                <c:pt idx="0">
                  <c:v>0.8035714285714286</c:v>
                </c:pt>
                <c:pt idx="1">
                  <c:v>0.86904761904761896</c:v>
                </c:pt>
                <c:pt idx="2">
                  <c:v>0.88888888888888884</c:v>
                </c:pt>
                <c:pt idx="3">
                  <c:v>0.8571428571428571</c:v>
                </c:pt>
                <c:pt idx="4">
                  <c:v>0.33333333333333337</c:v>
                </c:pt>
                <c:pt idx="5">
                  <c:v>0.8571428571428571</c:v>
                </c:pt>
              </c:numCache>
            </c:numRef>
          </c:val>
          <c:extLst xmlns:c16r2="http://schemas.microsoft.com/office/drawing/2015/06/chart">
            <c:ext xmlns:c16="http://schemas.microsoft.com/office/drawing/2014/chart" uri="{C3380CC4-5D6E-409C-BE32-E72D297353CC}">
              <c16:uniqueId val="{00000015-8D30-4F46-85FA-52A638C2D0BF}"/>
            </c:ext>
          </c:extLst>
        </c:ser>
        <c:ser>
          <c:idx val="2"/>
          <c:order val="2"/>
          <c:tx>
            <c:strRef>
              <c:f>'1'!$D$1</c:f>
              <c:strCache>
                <c:ptCount val="1"/>
                <c:pt idx="0">
                  <c:v>Savoir-faire ou habileté</c:v>
                </c:pt>
              </c:strCache>
            </c:strRef>
          </c:tx>
          <c:spPr>
            <a:solidFill>
              <a:srgbClr val="002060"/>
            </a:solidFill>
            <a:ln>
              <a:solidFill>
                <a:schemeClr val="tx1"/>
              </a:solidFill>
            </a:ln>
            <a:effectLst/>
            <a:sp3d>
              <a:contourClr>
                <a:schemeClr val="tx1"/>
              </a:contourClr>
            </a:sp3d>
          </c:spPr>
          <c:invertIfNegative val="0"/>
          <c:dPt>
            <c:idx val="0"/>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7-8D30-4F46-85FA-52A638C2D0BF}"/>
              </c:ext>
            </c:extLst>
          </c:dPt>
          <c:dPt>
            <c:idx val="1"/>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9-8D30-4F46-85FA-52A638C2D0BF}"/>
              </c:ext>
            </c:extLst>
          </c:dPt>
          <c:dPt>
            <c:idx val="2"/>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B-8D30-4F46-85FA-52A638C2D0BF}"/>
              </c:ext>
            </c:extLst>
          </c:dPt>
          <c:dPt>
            <c:idx val="5"/>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D-8D30-4F46-85FA-52A638C2D0BF}"/>
              </c:ext>
            </c:extLst>
          </c:dPt>
          <c:dPt>
            <c:idx val="6"/>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1F-8D30-4F46-85FA-52A638C2D0BF}"/>
              </c:ext>
            </c:extLst>
          </c:dPt>
          <c:dPt>
            <c:idx val="7"/>
            <c:invertIfNegative val="0"/>
            <c:bubble3D val="0"/>
            <c:spPr>
              <a:solidFill>
                <a:srgbClr val="00206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21-8D30-4F46-85FA-52A638C2D0BF}"/>
              </c:ext>
            </c:extLst>
          </c:dPt>
          <c:dLbls>
            <c:delete val="1"/>
          </c:dLbls>
          <c:cat>
            <c:strRef>
              <c:f>'1'!$A$2:$A$7</c:f>
              <c:strCache>
                <c:ptCount val="6"/>
                <c:pt idx="0">
                  <c:v>Artisanat</c:v>
                </c:pt>
                <c:pt idx="1">
                  <c:v>Bâtiment</c:v>
                </c:pt>
                <c:pt idx="2">
                  <c:v>Energie renouvelable</c:v>
                </c:pt>
                <c:pt idx="3">
                  <c:v>Ebénisterie</c:v>
                </c:pt>
                <c:pt idx="4">
                  <c:v>Restauration</c:v>
                </c:pt>
                <c:pt idx="5">
                  <c:v>Autres</c:v>
                </c:pt>
              </c:strCache>
            </c:strRef>
          </c:cat>
          <c:val>
            <c:numRef>
              <c:f>'1'!$D$2:$D$7</c:f>
              <c:numCache>
                <c:formatCode>###0.0%</c:formatCode>
                <c:ptCount val="6"/>
                <c:pt idx="0">
                  <c:v>0.8035714285714286</c:v>
                </c:pt>
                <c:pt idx="1">
                  <c:v>0.73809523809523814</c:v>
                </c:pt>
                <c:pt idx="2">
                  <c:v>0.77777777777777768</c:v>
                </c:pt>
                <c:pt idx="3">
                  <c:v>0.80952380952380953</c:v>
                </c:pt>
                <c:pt idx="4">
                  <c:v>0.44444444444444442</c:v>
                </c:pt>
                <c:pt idx="5">
                  <c:v>0.8571428571428571</c:v>
                </c:pt>
              </c:numCache>
            </c:numRef>
          </c:val>
          <c:extLst xmlns:c16r2="http://schemas.microsoft.com/office/drawing/2015/06/chart">
            <c:ext xmlns:c16="http://schemas.microsoft.com/office/drawing/2014/chart" uri="{C3380CC4-5D6E-409C-BE32-E72D297353CC}">
              <c16:uniqueId val="{00000024-8D30-4F46-85FA-52A638C2D0BF}"/>
            </c:ext>
          </c:extLst>
        </c:ser>
        <c:dLbls>
          <c:showLegendKey val="0"/>
          <c:showVal val="1"/>
          <c:showCatName val="0"/>
          <c:showSerName val="0"/>
          <c:showPercent val="0"/>
          <c:showBubbleSize val="0"/>
        </c:dLbls>
        <c:gapWidth val="150"/>
        <c:shape val="box"/>
        <c:axId val="-661675760"/>
        <c:axId val="-661679568"/>
        <c:axId val="0"/>
      </c:bar3DChart>
      <c:catAx>
        <c:axId val="-661675760"/>
        <c:scaling>
          <c:orientation val="minMax"/>
        </c:scaling>
        <c:delete val="0"/>
        <c:axPos val="b"/>
        <c:numFmt formatCode="General"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661679568"/>
        <c:crosses val="autoZero"/>
        <c:auto val="1"/>
        <c:lblAlgn val="ctr"/>
        <c:lblOffset val="100"/>
        <c:noMultiLvlLbl val="0"/>
      </c:catAx>
      <c:valAx>
        <c:axId val="-66167956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6616757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12700" cap="flat" cmpd="sng" algn="ctr">
      <a:solidFill>
        <a:schemeClr val="tx1"/>
      </a:solidFill>
      <a:round/>
    </a:ln>
    <a:effectLst/>
  </c:spPr>
  <c:txPr>
    <a:bodyPr/>
    <a:lstStyle/>
    <a:p>
      <a:pPr>
        <a:defRPr/>
      </a:pPr>
      <a:endParaRPr lang="fr-FR"/>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a:outerShdw blurRad="152400" dist="317500" dir="5400000" sx="90000" sy="-19000" rotWithShape="0">
                <a:prstClr val="black">
                  <a:alpha val="15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Feuil1!$F$48:$F$54</c:f>
              <c:strCache>
                <c:ptCount val="7"/>
                <c:pt idx="0">
                  <c:v>Bâtiment</c:v>
                </c:pt>
                <c:pt idx="1">
                  <c:v>Artisanat</c:v>
                </c:pt>
                <c:pt idx="2">
                  <c:v>Ebénisterie</c:v>
                </c:pt>
                <c:pt idx="3">
                  <c:v>Agriculture/Elevage</c:v>
                </c:pt>
                <c:pt idx="4">
                  <c:v>Energie renouvelable</c:v>
                </c:pt>
                <c:pt idx="5">
                  <c:v>Restauration</c:v>
                </c:pt>
                <c:pt idx="6">
                  <c:v>Autres</c:v>
                </c:pt>
              </c:strCache>
            </c:strRef>
          </c:cat>
          <c:val>
            <c:numRef>
              <c:f>Feuil1!$G$48:$G$54</c:f>
              <c:numCache>
                <c:formatCode>###0.0%</c:formatCode>
                <c:ptCount val="7"/>
                <c:pt idx="0">
                  <c:v>0.38557993730407525</c:v>
                </c:pt>
                <c:pt idx="1">
                  <c:v>0.21630094043887149</c:v>
                </c:pt>
                <c:pt idx="2">
                  <c:v>0.11285266457680251</c:v>
                </c:pt>
                <c:pt idx="3">
                  <c:v>9.0909090909090912E-2</c:v>
                </c:pt>
                <c:pt idx="4">
                  <c:v>7.8369905956112845E-2</c:v>
                </c:pt>
                <c:pt idx="5">
                  <c:v>7.8369905956112845E-2</c:v>
                </c:pt>
                <c:pt idx="6">
                  <c:v>3.7617554858934171E-2</c:v>
                </c:pt>
              </c:numCache>
            </c:numRef>
          </c:val>
          <c:extLst xmlns:c16r2="http://schemas.microsoft.com/office/drawing/2015/06/chart">
            <c:ext xmlns:c16="http://schemas.microsoft.com/office/drawing/2014/chart" uri="{C3380CC4-5D6E-409C-BE32-E72D297353CC}">
              <c16:uniqueId val="{00000000-2EF1-414D-973B-095ABA4EF3CC}"/>
            </c:ext>
          </c:extLst>
        </c:ser>
        <c:dLbls>
          <c:showLegendKey val="0"/>
          <c:showVal val="0"/>
          <c:showCatName val="0"/>
          <c:showSerName val="0"/>
          <c:showPercent val="0"/>
          <c:showBubbleSize val="0"/>
        </c:dLbls>
        <c:gapWidth val="100"/>
        <c:axId val="-722919808"/>
        <c:axId val="-722920352"/>
      </c:barChart>
      <c:catAx>
        <c:axId val="-7229198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722920352"/>
        <c:crosses val="autoZero"/>
        <c:auto val="1"/>
        <c:lblAlgn val="l"/>
        <c:lblOffset val="100"/>
        <c:noMultiLvlLbl val="0"/>
      </c:catAx>
      <c:valAx>
        <c:axId val="-722920352"/>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722919808"/>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3">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Feuil3!$B$1</c:f>
              <c:strCache>
                <c:ptCount val="1"/>
                <c:pt idx="0">
                  <c:v>Savoir lire et écrire</c:v>
                </c:pt>
              </c:strCache>
            </c:strRef>
          </c:tx>
          <c:spPr>
            <a:solidFill>
              <a:schemeClr val="accent1"/>
            </a:solidFill>
            <a:ln w="12700">
              <a:solidFill>
                <a:srgbClr val="7030A0"/>
              </a:solidFill>
            </a:ln>
            <a:effectLst/>
          </c:spPr>
          <c:invertIfNegative val="0"/>
          <c:cat>
            <c:strRef>
              <c:f>Feuil3!$A$2:$A$7</c:f>
              <c:strCache>
                <c:ptCount val="6"/>
                <c:pt idx="0">
                  <c:v>Artisanat</c:v>
                </c:pt>
                <c:pt idx="1">
                  <c:v>Bâtiment</c:v>
                </c:pt>
                <c:pt idx="2">
                  <c:v>Energie renouvelable</c:v>
                </c:pt>
                <c:pt idx="3">
                  <c:v>Ebénisterie</c:v>
                </c:pt>
                <c:pt idx="4">
                  <c:v>Restauration</c:v>
                </c:pt>
                <c:pt idx="5">
                  <c:v>Autres</c:v>
                </c:pt>
              </c:strCache>
            </c:strRef>
          </c:cat>
          <c:val>
            <c:numRef>
              <c:f>Feuil3!$B$2:$B$7</c:f>
              <c:numCache>
                <c:formatCode>###0.0%</c:formatCode>
                <c:ptCount val="6"/>
                <c:pt idx="0">
                  <c:v>0.58181818181818179</c:v>
                </c:pt>
                <c:pt idx="1">
                  <c:v>0.54216867469879515</c:v>
                </c:pt>
                <c:pt idx="2">
                  <c:v>0.875</c:v>
                </c:pt>
                <c:pt idx="3">
                  <c:v>0.33333333333333337</c:v>
                </c:pt>
                <c:pt idx="4">
                  <c:v>0.33333333333333337</c:v>
                </c:pt>
                <c:pt idx="5">
                  <c:v>0</c:v>
                </c:pt>
              </c:numCache>
            </c:numRef>
          </c:val>
          <c:extLst xmlns:c16r2="http://schemas.microsoft.com/office/drawing/2015/06/chart">
            <c:ext xmlns:c16="http://schemas.microsoft.com/office/drawing/2014/chart" uri="{C3380CC4-5D6E-409C-BE32-E72D297353CC}">
              <c16:uniqueId val="{00000000-21C9-4033-93BD-32D3DBC298C4}"/>
            </c:ext>
          </c:extLst>
        </c:ser>
        <c:ser>
          <c:idx val="1"/>
          <c:order val="1"/>
          <c:tx>
            <c:strRef>
              <c:f>Feuil3!$C$1</c:f>
              <c:strCache>
                <c:ptCount val="1"/>
                <c:pt idx="0">
                  <c:v>Connaitre le métier</c:v>
                </c:pt>
              </c:strCache>
            </c:strRef>
          </c:tx>
          <c:spPr>
            <a:solidFill>
              <a:schemeClr val="accent2"/>
            </a:solidFill>
            <a:ln w="12700">
              <a:solidFill>
                <a:srgbClr val="7030A0"/>
              </a:solidFill>
            </a:ln>
            <a:effectLst/>
          </c:spPr>
          <c:invertIfNegative val="0"/>
          <c:cat>
            <c:strRef>
              <c:f>Feuil3!$A$2:$A$7</c:f>
              <c:strCache>
                <c:ptCount val="6"/>
                <c:pt idx="0">
                  <c:v>Artisanat</c:v>
                </c:pt>
                <c:pt idx="1">
                  <c:v>Bâtiment</c:v>
                </c:pt>
                <c:pt idx="2">
                  <c:v>Energie renouvelable</c:v>
                </c:pt>
                <c:pt idx="3">
                  <c:v>Ebénisterie</c:v>
                </c:pt>
                <c:pt idx="4">
                  <c:v>Restauration</c:v>
                </c:pt>
                <c:pt idx="5">
                  <c:v>Autres</c:v>
                </c:pt>
              </c:strCache>
            </c:strRef>
          </c:cat>
          <c:val>
            <c:numRef>
              <c:f>Feuil3!$C$2:$C$7</c:f>
              <c:numCache>
                <c:formatCode>###0.0%</c:formatCode>
                <c:ptCount val="6"/>
                <c:pt idx="0">
                  <c:v>0.8571428571428571</c:v>
                </c:pt>
                <c:pt idx="1">
                  <c:v>0.75609756097560976</c:v>
                </c:pt>
                <c:pt idx="2">
                  <c:v>0.88888888888888884</c:v>
                </c:pt>
                <c:pt idx="3">
                  <c:v>0.7142857142857143</c:v>
                </c:pt>
                <c:pt idx="4">
                  <c:v>0.33333333333333337</c:v>
                </c:pt>
                <c:pt idx="5">
                  <c:v>0.7142857142857143</c:v>
                </c:pt>
              </c:numCache>
            </c:numRef>
          </c:val>
          <c:extLst xmlns:c16r2="http://schemas.microsoft.com/office/drawing/2015/06/chart">
            <c:ext xmlns:c16="http://schemas.microsoft.com/office/drawing/2014/chart" uri="{C3380CC4-5D6E-409C-BE32-E72D297353CC}">
              <c16:uniqueId val="{00000001-21C9-4033-93BD-32D3DBC298C4}"/>
            </c:ext>
          </c:extLst>
        </c:ser>
        <c:ser>
          <c:idx val="2"/>
          <c:order val="2"/>
          <c:tx>
            <c:strRef>
              <c:f>Feuil3!$D$1</c:f>
              <c:strCache>
                <c:ptCount val="1"/>
                <c:pt idx="0">
                  <c:v>Connaitre les matières /premières matériaux</c:v>
                </c:pt>
              </c:strCache>
            </c:strRef>
          </c:tx>
          <c:spPr>
            <a:solidFill>
              <a:schemeClr val="accent3"/>
            </a:solidFill>
            <a:ln w="12700">
              <a:solidFill>
                <a:srgbClr val="7030A0"/>
              </a:solidFill>
            </a:ln>
            <a:effectLst/>
          </c:spPr>
          <c:invertIfNegative val="0"/>
          <c:cat>
            <c:strRef>
              <c:f>Feuil3!$A$2:$A$7</c:f>
              <c:strCache>
                <c:ptCount val="6"/>
                <c:pt idx="0">
                  <c:v>Artisanat</c:v>
                </c:pt>
                <c:pt idx="1">
                  <c:v>Bâtiment</c:v>
                </c:pt>
                <c:pt idx="2">
                  <c:v>Energie renouvelable</c:v>
                </c:pt>
                <c:pt idx="3">
                  <c:v>Ebénisterie</c:v>
                </c:pt>
                <c:pt idx="4">
                  <c:v>Restauration</c:v>
                </c:pt>
                <c:pt idx="5">
                  <c:v>Autres</c:v>
                </c:pt>
              </c:strCache>
            </c:strRef>
          </c:cat>
          <c:val>
            <c:numRef>
              <c:f>Feuil3!$D$2:$D$7</c:f>
              <c:numCache>
                <c:formatCode>###0.0%</c:formatCode>
                <c:ptCount val="6"/>
                <c:pt idx="0">
                  <c:v>0.8392857142857143</c:v>
                </c:pt>
                <c:pt idx="1">
                  <c:v>0.70238095238095244</c:v>
                </c:pt>
                <c:pt idx="2">
                  <c:v>0.77777777777777768</c:v>
                </c:pt>
                <c:pt idx="3">
                  <c:v>0.7142857142857143</c:v>
                </c:pt>
                <c:pt idx="4">
                  <c:v>0.44444444444444442</c:v>
                </c:pt>
                <c:pt idx="5">
                  <c:v>0.83333333333333326</c:v>
                </c:pt>
              </c:numCache>
            </c:numRef>
          </c:val>
          <c:extLst xmlns:c16r2="http://schemas.microsoft.com/office/drawing/2015/06/chart">
            <c:ext xmlns:c16="http://schemas.microsoft.com/office/drawing/2014/chart" uri="{C3380CC4-5D6E-409C-BE32-E72D297353CC}">
              <c16:uniqueId val="{00000002-21C9-4033-93BD-32D3DBC298C4}"/>
            </c:ext>
          </c:extLst>
        </c:ser>
        <c:ser>
          <c:idx val="3"/>
          <c:order val="3"/>
          <c:tx>
            <c:strRef>
              <c:f>Feuil3!$E$1</c:f>
              <c:strCache>
                <c:ptCount val="1"/>
                <c:pt idx="0">
                  <c:v>Connaitre le rôle et les fonctions des outils et des équipements de travail</c:v>
                </c:pt>
              </c:strCache>
            </c:strRef>
          </c:tx>
          <c:spPr>
            <a:solidFill>
              <a:schemeClr val="accent4"/>
            </a:solidFill>
            <a:ln w="12700">
              <a:solidFill>
                <a:srgbClr val="7030A0"/>
              </a:solidFill>
            </a:ln>
            <a:effectLst/>
          </c:spPr>
          <c:invertIfNegative val="0"/>
          <c:cat>
            <c:strRef>
              <c:f>Feuil3!$A$2:$A$7</c:f>
              <c:strCache>
                <c:ptCount val="6"/>
                <c:pt idx="0">
                  <c:v>Artisanat</c:v>
                </c:pt>
                <c:pt idx="1">
                  <c:v>Bâtiment</c:v>
                </c:pt>
                <c:pt idx="2">
                  <c:v>Energie renouvelable</c:v>
                </c:pt>
                <c:pt idx="3">
                  <c:v>Ebénisterie</c:v>
                </c:pt>
                <c:pt idx="4">
                  <c:v>Restauration</c:v>
                </c:pt>
                <c:pt idx="5">
                  <c:v>Autres</c:v>
                </c:pt>
              </c:strCache>
            </c:strRef>
          </c:cat>
          <c:val>
            <c:numRef>
              <c:f>Feuil3!$E$2:$E$7</c:f>
              <c:numCache>
                <c:formatCode>###0.0%</c:formatCode>
                <c:ptCount val="6"/>
                <c:pt idx="0">
                  <c:v>0.875</c:v>
                </c:pt>
                <c:pt idx="1">
                  <c:v>0.72619047619047616</c:v>
                </c:pt>
                <c:pt idx="2">
                  <c:v>0.77777777777777768</c:v>
                </c:pt>
                <c:pt idx="3">
                  <c:v>0.80952380952380953</c:v>
                </c:pt>
                <c:pt idx="4">
                  <c:v>0.33333333333333337</c:v>
                </c:pt>
                <c:pt idx="5">
                  <c:v>0.7142857142857143</c:v>
                </c:pt>
              </c:numCache>
            </c:numRef>
          </c:val>
          <c:extLst xmlns:c16r2="http://schemas.microsoft.com/office/drawing/2015/06/chart">
            <c:ext xmlns:c16="http://schemas.microsoft.com/office/drawing/2014/chart" uri="{C3380CC4-5D6E-409C-BE32-E72D297353CC}">
              <c16:uniqueId val="{00000003-21C9-4033-93BD-32D3DBC298C4}"/>
            </c:ext>
          </c:extLst>
        </c:ser>
        <c:ser>
          <c:idx val="4"/>
          <c:order val="4"/>
          <c:tx>
            <c:strRef>
              <c:f>Feuil3!$F$1</c:f>
              <c:strCache>
                <c:ptCount val="1"/>
                <c:pt idx="0">
                  <c:v>Connaitre les règles et textes des différents domaines</c:v>
                </c:pt>
              </c:strCache>
            </c:strRef>
          </c:tx>
          <c:spPr>
            <a:solidFill>
              <a:schemeClr val="accent5"/>
            </a:solidFill>
            <a:ln>
              <a:noFill/>
            </a:ln>
            <a:effectLst/>
          </c:spPr>
          <c:invertIfNegative val="0"/>
          <c:cat>
            <c:strRef>
              <c:f>Feuil3!$A$2:$A$7</c:f>
              <c:strCache>
                <c:ptCount val="6"/>
                <c:pt idx="0">
                  <c:v>Artisanat</c:v>
                </c:pt>
                <c:pt idx="1">
                  <c:v>Bâtiment</c:v>
                </c:pt>
                <c:pt idx="2">
                  <c:v>Energie renouvelable</c:v>
                </c:pt>
                <c:pt idx="3">
                  <c:v>Ebénisterie</c:v>
                </c:pt>
                <c:pt idx="4">
                  <c:v>Restauration</c:v>
                </c:pt>
                <c:pt idx="5">
                  <c:v>Autres</c:v>
                </c:pt>
              </c:strCache>
            </c:strRef>
          </c:cat>
          <c:val>
            <c:numRef>
              <c:f>Feuil3!$F$2:$F$7</c:f>
            </c:numRef>
          </c:val>
          <c:extLst xmlns:c16r2="http://schemas.microsoft.com/office/drawing/2015/06/chart">
            <c:ext xmlns:c16="http://schemas.microsoft.com/office/drawing/2014/chart" uri="{C3380CC4-5D6E-409C-BE32-E72D297353CC}">
              <c16:uniqueId val="{00000004-21C9-4033-93BD-32D3DBC298C4}"/>
            </c:ext>
          </c:extLst>
        </c:ser>
        <c:ser>
          <c:idx val="5"/>
          <c:order val="5"/>
          <c:tx>
            <c:strRef>
              <c:f>Feuil3!$G$1</c:f>
              <c:strCache>
                <c:ptCount val="1"/>
                <c:pt idx="0">
                  <c:v>Connaitre les normes techniques du métier</c:v>
                </c:pt>
              </c:strCache>
            </c:strRef>
          </c:tx>
          <c:spPr>
            <a:solidFill>
              <a:schemeClr val="accent6"/>
            </a:solidFill>
            <a:ln>
              <a:noFill/>
            </a:ln>
            <a:effectLst/>
          </c:spPr>
          <c:invertIfNegative val="0"/>
          <c:cat>
            <c:strRef>
              <c:f>Feuil3!$A$2:$A$7</c:f>
              <c:strCache>
                <c:ptCount val="6"/>
                <c:pt idx="0">
                  <c:v>Artisanat</c:v>
                </c:pt>
                <c:pt idx="1">
                  <c:v>Bâtiment</c:v>
                </c:pt>
                <c:pt idx="2">
                  <c:v>Energie renouvelable</c:v>
                </c:pt>
                <c:pt idx="3">
                  <c:v>Ebénisterie</c:v>
                </c:pt>
                <c:pt idx="4">
                  <c:v>Restauration</c:v>
                </c:pt>
                <c:pt idx="5">
                  <c:v>Autres</c:v>
                </c:pt>
              </c:strCache>
            </c:strRef>
          </c:cat>
          <c:val>
            <c:numRef>
              <c:f>Feuil3!$G$2:$G$7</c:f>
            </c:numRef>
          </c:val>
          <c:extLst xmlns:c16r2="http://schemas.microsoft.com/office/drawing/2015/06/chart">
            <c:ext xmlns:c16="http://schemas.microsoft.com/office/drawing/2014/chart" uri="{C3380CC4-5D6E-409C-BE32-E72D297353CC}">
              <c16:uniqueId val="{00000005-21C9-4033-93BD-32D3DBC298C4}"/>
            </c:ext>
          </c:extLst>
        </c:ser>
        <c:ser>
          <c:idx val="6"/>
          <c:order val="6"/>
          <c:tx>
            <c:strRef>
              <c:f>Feuil3!$H$1</c:f>
              <c:strCache>
                <c:ptCount val="1"/>
                <c:pt idx="0">
                  <c:v>Connaitre le vocabulaire du métier</c:v>
                </c:pt>
              </c:strCache>
            </c:strRef>
          </c:tx>
          <c:spPr>
            <a:solidFill>
              <a:schemeClr val="accent1">
                <a:lumMod val="60000"/>
              </a:schemeClr>
            </a:solidFill>
            <a:ln>
              <a:solidFill>
                <a:srgbClr val="7030A0"/>
              </a:solidFill>
            </a:ln>
            <a:effectLst/>
          </c:spPr>
          <c:invertIfNegative val="0"/>
          <c:cat>
            <c:strRef>
              <c:f>Feuil3!$A$2:$A$7</c:f>
              <c:strCache>
                <c:ptCount val="6"/>
                <c:pt idx="0">
                  <c:v>Artisanat</c:v>
                </c:pt>
                <c:pt idx="1">
                  <c:v>Bâtiment</c:v>
                </c:pt>
                <c:pt idx="2">
                  <c:v>Energie renouvelable</c:v>
                </c:pt>
                <c:pt idx="3">
                  <c:v>Ebénisterie</c:v>
                </c:pt>
                <c:pt idx="4">
                  <c:v>Restauration</c:v>
                </c:pt>
                <c:pt idx="5">
                  <c:v>Autres</c:v>
                </c:pt>
              </c:strCache>
            </c:strRef>
          </c:cat>
          <c:val>
            <c:numRef>
              <c:f>Feuil3!$H$2:$H$7</c:f>
              <c:numCache>
                <c:formatCode>###0.0%</c:formatCode>
                <c:ptCount val="6"/>
                <c:pt idx="0">
                  <c:v>0.58181818181818179</c:v>
                </c:pt>
                <c:pt idx="1">
                  <c:v>0.6875</c:v>
                </c:pt>
                <c:pt idx="2">
                  <c:v>0.7142857142857143</c:v>
                </c:pt>
                <c:pt idx="3">
                  <c:v>0.66666666666666674</c:v>
                </c:pt>
                <c:pt idx="4">
                  <c:v>0.33333333333333337</c:v>
                </c:pt>
                <c:pt idx="5">
                  <c:v>0.2</c:v>
                </c:pt>
              </c:numCache>
            </c:numRef>
          </c:val>
          <c:extLst xmlns:c16r2="http://schemas.microsoft.com/office/drawing/2015/06/chart">
            <c:ext xmlns:c16="http://schemas.microsoft.com/office/drawing/2014/chart" uri="{C3380CC4-5D6E-409C-BE32-E72D297353CC}">
              <c16:uniqueId val="{00000006-21C9-4033-93BD-32D3DBC298C4}"/>
            </c:ext>
          </c:extLst>
        </c:ser>
        <c:ser>
          <c:idx val="7"/>
          <c:order val="7"/>
          <c:tx>
            <c:strRef>
              <c:f>Feuil3!$I$1</c:f>
              <c:strCache>
                <c:ptCount val="1"/>
                <c:pt idx="0">
                  <c:v>Connaitre un devis</c:v>
                </c:pt>
              </c:strCache>
            </c:strRef>
          </c:tx>
          <c:spPr>
            <a:solidFill>
              <a:schemeClr val="accent2">
                <a:lumMod val="60000"/>
              </a:schemeClr>
            </a:solidFill>
            <a:ln>
              <a:noFill/>
            </a:ln>
            <a:effectLst/>
          </c:spPr>
          <c:invertIfNegative val="0"/>
          <c:cat>
            <c:strRef>
              <c:f>Feuil3!$A$2:$A$7</c:f>
              <c:strCache>
                <c:ptCount val="6"/>
                <c:pt idx="0">
                  <c:v>Artisanat</c:v>
                </c:pt>
                <c:pt idx="1">
                  <c:v>Bâtiment</c:v>
                </c:pt>
                <c:pt idx="2">
                  <c:v>Energie renouvelable</c:v>
                </c:pt>
                <c:pt idx="3">
                  <c:v>Ebénisterie</c:v>
                </c:pt>
                <c:pt idx="4">
                  <c:v>Restauration</c:v>
                </c:pt>
                <c:pt idx="5">
                  <c:v>Autres</c:v>
                </c:pt>
              </c:strCache>
            </c:strRef>
          </c:cat>
          <c:val>
            <c:numRef>
              <c:f>Feuil3!$I$2:$I$7</c:f>
            </c:numRef>
          </c:val>
          <c:extLst xmlns:c16r2="http://schemas.microsoft.com/office/drawing/2015/06/chart">
            <c:ext xmlns:c16="http://schemas.microsoft.com/office/drawing/2014/chart" uri="{C3380CC4-5D6E-409C-BE32-E72D297353CC}">
              <c16:uniqueId val="{00000007-21C9-4033-93BD-32D3DBC298C4}"/>
            </c:ext>
          </c:extLst>
        </c:ser>
        <c:ser>
          <c:idx val="8"/>
          <c:order val="8"/>
          <c:tx>
            <c:strRef>
              <c:f>Feuil3!$J$1</c:f>
              <c:strCache>
                <c:ptCount val="1"/>
                <c:pt idx="0">
                  <c:v>Connaitre les techniques de diagnostiques</c:v>
                </c:pt>
              </c:strCache>
            </c:strRef>
          </c:tx>
          <c:spPr>
            <a:solidFill>
              <a:schemeClr val="accent3">
                <a:lumMod val="60000"/>
              </a:schemeClr>
            </a:solidFill>
            <a:ln>
              <a:noFill/>
            </a:ln>
            <a:effectLst/>
          </c:spPr>
          <c:invertIfNegative val="0"/>
          <c:cat>
            <c:strRef>
              <c:f>Feuil3!$A$2:$A$7</c:f>
              <c:strCache>
                <c:ptCount val="6"/>
                <c:pt idx="0">
                  <c:v>Artisanat</c:v>
                </c:pt>
                <c:pt idx="1">
                  <c:v>Bâtiment</c:v>
                </c:pt>
                <c:pt idx="2">
                  <c:v>Energie renouvelable</c:v>
                </c:pt>
                <c:pt idx="3">
                  <c:v>Ebénisterie</c:v>
                </c:pt>
                <c:pt idx="4">
                  <c:v>Restauration</c:v>
                </c:pt>
                <c:pt idx="5">
                  <c:v>Autres</c:v>
                </c:pt>
              </c:strCache>
            </c:strRef>
          </c:cat>
          <c:val>
            <c:numRef>
              <c:f>Feuil3!$J$2:$J$7</c:f>
            </c:numRef>
          </c:val>
          <c:extLst xmlns:c16r2="http://schemas.microsoft.com/office/drawing/2015/06/chart">
            <c:ext xmlns:c16="http://schemas.microsoft.com/office/drawing/2014/chart" uri="{C3380CC4-5D6E-409C-BE32-E72D297353CC}">
              <c16:uniqueId val="{00000008-21C9-4033-93BD-32D3DBC298C4}"/>
            </c:ext>
          </c:extLst>
        </c:ser>
        <c:ser>
          <c:idx val="9"/>
          <c:order val="9"/>
          <c:tx>
            <c:strRef>
              <c:f>Feuil3!$K$1</c:f>
              <c:strCache>
                <c:ptCount val="1"/>
                <c:pt idx="0">
                  <c:v>Savoir planifier le travail</c:v>
                </c:pt>
              </c:strCache>
            </c:strRef>
          </c:tx>
          <c:spPr>
            <a:solidFill>
              <a:schemeClr val="accent4">
                <a:lumMod val="60000"/>
              </a:schemeClr>
            </a:solidFill>
            <a:ln>
              <a:noFill/>
            </a:ln>
            <a:effectLst/>
          </c:spPr>
          <c:invertIfNegative val="0"/>
          <c:cat>
            <c:strRef>
              <c:f>Feuil3!$A$2:$A$7</c:f>
              <c:strCache>
                <c:ptCount val="6"/>
                <c:pt idx="0">
                  <c:v>Artisanat</c:v>
                </c:pt>
                <c:pt idx="1">
                  <c:v>Bâtiment</c:v>
                </c:pt>
                <c:pt idx="2">
                  <c:v>Energie renouvelable</c:v>
                </c:pt>
                <c:pt idx="3">
                  <c:v>Ebénisterie</c:v>
                </c:pt>
                <c:pt idx="4">
                  <c:v>Restauration</c:v>
                </c:pt>
                <c:pt idx="5">
                  <c:v>Autres</c:v>
                </c:pt>
              </c:strCache>
            </c:strRef>
          </c:cat>
          <c:val>
            <c:numRef>
              <c:f>Feuil3!$K$2:$K$7</c:f>
            </c:numRef>
          </c:val>
          <c:extLst xmlns:c16r2="http://schemas.microsoft.com/office/drawing/2015/06/chart">
            <c:ext xmlns:c16="http://schemas.microsoft.com/office/drawing/2014/chart" uri="{C3380CC4-5D6E-409C-BE32-E72D297353CC}">
              <c16:uniqueId val="{00000009-21C9-4033-93BD-32D3DBC298C4}"/>
            </c:ext>
          </c:extLst>
        </c:ser>
        <c:ser>
          <c:idx val="10"/>
          <c:order val="10"/>
          <c:tx>
            <c:strRef>
              <c:f>Feuil3!$L$1</c:f>
              <c:strCache>
                <c:ptCount val="1"/>
                <c:pt idx="0">
                  <c:v>Connaitre les règles d'hygiène et de sécurité</c:v>
                </c:pt>
              </c:strCache>
            </c:strRef>
          </c:tx>
          <c:spPr>
            <a:solidFill>
              <a:schemeClr val="accent5">
                <a:lumMod val="60000"/>
              </a:schemeClr>
            </a:solidFill>
            <a:ln>
              <a:noFill/>
            </a:ln>
            <a:effectLst/>
          </c:spPr>
          <c:invertIfNegative val="0"/>
          <c:cat>
            <c:strRef>
              <c:f>Feuil3!$A$2:$A$7</c:f>
              <c:strCache>
                <c:ptCount val="6"/>
                <c:pt idx="0">
                  <c:v>Artisanat</c:v>
                </c:pt>
                <c:pt idx="1">
                  <c:v>Bâtiment</c:v>
                </c:pt>
                <c:pt idx="2">
                  <c:v>Energie renouvelable</c:v>
                </c:pt>
                <c:pt idx="3">
                  <c:v>Ebénisterie</c:v>
                </c:pt>
                <c:pt idx="4">
                  <c:v>Restauration</c:v>
                </c:pt>
                <c:pt idx="5">
                  <c:v>Autres</c:v>
                </c:pt>
              </c:strCache>
            </c:strRef>
          </c:cat>
          <c:val>
            <c:numRef>
              <c:f>Feuil3!$L$2:$L$7</c:f>
            </c:numRef>
          </c:val>
          <c:extLst xmlns:c16r2="http://schemas.microsoft.com/office/drawing/2015/06/chart">
            <c:ext xmlns:c16="http://schemas.microsoft.com/office/drawing/2014/chart" uri="{C3380CC4-5D6E-409C-BE32-E72D297353CC}">
              <c16:uniqueId val="{0000000A-21C9-4033-93BD-32D3DBC298C4}"/>
            </c:ext>
          </c:extLst>
        </c:ser>
        <c:dLbls>
          <c:showLegendKey val="0"/>
          <c:showVal val="0"/>
          <c:showCatName val="0"/>
          <c:showSerName val="0"/>
          <c:showPercent val="0"/>
          <c:showBubbleSize val="0"/>
        </c:dLbls>
        <c:gapWidth val="219"/>
        <c:overlap val="-27"/>
        <c:axId val="-661673584"/>
        <c:axId val="-661679024"/>
      </c:barChart>
      <c:catAx>
        <c:axId val="-661673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fr-FR"/>
          </a:p>
        </c:txPr>
        <c:crossAx val="-661679024"/>
        <c:crosses val="autoZero"/>
        <c:auto val="1"/>
        <c:lblAlgn val="ctr"/>
        <c:lblOffset val="100"/>
        <c:noMultiLvlLbl val="0"/>
      </c:catAx>
      <c:valAx>
        <c:axId val="-66167902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661673584"/>
        <c:crosses val="autoZero"/>
        <c:crossBetween val="between"/>
      </c:valAx>
      <c:spPr>
        <a:noFill/>
        <a:ln>
          <a:noFill/>
        </a:ln>
        <a:effectLst/>
      </c:spPr>
    </c:plotArea>
    <c:legend>
      <c:legendPos val="b"/>
      <c:layout>
        <c:manualLayout>
          <c:xMode val="edge"/>
          <c:yMode val="edge"/>
          <c:x val="6.7946206247853826E-3"/>
          <c:y val="0.72182913755498868"/>
          <c:w val="0.96992120213628463"/>
          <c:h val="0.2593915197220065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Feuil4!$B$1</c:f>
              <c:strCache>
                <c:ptCount val="1"/>
                <c:pt idx="0">
                  <c:v>Amour du métier</c:v>
                </c:pt>
              </c:strCache>
            </c:strRef>
          </c:tx>
          <c:spPr>
            <a:solidFill>
              <a:srgbClr val="4472C4">
                <a:lumMod val="20000"/>
                <a:lumOff val="80000"/>
              </a:srgbClr>
            </a:solidFill>
            <a:ln>
              <a:solidFill>
                <a:schemeClr val="tx1"/>
              </a:solidFill>
            </a:ln>
            <a:effectLst/>
          </c:spPr>
          <c:invertIfNegative val="0"/>
          <c:cat>
            <c:strRef>
              <c:f>Feuil4!$A$2:$A$7</c:f>
              <c:strCache>
                <c:ptCount val="6"/>
                <c:pt idx="0">
                  <c:v>Artisanat</c:v>
                </c:pt>
                <c:pt idx="1">
                  <c:v>Bâtiment</c:v>
                </c:pt>
                <c:pt idx="2">
                  <c:v>Energie renouvelable</c:v>
                </c:pt>
                <c:pt idx="3">
                  <c:v>Ebénisterie</c:v>
                </c:pt>
                <c:pt idx="4">
                  <c:v>Restauration</c:v>
                </c:pt>
                <c:pt idx="5">
                  <c:v>Autres</c:v>
                </c:pt>
              </c:strCache>
            </c:strRef>
          </c:cat>
          <c:val>
            <c:numRef>
              <c:f>Feuil4!$B$2:$B$7</c:f>
              <c:numCache>
                <c:formatCode>###0.0%</c:formatCode>
                <c:ptCount val="6"/>
                <c:pt idx="0">
                  <c:v>0.9285714285714286</c:v>
                </c:pt>
                <c:pt idx="1">
                  <c:v>0.91666666666666674</c:v>
                </c:pt>
                <c:pt idx="2">
                  <c:v>0.77777777777777768</c:v>
                </c:pt>
                <c:pt idx="3">
                  <c:v>0.76190476190476186</c:v>
                </c:pt>
                <c:pt idx="4">
                  <c:v>0.66666666666666674</c:v>
                </c:pt>
                <c:pt idx="5">
                  <c:v>1</c:v>
                </c:pt>
              </c:numCache>
            </c:numRef>
          </c:val>
          <c:extLst xmlns:c16r2="http://schemas.microsoft.com/office/drawing/2015/06/chart">
            <c:ext xmlns:c16="http://schemas.microsoft.com/office/drawing/2014/chart" uri="{C3380CC4-5D6E-409C-BE32-E72D297353CC}">
              <c16:uniqueId val="{00000000-2F84-4C5A-804F-0EFD615C9B57}"/>
            </c:ext>
          </c:extLst>
        </c:ser>
        <c:ser>
          <c:idx val="1"/>
          <c:order val="1"/>
          <c:tx>
            <c:strRef>
              <c:f>Feuil4!$C$1</c:f>
              <c:strCache>
                <c:ptCount val="1"/>
                <c:pt idx="0">
                  <c:v>Ponctualité</c:v>
                </c:pt>
              </c:strCache>
            </c:strRef>
          </c:tx>
          <c:spPr>
            <a:solidFill>
              <a:schemeClr val="accent2">
                <a:lumMod val="75000"/>
              </a:schemeClr>
            </a:solidFill>
            <a:ln>
              <a:solidFill>
                <a:sysClr val="windowText" lastClr="000000"/>
              </a:solidFill>
            </a:ln>
            <a:effectLst/>
          </c:spPr>
          <c:invertIfNegative val="0"/>
          <c:cat>
            <c:strRef>
              <c:f>Feuil4!$A$2:$A$7</c:f>
              <c:strCache>
                <c:ptCount val="6"/>
                <c:pt idx="0">
                  <c:v>Artisanat</c:v>
                </c:pt>
                <c:pt idx="1">
                  <c:v>Bâtiment</c:v>
                </c:pt>
                <c:pt idx="2">
                  <c:v>Energie renouvelable</c:v>
                </c:pt>
                <c:pt idx="3">
                  <c:v>Ebénisterie</c:v>
                </c:pt>
                <c:pt idx="4">
                  <c:v>Restauration</c:v>
                </c:pt>
                <c:pt idx="5">
                  <c:v>Autres</c:v>
                </c:pt>
              </c:strCache>
            </c:strRef>
          </c:cat>
          <c:val>
            <c:numRef>
              <c:f>Feuil4!$C$2:$C$7</c:f>
              <c:numCache>
                <c:formatCode>###0.0%</c:formatCode>
                <c:ptCount val="6"/>
                <c:pt idx="0">
                  <c:v>0.8392857142857143</c:v>
                </c:pt>
                <c:pt idx="1">
                  <c:v>0.88095238095238104</c:v>
                </c:pt>
                <c:pt idx="2">
                  <c:v>0.77777777777777768</c:v>
                </c:pt>
                <c:pt idx="3">
                  <c:v>0.7142857142857143</c:v>
                </c:pt>
                <c:pt idx="4">
                  <c:v>0.55555555555555558</c:v>
                </c:pt>
                <c:pt idx="5">
                  <c:v>0.8571428571428571</c:v>
                </c:pt>
              </c:numCache>
            </c:numRef>
          </c:val>
          <c:extLst xmlns:c16r2="http://schemas.microsoft.com/office/drawing/2015/06/chart">
            <c:ext xmlns:c16="http://schemas.microsoft.com/office/drawing/2014/chart" uri="{C3380CC4-5D6E-409C-BE32-E72D297353CC}">
              <c16:uniqueId val="{00000001-2F84-4C5A-804F-0EFD615C9B57}"/>
            </c:ext>
          </c:extLst>
        </c:ser>
        <c:ser>
          <c:idx val="2"/>
          <c:order val="2"/>
          <c:tx>
            <c:strRef>
              <c:f>Feuil4!$D$1</c:f>
              <c:strCache>
                <c:ptCount val="1"/>
                <c:pt idx="0">
                  <c:v>Confiance en soi</c:v>
                </c:pt>
              </c:strCache>
            </c:strRef>
          </c:tx>
          <c:spPr>
            <a:solidFill>
              <a:srgbClr val="FFC000"/>
            </a:solidFill>
            <a:ln>
              <a:solidFill>
                <a:schemeClr val="tx1"/>
              </a:solidFill>
            </a:ln>
            <a:effectLst/>
          </c:spPr>
          <c:invertIfNegative val="0"/>
          <c:cat>
            <c:strRef>
              <c:f>Feuil4!$A$2:$A$7</c:f>
              <c:strCache>
                <c:ptCount val="6"/>
                <c:pt idx="0">
                  <c:v>Artisanat</c:v>
                </c:pt>
                <c:pt idx="1">
                  <c:v>Bâtiment</c:v>
                </c:pt>
                <c:pt idx="2">
                  <c:v>Energie renouvelable</c:v>
                </c:pt>
                <c:pt idx="3">
                  <c:v>Ebénisterie</c:v>
                </c:pt>
                <c:pt idx="4">
                  <c:v>Restauration</c:v>
                </c:pt>
                <c:pt idx="5">
                  <c:v>Autres</c:v>
                </c:pt>
              </c:strCache>
            </c:strRef>
          </c:cat>
          <c:val>
            <c:numRef>
              <c:f>Feuil4!$D$2:$D$7</c:f>
              <c:numCache>
                <c:formatCode>###0.0%</c:formatCode>
                <c:ptCount val="6"/>
                <c:pt idx="0">
                  <c:v>0.7857142857142857</c:v>
                </c:pt>
                <c:pt idx="1">
                  <c:v>0.76190476190476186</c:v>
                </c:pt>
                <c:pt idx="2">
                  <c:v>0.66666666666666674</c:v>
                </c:pt>
                <c:pt idx="3">
                  <c:v>0.66666666666666674</c:v>
                </c:pt>
                <c:pt idx="4">
                  <c:v>0.44444444444444442</c:v>
                </c:pt>
                <c:pt idx="5">
                  <c:v>0.7142857142857143</c:v>
                </c:pt>
              </c:numCache>
            </c:numRef>
          </c:val>
          <c:extLst xmlns:c16r2="http://schemas.microsoft.com/office/drawing/2015/06/chart">
            <c:ext xmlns:c16="http://schemas.microsoft.com/office/drawing/2014/chart" uri="{C3380CC4-5D6E-409C-BE32-E72D297353CC}">
              <c16:uniqueId val="{00000002-2F84-4C5A-804F-0EFD615C9B57}"/>
            </c:ext>
          </c:extLst>
        </c:ser>
        <c:ser>
          <c:idx val="3"/>
          <c:order val="3"/>
          <c:tx>
            <c:strRef>
              <c:f>Feuil4!$E$1</c:f>
              <c:strCache>
                <c:ptCount val="1"/>
                <c:pt idx="0">
                  <c:v>être disponible</c:v>
                </c:pt>
              </c:strCache>
            </c:strRef>
          </c:tx>
          <c:spPr>
            <a:solidFill>
              <a:schemeClr val="accent4">
                <a:lumMod val="75000"/>
              </a:schemeClr>
            </a:solidFill>
            <a:ln>
              <a:solidFill>
                <a:schemeClr val="tx1"/>
              </a:solidFill>
            </a:ln>
            <a:effectLst/>
          </c:spPr>
          <c:invertIfNegative val="0"/>
          <c:cat>
            <c:strRef>
              <c:f>Feuil4!$A$2:$A$7</c:f>
              <c:strCache>
                <c:ptCount val="6"/>
                <c:pt idx="0">
                  <c:v>Artisanat</c:v>
                </c:pt>
                <c:pt idx="1">
                  <c:v>Bâtiment</c:v>
                </c:pt>
                <c:pt idx="2">
                  <c:v>Energie renouvelable</c:v>
                </c:pt>
                <c:pt idx="3">
                  <c:v>Ebénisterie</c:v>
                </c:pt>
                <c:pt idx="4">
                  <c:v>Restauration</c:v>
                </c:pt>
                <c:pt idx="5">
                  <c:v>Autres</c:v>
                </c:pt>
              </c:strCache>
            </c:strRef>
          </c:cat>
          <c:val>
            <c:numRef>
              <c:f>Feuil4!$E$2:$E$7</c:f>
            </c:numRef>
          </c:val>
          <c:extLst xmlns:c16r2="http://schemas.microsoft.com/office/drawing/2015/06/chart">
            <c:ext xmlns:c16="http://schemas.microsoft.com/office/drawing/2014/chart" uri="{C3380CC4-5D6E-409C-BE32-E72D297353CC}">
              <c16:uniqueId val="{00000003-2F84-4C5A-804F-0EFD615C9B57}"/>
            </c:ext>
          </c:extLst>
        </c:ser>
        <c:ser>
          <c:idx val="4"/>
          <c:order val="4"/>
          <c:tx>
            <c:strRef>
              <c:f>Feuil4!$F$1</c:f>
              <c:strCache>
                <c:ptCount val="1"/>
                <c:pt idx="0">
                  <c:v>Respect mutuel</c:v>
                </c:pt>
              </c:strCache>
            </c:strRef>
          </c:tx>
          <c:spPr>
            <a:solidFill>
              <a:srgbClr val="7030A0"/>
            </a:solidFill>
            <a:ln>
              <a:solidFill>
                <a:schemeClr val="tx1"/>
              </a:solidFill>
            </a:ln>
            <a:effectLst/>
          </c:spPr>
          <c:invertIfNegative val="0"/>
          <c:cat>
            <c:strRef>
              <c:f>Feuil4!$A$2:$A$7</c:f>
              <c:strCache>
                <c:ptCount val="6"/>
                <c:pt idx="0">
                  <c:v>Artisanat</c:v>
                </c:pt>
                <c:pt idx="1">
                  <c:v>Bâtiment</c:v>
                </c:pt>
                <c:pt idx="2">
                  <c:v>Energie renouvelable</c:v>
                </c:pt>
                <c:pt idx="3">
                  <c:v>Ebénisterie</c:v>
                </c:pt>
                <c:pt idx="4">
                  <c:v>Restauration</c:v>
                </c:pt>
                <c:pt idx="5">
                  <c:v>Autres</c:v>
                </c:pt>
              </c:strCache>
            </c:strRef>
          </c:cat>
          <c:val>
            <c:numRef>
              <c:f>Feuil4!$F$2:$F$7</c:f>
            </c:numRef>
          </c:val>
          <c:extLst xmlns:c16r2="http://schemas.microsoft.com/office/drawing/2015/06/chart">
            <c:ext xmlns:c16="http://schemas.microsoft.com/office/drawing/2014/chart" uri="{C3380CC4-5D6E-409C-BE32-E72D297353CC}">
              <c16:uniqueId val="{00000004-2F84-4C5A-804F-0EFD615C9B57}"/>
            </c:ext>
          </c:extLst>
        </c:ser>
        <c:ser>
          <c:idx val="5"/>
          <c:order val="5"/>
          <c:tx>
            <c:strRef>
              <c:f>Feuil4!$G$1</c:f>
              <c:strCache>
                <c:ptCount val="1"/>
                <c:pt idx="0">
                  <c:v>Respect du règlement intérieur de l'entreprise</c:v>
                </c:pt>
              </c:strCache>
            </c:strRef>
          </c:tx>
          <c:spPr>
            <a:solidFill>
              <a:schemeClr val="accent6">
                <a:lumMod val="75000"/>
              </a:schemeClr>
            </a:solidFill>
            <a:ln>
              <a:solidFill>
                <a:schemeClr val="tx1"/>
              </a:solidFill>
            </a:ln>
            <a:effectLst/>
          </c:spPr>
          <c:invertIfNegative val="0"/>
          <c:cat>
            <c:strRef>
              <c:f>Feuil4!$A$2:$A$7</c:f>
              <c:strCache>
                <c:ptCount val="6"/>
                <c:pt idx="0">
                  <c:v>Artisanat</c:v>
                </c:pt>
                <c:pt idx="1">
                  <c:v>Bâtiment</c:v>
                </c:pt>
                <c:pt idx="2">
                  <c:v>Energie renouvelable</c:v>
                </c:pt>
                <c:pt idx="3">
                  <c:v>Ebénisterie</c:v>
                </c:pt>
                <c:pt idx="4">
                  <c:v>Restauration</c:v>
                </c:pt>
                <c:pt idx="5">
                  <c:v>Autres</c:v>
                </c:pt>
              </c:strCache>
            </c:strRef>
          </c:cat>
          <c:val>
            <c:numRef>
              <c:f>Feuil4!$G$2:$G$7</c:f>
            </c:numRef>
          </c:val>
          <c:extLst xmlns:c16r2="http://schemas.microsoft.com/office/drawing/2015/06/chart">
            <c:ext xmlns:c16="http://schemas.microsoft.com/office/drawing/2014/chart" uri="{C3380CC4-5D6E-409C-BE32-E72D297353CC}">
              <c16:uniqueId val="{00000005-2F84-4C5A-804F-0EFD615C9B57}"/>
            </c:ext>
          </c:extLst>
        </c:ser>
        <c:ser>
          <c:idx val="6"/>
          <c:order val="6"/>
          <c:tx>
            <c:strRef>
              <c:f>Feuil4!$H$1</c:f>
              <c:strCache>
                <c:ptCount val="1"/>
                <c:pt idx="0">
                  <c:v>être communicatif</c:v>
                </c:pt>
              </c:strCache>
            </c:strRef>
          </c:tx>
          <c:spPr>
            <a:solidFill>
              <a:schemeClr val="accent1">
                <a:lumMod val="60000"/>
              </a:schemeClr>
            </a:solidFill>
            <a:ln>
              <a:solidFill>
                <a:sysClr val="windowText" lastClr="000000"/>
              </a:solidFill>
            </a:ln>
            <a:effectLst/>
          </c:spPr>
          <c:invertIfNegative val="0"/>
          <c:cat>
            <c:strRef>
              <c:f>Feuil4!$A$2:$A$7</c:f>
              <c:strCache>
                <c:ptCount val="6"/>
                <c:pt idx="0">
                  <c:v>Artisanat</c:v>
                </c:pt>
                <c:pt idx="1">
                  <c:v>Bâtiment</c:v>
                </c:pt>
                <c:pt idx="2">
                  <c:v>Energie renouvelable</c:v>
                </c:pt>
                <c:pt idx="3">
                  <c:v>Ebénisterie</c:v>
                </c:pt>
                <c:pt idx="4">
                  <c:v>Restauration</c:v>
                </c:pt>
                <c:pt idx="5">
                  <c:v>Autres</c:v>
                </c:pt>
              </c:strCache>
            </c:strRef>
          </c:cat>
          <c:val>
            <c:numRef>
              <c:f>Feuil4!$H$2:$H$7</c:f>
              <c:numCache>
                <c:formatCode>###0.0%</c:formatCode>
                <c:ptCount val="6"/>
                <c:pt idx="0">
                  <c:v>0.8392857142857143</c:v>
                </c:pt>
                <c:pt idx="1">
                  <c:v>0.83333333333333326</c:v>
                </c:pt>
                <c:pt idx="2">
                  <c:v>0.77777777777777768</c:v>
                </c:pt>
                <c:pt idx="3">
                  <c:v>0.80952380952380953</c:v>
                </c:pt>
                <c:pt idx="4">
                  <c:v>0.55555555555555558</c:v>
                </c:pt>
                <c:pt idx="5">
                  <c:v>1</c:v>
                </c:pt>
              </c:numCache>
            </c:numRef>
          </c:val>
          <c:extLst xmlns:c16r2="http://schemas.microsoft.com/office/drawing/2015/06/chart">
            <c:ext xmlns:c16="http://schemas.microsoft.com/office/drawing/2014/chart" uri="{C3380CC4-5D6E-409C-BE32-E72D297353CC}">
              <c16:uniqueId val="{00000000-2F81-4F02-984D-B2AE21129E8B}"/>
            </c:ext>
          </c:extLst>
        </c:ser>
        <c:ser>
          <c:idx val="7"/>
          <c:order val="7"/>
          <c:tx>
            <c:strRef>
              <c:f>Feuil4!$I$1</c:f>
              <c:strCache>
                <c:ptCount val="1"/>
                <c:pt idx="0">
                  <c:v>Esprit créatif</c:v>
                </c:pt>
              </c:strCache>
            </c:strRef>
          </c:tx>
          <c:spPr>
            <a:solidFill>
              <a:srgbClr val="7030A0"/>
            </a:solidFill>
            <a:ln>
              <a:noFill/>
            </a:ln>
            <a:effectLst/>
          </c:spPr>
          <c:invertIfNegative val="0"/>
          <c:cat>
            <c:strRef>
              <c:f>Feuil4!$A$2:$A$7</c:f>
              <c:strCache>
                <c:ptCount val="6"/>
                <c:pt idx="0">
                  <c:v>Artisanat</c:v>
                </c:pt>
                <c:pt idx="1">
                  <c:v>Bâtiment</c:v>
                </c:pt>
                <c:pt idx="2">
                  <c:v>Energie renouvelable</c:v>
                </c:pt>
                <c:pt idx="3">
                  <c:v>Ebénisterie</c:v>
                </c:pt>
                <c:pt idx="4">
                  <c:v>Restauration</c:v>
                </c:pt>
                <c:pt idx="5">
                  <c:v>Autres</c:v>
                </c:pt>
              </c:strCache>
            </c:strRef>
          </c:cat>
          <c:val>
            <c:numRef>
              <c:f>Feuil4!$I$2:$I$7</c:f>
              <c:numCache>
                <c:formatCode>###0.0%</c:formatCode>
                <c:ptCount val="6"/>
                <c:pt idx="0">
                  <c:v>0.75</c:v>
                </c:pt>
                <c:pt idx="1">
                  <c:v>0.69047619047619047</c:v>
                </c:pt>
                <c:pt idx="2">
                  <c:v>0.44444444444444442</c:v>
                </c:pt>
                <c:pt idx="3">
                  <c:v>0.61904761904761907</c:v>
                </c:pt>
                <c:pt idx="4">
                  <c:v>0.22222222222222221</c:v>
                </c:pt>
                <c:pt idx="5">
                  <c:v>0.7142857142857143</c:v>
                </c:pt>
              </c:numCache>
            </c:numRef>
          </c:val>
          <c:extLst xmlns:c16r2="http://schemas.microsoft.com/office/drawing/2015/06/chart">
            <c:ext xmlns:c16="http://schemas.microsoft.com/office/drawing/2014/chart" uri="{C3380CC4-5D6E-409C-BE32-E72D297353CC}">
              <c16:uniqueId val="{00000001-2F81-4F02-984D-B2AE21129E8B}"/>
            </c:ext>
          </c:extLst>
        </c:ser>
        <c:ser>
          <c:idx val="8"/>
          <c:order val="8"/>
          <c:tx>
            <c:strRef>
              <c:f>Feuil4!$J$1</c:f>
              <c:strCache>
                <c:ptCount val="1"/>
                <c:pt idx="0">
                  <c:v>Respect des règles d'hygiène et de sécurité</c:v>
                </c:pt>
              </c:strCache>
            </c:strRef>
          </c:tx>
          <c:spPr>
            <a:solidFill>
              <a:schemeClr val="accent3">
                <a:lumMod val="60000"/>
              </a:schemeClr>
            </a:solidFill>
            <a:ln>
              <a:solidFill>
                <a:sysClr val="windowText" lastClr="000000"/>
              </a:solidFill>
            </a:ln>
            <a:effectLst/>
          </c:spPr>
          <c:invertIfNegative val="0"/>
          <c:cat>
            <c:strRef>
              <c:f>Feuil4!$A$2:$A$7</c:f>
              <c:strCache>
                <c:ptCount val="6"/>
                <c:pt idx="0">
                  <c:v>Artisanat</c:v>
                </c:pt>
                <c:pt idx="1">
                  <c:v>Bâtiment</c:v>
                </c:pt>
                <c:pt idx="2">
                  <c:v>Energie renouvelable</c:v>
                </c:pt>
                <c:pt idx="3">
                  <c:v>Ebénisterie</c:v>
                </c:pt>
                <c:pt idx="4">
                  <c:v>Restauration</c:v>
                </c:pt>
                <c:pt idx="5">
                  <c:v>Autres</c:v>
                </c:pt>
              </c:strCache>
            </c:strRef>
          </c:cat>
          <c:val>
            <c:numRef>
              <c:f>Feuil4!$J$2:$J$7</c:f>
              <c:numCache>
                <c:formatCode>###0.0%</c:formatCode>
                <c:ptCount val="6"/>
                <c:pt idx="0">
                  <c:v>0.9107142857142857</c:v>
                </c:pt>
                <c:pt idx="1">
                  <c:v>0.8928571428571429</c:v>
                </c:pt>
                <c:pt idx="2">
                  <c:v>0.77777777777777768</c:v>
                </c:pt>
                <c:pt idx="3">
                  <c:v>0.90476190476190477</c:v>
                </c:pt>
                <c:pt idx="4">
                  <c:v>0.77777777777777768</c:v>
                </c:pt>
                <c:pt idx="5">
                  <c:v>1</c:v>
                </c:pt>
              </c:numCache>
            </c:numRef>
          </c:val>
          <c:extLst xmlns:c16r2="http://schemas.microsoft.com/office/drawing/2015/06/chart">
            <c:ext xmlns:c16="http://schemas.microsoft.com/office/drawing/2014/chart" uri="{C3380CC4-5D6E-409C-BE32-E72D297353CC}">
              <c16:uniqueId val="{00000002-2F81-4F02-984D-B2AE21129E8B}"/>
            </c:ext>
          </c:extLst>
        </c:ser>
        <c:dLbls>
          <c:showLegendKey val="0"/>
          <c:showVal val="0"/>
          <c:showCatName val="0"/>
          <c:showSerName val="0"/>
          <c:showPercent val="0"/>
          <c:showBubbleSize val="0"/>
        </c:dLbls>
        <c:gapWidth val="182"/>
        <c:axId val="-159323968"/>
        <c:axId val="-159330496"/>
      </c:barChart>
      <c:catAx>
        <c:axId val="-159323968"/>
        <c:scaling>
          <c:orientation val="minMax"/>
        </c:scaling>
        <c:delete val="0"/>
        <c:axPos val="b"/>
        <c:numFmt formatCode="General" sourceLinked="1"/>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crossAx val="-159330496"/>
        <c:crosses val="autoZero"/>
        <c:auto val="1"/>
        <c:lblAlgn val="ctr"/>
        <c:lblOffset val="100"/>
        <c:noMultiLvlLbl val="0"/>
      </c:catAx>
      <c:valAx>
        <c:axId val="-1593304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fr-FR"/>
          </a:p>
        </c:txPr>
        <c:crossAx val="-159323968"/>
        <c:crosses val="autoZero"/>
        <c:crossBetween val="between"/>
      </c:valAx>
      <c:spPr>
        <a:noFill/>
        <a:ln>
          <a:noFill/>
        </a:ln>
        <a:effectLst/>
      </c:spPr>
    </c:plotArea>
    <c:legend>
      <c:legendPos val="b"/>
      <c:layout>
        <c:manualLayout>
          <c:xMode val="edge"/>
          <c:yMode val="edge"/>
          <c:x val="2.5533484741932879E-3"/>
          <c:y val="0.87821258258210666"/>
          <c:w val="0.98963796436133622"/>
          <c:h val="0.10885755613114907"/>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fr-FR"/>
    </a:p>
  </c:txPr>
  <c:externalData r:id="rId4">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0"/>
      <c:rotY val="0"/>
      <c:depthPercent val="100"/>
      <c:rAngAx val="0"/>
    </c:view3D>
    <c:floor>
      <c:thickness val="0"/>
      <c:spPr>
        <a:solidFill>
          <a:schemeClr val="lt1"/>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5451570364278192E-2"/>
          <c:y val="0.30613589967920679"/>
          <c:w val="0.91519926248786521"/>
          <c:h val="0.55875619714202396"/>
        </c:manualLayout>
      </c:layout>
      <c:bar3DChart>
        <c:barDir val="col"/>
        <c:grouping val="clustered"/>
        <c:varyColors val="0"/>
        <c:ser>
          <c:idx val="0"/>
          <c:order val="0"/>
          <c:tx>
            <c:strRef>
              <c:f>Feuil5!$B$1</c:f>
              <c:strCache>
                <c:ptCount val="1"/>
                <c:pt idx="0">
                  <c:v>Appliquer les normes techniques du métier</c:v>
                </c:pt>
              </c:strCache>
            </c:strRef>
          </c:tx>
          <c:spPr>
            <a:solidFill>
              <a:srgbClr val="A50021"/>
            </a:solidFill>
            <a:ln>
              <a:noFill/>
            </a:ln>
            <a:effectLst/>
            <a:sp3d>
              <a:contourClr>
                <a:srgbClr val="002060"/>
              </a:contourClr>
            </a:sp3d>
          </c:spPr>
          <c:invertIfNegative val="0"/>
          <c:cat>
            <c:strRef>
              <c:f>Feuil5!$A$2:$A$7</c:f>
              <c:strCache>
                <c:ptCount val="6"/>
                <c:pt idx="0">
                  <c:v>Artisanat</c:v>
                </c:pt>
                <c:pt idx="1">
                  <c:v>Bâtiment</c:v>
                </c:pt>
                <c:pt idx="2">
                  <c:v>Energie renouvelable</c:v>
                </c:pt>
                <c:pt idx="3">
                  <c:v>Ebénisterie</c:v>
                </c:pt>
                <c:pt idx="4">
                  <c:v>Restauration</c:v>
                </c:pt>
                <c:pt idx="5">
                  <c:v>Autres</c:v>
                </c:pt>
              </c:strCache>
            </c:strRef>
          </c:cat>
          <c:val>
            <c:numRef>
              <c:f>Feuil5!$B$2:$B$7</c:f>
              <c:numCache>
                <c:formatCode>###0.0%</c:formatCode>
                <c:ptCount val="6"/>
                <c:pt idx="0">
                  <c:v>0.7678571428571429</c:v>
                </c:pt>
                <c:pt idx="1">
                  <c:v>0.77380952380952384</c:v>
                </c:pt>
                <c:pt idx="2">
                  <c:v>0.77777777777777768</c:v>
                </c:pt>
                <c:pt idx="3">
                  <c:v>0.66666666666666674</c:v>
                </c:pt>
                <c:pt idx="4">
                  <c:v>0.33333333333333337</c:v>
                </c:pt>
                <c:pt idx="5">
                  <c:v>0.7142857142857143</c:v>
                </c:pt>
              </c:numCache>
            </c:numRef>
          </c:val>
          <c:extLst xmlns:c16r2="http://schemas.microsoft.com/office/drawing/2015/06/chart">
            <c:ext xmlns:c16="http://schemas.microsoft.com/office/drawing/2014/chart" uri="{C3380CC4-5D6E-409C-BE32-E72D297353CC}">
              <c16:uniqueId val="{00000000-7313-46DD-ACF2-CF88E025A129}"/>
            </c:ext>
          </c:extLst>
        </c:ser>
        <c:ser>
          <c:idx val="1"/>
          <c:order val="1"/>
          <c:tx>
            <c:strRef>
              <c:f>Feuil5!$C$1</c:f>
              <c:strCache>
                <c:ptCount val="1"/>
                <c:pt idx="0">
                  <c:v>Maitriser l’utilisation des outils et des équipements</c:v>
                </c:pt>
              </c:strCache>
            </c:strRef>
          </c:tx>
          <c:spPr>
            <a:solidFill>
              <a:srgbClr val="97FFC6"/>
            </a:solidFill>
            <a:ln>
              <a:noFill/>
            </a:ln>
            <a:effectLst/>
            <a:sp3d>
              <a:contourClr>
                <a:srgbClr val="002060"/>
              </a:contourClr>
            </a:sp3d>
          </c:spPr>
          <c:invertIfNegative val="0"/>
          <c:cat>
            <c:strRef>
              <c:f>Feuil5!$A$2:$A$7</c:f>
              <c:strCache>
                <c:ptCount val="6"/>
                <c:pt idx="0">
                  <c:v>Artisanat</c:v>
                </c:pt>
                <c:pt idx="1">
                  <c:v>Bâtiment</c:v>
                </c:pt>
                <c:pt idx="2">
                  <c:v>Energie renouvelable</c:v>
                </c:pt>
                <c:pt idx="3">
                  <c:v>Ebénisterie</c:v>
                </c:pt>
                <c:pt idx="4">
                  <c:v>Restauration</c:v>
                </c:pt>
                <c:pt idx="5">
                  <c:v>Autres</c:v>
                </c:pt>
              </c:strCache>
            </c:strRef>
          </c:cat>
          <c:val>
            <c:numRef>
              <c:f>Feuil5!$C$2:$C$7</c:f>
              <c:numCache>
                <c:formatCode>###0.0%</c:formatCode>
                <c:ptCount val="6"/>
                <c:pt idx="0">
                  <c:v>0.8214285714285714</c:v>
                </c:pt>
                <c:pt idx="1">
                  <c:v>0.73809523809523814</c:v>
                </c:pt>
                <c:pt idx="2">
                  <c:v>0.66666666666666674</c:v>
                </c:pt>
                <c:pt idx="3">
                  <c:v>0.7142857142857143</c:v>
                </c:pt>
                <c:pt idx="4">
                  <c:v>0.44444444444444442</c:v>
                </c:pt>
                <c:pt idx="5">
                  <c:v>0.83333333333333326</c:v>
                </c:pt>
              </c:numCache>
            </c:numRef>
          </c:val>
          <c:extLst xmlns:c16r2="http://schemas.microsoft.com/office/drawing/2015/06/chart">
            <c:ext xmlns:c16="http://schemas.microsoft.com/office/drawing/2014/chart" uri="{C3380CC4-5D6E-409C-BE32-E72D297353CC}">
              <c16:uniqueId val="{00000001-7313-46DD-ACF2-CF88E025A129}"/>
            </c:ext>
          </c:extLst>
        </c:ser>
        <c:ser>
          <c:idx val="2"/>
          <c:order val="2"/>
          <c:tx>
            <c:strRef>
              <c:f>Feuil5!$D$1</c:f>
              <c:strCache>
                <c:ptCount val="1"/>
                <c:pt idx="0">
                  <c:v>Maitriser la planification d’un travail</c:v>
                </c:pt>
              </c:strCache>
            </c:strRef>
          </c:tx>
          <c:spPr>
            <a:solidFill>
              <a:srgbClr val="256871"/>
            </a:solidFill>
            <a:ln>
              <a:noFill/>
            </a:ln>
            <a:effectLst/>
            <a:sp3d>
              <a:contourClr>
                <a:srgbClr val="002060"/>
              </a:contourClr>
            </a:sp3d>
          </c:spPr>
          <c:invertIfNegative val="0"/>
          <c:cat>
            <c:strRef>
              <c:f>Feuil5!$A$2:$A$7</c:f>
              <c:strCache>
                <c:ptCount val="6"/>
                <c:pt idx="0">
                  <c:v>Artisanat</c:v>
                </c:pt>
                <c:pt idx="1">
                  <c:v>Bâtiment</c:v>
                </c:pt>
                <c:pt idx="2">
                  <c:v>Energie renouvelable</c:v>
                </c:pt>
                <c:pt idx="3">
                  <c:v>Ebénisterie</c:v>
                </c:pt>
                <c:pt idx="4">
                  <c:v>Restauration</c:v>
                </c:pt>
                <c:pt idx="5">
                  <c:v>Autres</c:v>
                </c:pt>
              </c:strCache>
            </c:strRef>
          </c:cat>
          <c:val>
            <c:numRef>
              <c:f>Feuil5!$D$2:$D$7</c:f>
              <c:numCache>
                <c:formatCode>###0.0%</c:formatCode>
                <c:ptCount val="6"/>
                <c:pt idx="0">
                  <c:v>0.8035714285714286</c:v>
                </c:pt>
                <c:pt idx="1">
                  <c:v>0.72619047619047616</c:v>
                </c:pt>
                <c:pt idx="2">
                  <c:v>0.66666666666666674</c:v>
                </c:pt>
                <c:pt idx="3">
                  <c:v>0.7142857142857143</c:v>
                </c:pt>
                <c:pt idx="4">
                  <c:v>0.33333333333333337</c:v>
                </c:pt>
                <c:pt idx="5">
                  <c:v>0.83333333333333326</c:v>
                </c:pt>
              </c:numCache>
            </c:numRef>
          </c:val>
          <c:extLst xmlns:c16r2="http://schemas.microsoft.com/office/drawing/2015/06/chart">
            <c:ext xmlns:c16="http://schemas.microsoft.com/office/drawing/2014/chart" uri="{C3380CC4-5D6E-409C-BE32-E72D297353CC}">
              <c16:uniqueId val="{00000002-7313-46DD-ACF2-CF88E025A129}"/>
            </c:ext>
          </c:extLst>
        </c:ser>
        <c:ser>
          <c:idx val="3"/>
          <c:order val="3"/>
          <c:tx>
            <c:strRef>
              <c:f>Feuil5!$E$1</c:f>
              <c:strCache>
                <c:ptCount val="1"/>
                <c:pt idx="0">
                  <c:v>Diagnostiquer</c:v>
                </c:pt>
              </c:strCache>
            </c:strRef>
          </c:tx>
          <c:spPr>
            <a:solidFill>
              <a:srgbClr val="9F5C37"/>
            </a:solidFill>
            <a:ln>
              <a:noFill/>
            </a:ln>
            <a:effectLst/>
            <a:sp3d>
              <a:contourClr>
                <a:srgbClr val="002060"/>
              </a:contourClr>
            </a:sp3d>
          </c:spPr>
          <c:invertIfNegative val="0"/>
          <c:cat>
            <c:strRef>
              <c:f>Feuil5!$A$2:$A$7</c:f>
              <c:strCache>
                <c:ptCount val="6"/>
                <c:pt idx="0">
                  <c:v>Artisanat</c:v>
                </c:pt>
                <c:pt idx="1">
                  <c:v>Bâtiment</c:v>
                </c:pt>
                <c:pt idx="2">
                  <c:v>Energie renouvelable</c:v>
                </c:pt>
                <c:pt idx="3">
                  <c:v>Ebénisterie</c:v>
                </c:pt>
                <c:pt idx="4">
                  <c:v>Restauration</c:v>
                </c:pt>
                <c:pt idx="5">
                  <c:v>Autres</c:v>
                </c:pt>
              </c:strCache>
            </c:strRef>
          </c:cat>
          <c:val>
            <c:numRef>
              <c:f>Feuil5!$E$2:$E$7</c:f>
              <c:numCache>
                <c:formatCode>###0.0%</c:formatCode>
                <c:ptCount val="6"/>
                <c:pt idx="0">
                  <c:v>0.7678571428571429</c:v>
                </c:pt>
                <c:pt idx="1">
                  <c:v>0.7142857142857143</c:v>
                </c:pt>
                <c:pt idx="2">
                  <c:v>0.66666666666666674</c:v>
                </c:pt>
                <c:pt idx="3">
                  <c:v>0.76190476190476186</c:v>
                </c:pt>
                <c:pt idx="4">
                  <c:v>0.22222222222222221</c:v>
                </c:pt>
                <c:pt idx="5">
                  <c:v>0.83333333333333326</c:v>
                </c:pt>
              </c:numCache>
            </c:numRef>
          </c:val>
          <c:extLst xmlns:c16r2="http://schemas.microsoft.com/office/drawing/2015/06/chart">
            <c:ext xmlns:c16="http://schemas.microsoft.com/office/drawing/2014/chart" uri="{C3380CC4-5D6E-409C-BE32-E72D297353CC}">
              <c16:uniqueId val="{00000003-7313-46DD-ACF2-CF88E025A129}"/>
            </c:ext>
          </c:extLst>
        </c:ser>
        <c:ser>
          <c:idx val="4"/>
          <c:order val="4"/>
          <c:tx>
            <c:strRef>
              <c:f>Feuil5!$F$1</c:f>
              <c:strCache>
                <c:ptCount val="1"/>
                <c:pt idx="0">
                  <c:v>Mettre en place</c:v>
                </c:pt>
              </c:strCache>
            </c:strRef>
          </c:tx>
          <c:spPr>
            <a:pattFill prst="ltDnDiag">
              <a:fgClr>
                <a:schemeClr val="accent5"/>
              </a:fgClr>
              <a:bgClr>
                <a:schemeClr val="accent5">
                  <a:lumMod val="20000"/>
                  <a:lumOff val="80000"/>
                </a:schemeClr>
              </a:bgClr>
            </a:pattFill>
            <a:ln>
              <a:solidFill>
                <a:schemeClr val="accent5"/>
              </a:solidFill>
            </a:ln>
            <a:effectLst/>
            <a:sp3d>
              <a:contourClr>
                <a:schemeClr val="accent5"/>
              </a:contourClr>
            </a:sp3d>
          </c:spPr>
          <c:invertIfNegative val="0"/>
          <c:cat>
            <c:strRef>
              <c:f>Feuil5!$A$2:$A$7</c:f>
              <c:strCache>
                <c:ptCount val="6"/>
                <c:pt idx="0">
                  <c:v>Artisanat</c:v>
                </c:pt>
                <c:pt idx="1">
                  <c:v>Bâtiment</c:v>
                </c:pt>
                <c:pt idx="2">
                  <c:v>Energie renouvelable</c:v>
                </c:pt>
                <c:pt idx="3">
                  <c:v>Ebénisterie</c:v>
                </c:pt>
                <c:pt idx="4">
                  <c:v>Restauration</c:v>
                </c:pt>
                <c:pt idx="5">
                  <c:v>Autres</c:v>
                </c:pt>
              </c:strCache>
            </c:strRef>
          </c:cat>
          <c:val>
            <c:numRef>
              <c:f>Feuil5!$F$2:$F$7</c:f>
            </c:numRef>
          </c:val>
          <c:extLst xmlns:c16r2="http://schemas.microsoft.com/office/drawing/2015/06/chart">
            <c:ext xmlns:c16="http://schemas.microsoft.com/office/drawing/2014/chart" uri="{C3380CC4-5D6E-409C-BE32-E72D297353CC}">
              <c16:uniqueId val="{00000004-7313-46DD-ACF2-CF88E025A129}"/>
            </c:ext>
          </c:extLst>
        </c:ser>
        <c:ser>
          <c:idx val="5"/>
          <c:order val="5"/>
          <c:tx>
            <c:strRef>
              <c:f>Feuil5!$G$1</c:f>
              <c:strCache>
                <c:ptCount val="1"/>
                <c:pt idx="0">
                  <c:v>Réaliser les tâches</c:v>
                </c:pt>
              </c:strCache>
            </c:strRef>
          </c:tx>
          <c:spPr>
            <a:solidFill>
              <a:srgbClr val="AC0CA4"/>
            </a:solidFill>
            <a:ln>
              <a:noFill/>
            </a:ln>
            <a:effectLst/>
            <a:sp3d>
              <a:contourClr>
                <a:srgbClr val="002060"/>
              </a:contourClr>
            </a:sp3d>
          </c:spPr>
          <c:invertIfNegative val="0"/>
          <c:cat>
            <c:strRef>
              <c:f>Feuil5!$A$2:$A$7</c:f>
              <c:strCache>
                <c:ptCount val="6"/>
                <c:pt idx="0">
                  <c:v>Artisanat</c:v>
                </c:pt>
                <c:pt idx="1">
                  <c:v>Bâtiment</c:v>
                </c:pt>
                <c:pt idx="2">
                  <c:v>Energie renouvelable</c:v>
                </c:pt>
                <c:pt idx="3">
                  <c:v>Ebénisterie</c:v>
                </c:pt>
                <c:pt idx="4">
                  <c:v>Restauration</c:v>
                </c:pt>
                <c:pt idx="5">
                  <c:v>Autres</c:v>
                </c:pt>
              </c:strCache>
            </c:strRef>
          </c:cat>
          <c:val>
            <c:numRef>
              <c:f>Feuil5!$G$2:$G$7</c:f>
              <c:numCache>
                <c:formatCode>###0.0%</c:formatCode>
                <c:ptCount val="6"/>
                <c:pt idx="0">
                  <c:v>0.8571428571428571</c:v>
                </c:pt>
                <c:pt idx="1">
                  <c:v>0.81927710843373491</c:v>
                </c:pt>
                <c:pt idx="2">
                  <c:v>0.77777777777777768</c:v>
                </c:pt>
                <c:pt idx="3">
                  <c:v>0.7142857142857143</c:v>
                </c:pt>
                <c:pt idx="4">
                  <c:v>0.33333333333333337</c:v>
                </c:pt>
                <c:pt idx="5">
                  <c:v>0.83333333333333326</c:v>
                </c:pt>
              </c:numCache>
            </c:numRef>
          </c:val>
          <c:extLst xmlns:c16r2="http://schemas.microsoft.com/office/drawing/2015/06/chart">
            <c:ext xmlns:c16="http://schemas.microsoft.com/office/drawing/2014/chart" uri="{C3380CC4-5D6E-409C-BE32-E72D297353CC}">
              <c16:uniqueId val="{00000005-7313-46DD-ACF2-CF88E025A129}"/>
            </c:ext>
          </c:extLst>
        </c:ser>
        <c:ser>
          <c:idx val="6"/>
          <c:order val="6"/>
          <c:tx>
            <c:strRef>
              <c:f>Feuil5!$H$1</c:f>
              <c:strCache>
                <c:ptCount val="1"/>
                <c:pt idx="0">
                  <c:v>Assembler/ Rassembler</c:v>
                </c:pt>
              </c:strCache>
            </c:strRef>
          </c:tx>
          <c:spPr>
            <a:pattFill prst="ltDnDiag">
              <a:fgClr>
                <a:schemeClr val="accent1">
                  <a:lumMod val="60000"/>
                </a:schemeClr>
              </a:fgClr>
              <a:bgClr>
                <a:schemeClr val="accent1">
                  <a:lumMod val="60000"/>
                  <a:lumMod val="20000"/>
                  <a:lumOff val="80000"/>
                </a:schemeClr>
              </a:bgClr>
            </a:pattFill>
            <a:ln>
              <a:solidFill>
                <a:schemeClr val="accent1">
                  <a:lumMod val="60000"/>
                </a:schemeClr>
              </a:solidFill>
            </a:ln>
            <a:effectLst/>
            <a:sp3d>
              <a:contourClr>
                <a:schemeClr val="accent1">
                  <a:lumMod val="60000"/>
                </a:schemeClr>
              </a:contourClr>
            </a:sp3d>
          </c:spPr>
          <c:invertIfNegative val="0"/>
          <c:cat>
            <c:strRef>
              <c:f>Feuil5!$A$2:$A$7</c:f>
              <c:strCache>
                <c:ptCount val="6"/>
                <c:pt idx="0">
                  <c:v>Artisanat</c:v>
                </c:pt>
                <c:pt idx="1">
                  <c:v>Bâtiment</c:v>
                </c:pt>
                <c:pt idx="2">
                  <c:v>Energie renouvelable</c:v>
                </c:pt>
                <c:pt idx="3">
                  <c:v>Ebénisterie</c:v>
                </c:pt>
                <c:pt idx="4">
                  <c:v>Restauration</c:v>
                </c:pt>
                <c:pt idx="5">
                  <c:v>Autres</c:v>
                </c:pt>
              </c:strCache>
            </c:strRef>
          </c:cat>
          <c:val>
            <c:numRef>
              <c:f>Feuil5!$H$2:$H$7</c:f>
            </c:numRef>
          </c:val>
          <c:extLst xmlns:c16r2="http://schemas.microsoft.com/office/drawing/2015/06/chart">
            <c:ext xmlns:c16="http://schemas.microsoft.com/office/drawing/2014/chart" uri="{C3380CC4-5D6E-409C-BE32-E72D297353CC}">
              <c16:uniqueId val="{00000006-7313-46DD-ACF2-CF88E025A129}"/>
            </c:ext>
          </c:extLst>
        </c:ser>
        <c:ser>
          <c:idx val="7"/>
          <c:order val="7"/>
          <c:tx>
            <c:strRef>
              <c:f>Feuil5!$I$1</c:f>
              <c:strCache>
                <c:ptCount val="1"/>
                <c:pt idx="0">
                  <c:v>Réaliser les travaux de finition</c:v>
                </c:pt>
              </c:strCache>
            </c:strRef>
          </c:tx>
          <c:spPr>
            <a:solidFill>
              <a:srgbClr val="29411B"/>
            </a:solidFill>
            <a:ln>
              <a:noFill/>
            </a:ln>
            <a:effectLst/>
            <a:sp3d>
              <a:contourClr>
                <a:srgbClr val="002060"/>
              </a:contourClr>
            </a:sp3d>
          </c:spPr>
          <c:invertIfNegative val="0"/>
          <c:cat>
            <c:strRef>
              <c:f>Feuil5!$A$2:$A$7</c:f>
              <c:strCache>
                <c:ptCount val="6"/>
                <c:pt idx="0">
                  <c:v>Artisanat</c:v>
                </c:pt>
                <c:pt idx="1">
                  <c:v>Bâtiment</c:v>
                </c:pt>
                <c:pt idx="2">
                  <c:v>Energie renouvelable</c:v>
                </c:pt>
                <c:pt idx="3">
                  <c:v>Ebénisterie</c:v>
                </c:pt>
                <c:pt idx="4">
                  <c:v>Restauration</c:v>
                </c:pt>
                <c:pt idx="5">
                  <c:v>Autres</c:v>
                </c:pt>
              </c:strCache>
            </c:strRef>
          </c:cat>
          <c:val>
            <c:numRef>
              <c:f>Feuil5!$I$2:$I$7</c:f>
              <c:numCache>
                <c:formatCode>###0.0%</c:formatCode>
                <c:ptCount val="6"/>
                <c:pt idx="0">
                  <c:v>0.7857142857142857</c:v>
                </c:pt>
                <c:pt idx="1">
                  <c:v>0.77380952380952384</c:v>
                </c:pt>
                <c:pt idx="2">
                  <c:v>0.77777777777777768</c:v>
                </c:pt>
                <c:pt idx="3">
                  <c:v>0.7142857142857143</c:v>
                </c:pt>
                <c:pt idx="4">
                  <c:v>0.33333333333333337</c:v>
                </c:pt>
                <c:pt idx="5">
                  <c:v>0.83333333333333326</c:v>
                </c:pt>
              </c:numCache>
            </c:numRef>
          </c:val>
          <c:extLst xmlns:c16r2="http://schemas.microsoft.com/office/drawing/2015/06/chart">
            <c:ext xmlns:c16="http://schemas.microsoft.com/office/drawing/2014/chart" uri="{C3380CC4-5D6E-409C-BE32-E72D297353CC}">
              <c16:uniqueId val="{00000007-7313-46DD-ACF2-CF88E025A129}"/>
            </c:ext>
          </c:extLst>
        </c:ser>
        <c:dLbls>
          <c:showLegendKey val="0"/>
          <c:showVal val="0"/>
          <c:showCatName val="0"/>
          <c:showSerName val="0"/>
          <c:showPercent val="0"/>
          <c:showBubbleSize val="0"/>
        </c:dLbls>
        <c:gapWidth val="160"/>
        <c:gapDepth val="0"/>
        <c:shape val="box"/>
        <c:axId val="-159323424"/>
        <c:axId val="-159333760"/>
        <c:axId val="0"/>
      </c:bar3DChart>
      <c:catAx>
        <c:axId val="-15932342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159333760"/>
        <c:crosses val="autoZero"/>
        <c:auto val="1"/>
        <c:lblAlgn val="ctr"/>
        <c:lblOffset val="100"/>
        <c:noMultiLvlLbl val="0"/>
      </c:catAx>
      <c:valAx>
        <c:axId val="-159333760"/>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5932342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201263303625509"/>
          <c:y val="3.7037037037037035E-2"/>
          <c:w val="0.89798736696374493"/>
          <c:h val="0.8416746864975212"/>
        </c:manualLayout>
      </c:layout>
      <c:lineChart>
        <c:grouping val="standard"/>
        <c:varyColors val="0"/>
        <c:ser>
          <c:idx val="0"/>
          <c:order val="0"/>
          <c:spPr>
            <a:ln w="28575" cap="rnd">
              <a:solidFill>
                <a:srgbClr val="7030A0"/>
              </a:solidFill>
              <a:round/>
            </a:ln>
            <a:effectLst>
              <a:outerShdw blurRad="50800" dist="38100" dir="10800000" algn="r" rotWithShape="0">
                <a:prstClr val="black">
                  <a:alpha val="40000"/>
                </a:prstClr>
              </a:outerShdw>
            </a:effectLst>
          </c:spPr>
          <c:marker>
            <c:symbol val="none"/>
          </c:marker>
          <c:cat>
            <c:strRef>
              <c:f>Rendement_!$I$5:$I$7</c:f>
              <c:strCache>
                <c:ptCount val="3"/>
                <c:pt idx="0">
                  <c:v>Après trois mois de travail.</c:v>
                </c:pt>
                <c:pt idx="1">
                  <c:v>Après six mois de travail.</c:v>
                </c:pt>
                <c:pt idx="2">
                  <c:v>Après un an de travail.</c:v>
                </c:pt>
              </c:strCache>
            </c:strRef>
          </c:cat>
          <c:val>
            <c:numRef>
              <c:f>Rendement_!$J$5:$J$7</c:f>
              <c:numCache>
                <c:formatCode>###0.0</c:formatCode>
                <c:ptCount val="3"/>
                <c:pt idx="0">
                  <c:v>35.483870967741936</c:v>
                </c:pt>
                <c:pt idx="1">
                  <c:v>61.29032258064516</c:v>
                </c:pt>
                <c:pt idx="2">
                  <c:v>74.193548387096769</c:v>
                </c:pt>
              </c:numCache>
            </c:numRef>
          </c:val>
          <c:smooth val="1"/>
          <c:extLst xmlns:c16r2="http://schemas.microsoft.com/office/drawing/2015/06/chart">
            <c:ext xmlns:c16="http://schemas.microsoft.com/office/drawing/2014/chart" uri="{C3380CC4-5D6E-409C-BE32-E72D297353CC}">
              <c16:uniqueId val="{00000000-F5CA-4A6E-8189-DD0A62018B3D}"/>
            </c:ext>
          </c:extLst>
        </c:ser>
        <c:dLbls>
          <c:showLegendKey val="0"/>
          <c:showVal val="0"/>
          <c:showCatName val="0"/>
          <c:showSerName val="0"/>
          <c:showPercent val="0"/>
          <c:showBubbleSize val="0"/>
        </c:dLbls>
        <c:smooth val="0"/>
        <c:axId val="-159328320"/>
        <c:axId val="-159332128"/>
      </c:lineChart>
      <c:catAx>
        <c:axId val="-1593283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crossAx val="-159332128"/>
        <c:crosses val="autoZero"/>
        <c:auto val="1"/>
        <c:lblAlgn val="ctr"/>
        <c:lblOffset val="100"/>
        <c:noMultiLvlLbl val="0"/>
      </c:catAx>
      <c:valAx>
        <c:axId val="-15933212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59328320"/>
        <c:crosses val="autoZero"/>
        <c:crossBetween val="between"/>
      </c:valAx>
      <c:spPr>
        <a:noFill/>
        <a:ln>
          <a:noFill/>
        </a:ln>
        <a:effectLst>
          <a:outerShdw blurRad="50800" dist="38100" dir="13500000" algn="br" rotWithShape="0">
            <a:prstClr val="black">
              <a:alpha val="40000"/>
            </a:prstClr>
          </a:outerShdw>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Feuil2!$B$3</c:f>
              <c:strCache>
                <c:ptCount val="1"/>
                <c:pt idx="0">
                  <c:v>Agriculture/Elevage</c:v>
                </c:pt>
              </c:strCache>
            </c:strRef>
          </c:tx>
          <c:spPr>
            <a:solidFill>
              <a:schemeClr val="accent6">
                <a:lumMod val="75000"/>
              </a:schemeClr>
            </a:solidFill>
            <a:ln>
              <a:solidFill>
                <a:schemeClr val="tx1"/>
              </a:solidFill>
            </a:ln>
            <a:effectLst/>
            <a:sp3d>
              <a:contourClr>
                <a:schemeClr val="tx1"/>
              </a:contourClr>
            </a:sp3d>
          </c:spPr>
          <c:invertIfNegative val="0"/>
          <c:dLbls>
            <c:dLbl>
              <c:idx val="0"/>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EBFB-476F-9592-526FEA702841}"/>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fr-FR"/>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Feuil2!$A$4:$A$8</c:f>
              <c:strCache>
                <c:ptCount val="5"/>
                <c:pt idx="0">
                  <c:v>Auto-emploi</c:v>
                </c:pt>
                <c:pt idx="1">
                  <c:v>Microentreprises</c:v>
                </c:pt>
                <c:pt idx="2">
                  <c:v>Petites entreprises</c:v>
                </c:pt>
                <c:pt idx="3">
                  <c:v>Moyennes entreprises</c:v>
                </c:pt>
                <c:pt idx="4">
                  <c:v>Grandes entreprises</c:v>
                </c:pt>
              </c:strCache>
            </c:strRef>
          </c:cat>
          <c:val>
            <c:numRef>
              <c:f>Feuil2!$B$4:$B$8</c:f>
              <c:numCache>
                <c:formatCode>###0.0%</c:formatCode>
                <c:ptCount val="5"/>
                <c:pt idx="0">
                  <c:v>0.31168831168831168</c:v>
                </c:pt>
                <c:pt idx="1">
                  <c:v>5.6818181818181816E-2</c:v>
                </c:pt>
                <c:pt idx="2">
                  <c:v>0</c:v>
                </c:pt>
                <c:pt idx="3">
                  <c:v>0</c:v>
                </c:pt>
                <c:pt idx="4">
                  <c:v>0</c:v>
                </c:pt>
              </c:numCache>
            </c:numRef>
          </c:val>
          <c:extLst xmlns:c16r2="http://schemas.microsoft.com/office/drawing/2015/06/chart">
            <c:ext xmlns:c16="http://schemas.microsoft.com/office/drawing/2014/chart" uri="{C3380CC4-5D6E-409C-BE32-E72D297353CC}">
              <c16:uniqueId val="{00000001-EBFB-476F-9592-526FEA702841}"/>
            </c:ext>
          </c:extLst>
        </c:ser>
        <c:ser>
          <c:idx val="1"/>
          <c:order val="1"/>
          <c:tx>
            <c:strRef>
              <c:f>Feuil2!$C$3</c:f>
              <c:strCache>
                <c:ptCount val="1"/>
                <c:pt idx="0">
                  <c:v>Artisanat</c:v>
                </c:pt>
              </c:strCache>
            </c:strRef>
          </c:tx>
          <c:spPr>
            <a:solidFill>
              <a:srgbClr val="00B0F0"/>
            </a:solidFill>
            <a:ln>
              <a:solidFill>
                <a:schemeClr val="tx1"/>
              </a:solidFill>
            </a:ln>
            <a:effectLst/>
            <a:sp3d>
              <a:contourClr>
                <a:schemeClr val="tx1"/>
              </a:contourClr>
            </a:sp3d>
          </c:spPr>
          <c:invertIfNegative val="0"/>
          <c:cat>
            <c:strRef>
              <c:f>Feuil2!$A$4:$A$8</c:f>
              <c:strCache>
                <c:ptCount val="5"/>
                <c:pt idx="0">
                  <c:v>Auto-emploi</c:v>
                </c:pt>
                <c:pt idx="1">
                  <c:v>Microentreprises</c:v>
                </c:pt>
                <c:pt idx="2">
                  <c:v>Petites entreprises</c:v>
                </c:pt>
                <c:pt idx="3">
                  <c:v>Moyennes entreprises</c:v>
                </c:pt>
                <c:pt idx="4">
                  <c:v>Grandes entreprises</c:v>
                </c:pt>
              </c:strCache>
            </c:strRef>
          </c:cat>
          <c:val>
            <c:numRef>
              <c:f>Feuil2!$C$4:$C$8</c:f>
              <c:numCache>
                <c:formatCode>###0.0%</c:formatCode>
                <c:ptCount val="5"/>
                <c:pt idx="0">
                  <c:v>0.11688311688311689</c:v>
                </c:pt>
                <c:pt idx="1">
                  <c:v>0.26136363636363635</c:v>
                </c:pt>
                <c:pt idx="2">
                  <c:v>0.24691358024691357</c:v>
                </c:pt>
                <c:pt idx="3">
                  <c:v>0.35555555555555557</c:v>
                </c:pt>
                <c:pt idx="4">
                  <c:v>3.5714285714285719E-2</c:v>
                </c:pt>
              </c:numCache>
            </c:numRef>
          </c:val>
          <c:extLst xmlns:c16r2="http://schemas.microsoft.com/office/drawing/2015/06/chart">
            <c:ext xmlns:c16="http://schemas.microsoft.com/office/drawing/2014/chart" uri="{C3380CC4-5D6E-409C-BE32-E72D297353CC}">
              <c16:uniqueId val="{00000002-EBFB-476F-9592-526FEA702841}"/>
            </c:ext>
          </c:extLst>
        </c:ser>
        <c:ser>
          <c:idx val="2"/>
          <c:order val="2"/>
          <c:tx>
            <c:strRef>
              <c:f>Feuil2!$D$3</c:f>
              <c:strCache>
                <c:ptCount val="1"/>
                <c:pt idx="0">
                  <c:v>Bâtiment</c:v>
                </c:pt>
              </c:strCache>
            </c:strRef>
          </c:tx>
          <c:spPr>
            <a:solidFill>
              <a:schemeClr val="accent3">
                <a:lumMod val="75000"/>
              </a:schemeClr>
            </a:solidFill>
            <a:ln>
              <a:solidFill>
                <a:schemeClr val="tx1"/>
              </a:solidFill>
            </a:ln>
            <a:effectLst/>
            <a:sp3d>
              <a:contourClr>
                <a:schemeClr val="tx1"/>
              </a:contourClr>
            </a:sp3d>
          </c:spPr>
          <c:invertIfNegative val="0"/>
          <c:dLbls>
            <c:dLbl>
              <c:idx val="4"/>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EBFB-476F-9592-526FEA702841}"/>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fr-FR"/>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Feuil2!$A$4:$A$8</c:f>
              <c:strCache>
                <c:ptCount val="5"/>
                <c:pt idx="0">
                  <c:v>Auto-emploi</c:v>
                </c:pt>
                <c:pt idx="1">
                  <c:v>Microentreprises</c:v>
                </c:pt>
                <c:pt idx="2">
                  <c:v>Petites entreprises</c:v>
                </c:pt>
                <c:pt idx="3">
                  <c:v>Moyennes entreprises</c:v>
                </c:pt>
                <c:pt idx="4">
                  <c:v>Grandes entreprises</c:v>
                </c:pt>
              </c:strCache>
            </c:strRef>
          </c:cat>
          <c:val>
            <c:numRef>
              <c:f>Feuil2!$D$4:$D$8</c:f>
              <c:numCache>
                <c:formatCode>###0.0%</c:formatCode>
                <c:ptCount val="5"/>
                <c:pt idx="0">
                  <c:v>0.2207792207792208</c:v>
                </c:pt>
                <c:pt idx="1">
                  <c:v>0.375</c:v>
                </c:pt>
                <c:pt idx="2">
                  <c:v>0.38271604938271608</c:v>
                </c:pt>
                <c:pt idx="3">
                  <c:v>0.4</c:v>
                </c:pt>
                <c:pt idx="4">
                  <c:v>0.8571428571428571</c:v>
                </c:pt>
              </c:numCache>
            </c:numRef>
          </c:val>
          <c:extLst xmlns:c16r2="http://schemas.microsoft.com/office/drawing/2015/06/chart">
            <c:ext xmlns:c16="http://schemas.microsoft.com/office/drawing/2014/chart" uri="{C3380CC4-5D6E-409C-BE32-E72D297353CC}">
              <c16:uniqueId val="{00000004-EBFB-476F-9592-526FEA702841}"/>
            </c:ext>
          </c:extLst>
        </c:ser>
        <c:ser>
          <c:idx val="3"/>
          <c:order val="3"/>
          <c:tx>
            <c:strRef>
              <c:f>Feuil2!$E$3</c:f>
              <c:strCache>
                <c:ptCount val="1"/>
                <c:pt idx="0">
                  <c:v>Energie renouvelable</c:v>
                </c:pt>
              </c:strCache>
            </c:strRef>
          </c:tx>
          <c:spPr>
            <a:solidFill>
              <a:schemeClr val="accent4">
                <a:lumMod val="75000"/>
              </a:schemeClr>
            </a:solidFill>
            <a:ln>
              <a:solidFill>
                <a:schemeClr val="tx1"/>
              </a:solidFill>
            </a:ln>
            <a:effectLst/>
            <a:sp3d>
              <a:contourClr>
                <a:schemeClr val="tx1"/>
              </a:contourClr>
            </a:sp3d>
          </c:spPr>
          <c:invertIfNegative val="0"/>
          <c:cat>
            <c:strRef>
              <c:f>Feuil2!$A$4:$A$8</c:f>
              <c:strCache>
                <c:ptCount val="5"/>
                <c:pt idx="0">
                  <c:v>Auto-emploi</c:v>
                </c:pt>
                <c:pt idx="1">
                  <c:v>Microentreprises</c:v>
                </c:pt>
                <c:pt idx="2">
                  <c:v>Petites entreprises</c:v>
                </c:pt>
                <c:pt idx="3">
                  <c:v>Moyennes entreprises</c:v>
                </c:pt>
                <c:pt idx="4">
                  <c:v>Grandes entreprises</c:v>
                </c:pt>
              </c:strCache>
            </c:strRef>
          </c:cat>
          <c:val>
            <c:numRef>
              <c:f>Feuil2!$E$4:$E$8</c:f>
              <c:numCache>
                <c:formatCode>###0.0%</c:formatCode>
                <c:ptCount val="5"/>
                <c:pt idx="0">
                  <c:v>0.10389610389610389</c:v>
                </c:pt>
                <c:pt idx="1">
                  <c:v>0.125</c:v>
                </c:pt>
                <c:pt idx="2">
                  <c:v>1.2345679012345678E-2</c:v>
                </c:pt>
                <c:pt idx="3">
                  <c:v>8.8888888888888892E-2</c:v>
                </c:pt>
                <c:pt idx="4">
                  <c:v>3.5714285714285719E-2</c:v>
                </c:pt>
              </c:numCache>
            </c:numRef>
          </c:val>
          <c:extLst xmlns:c16r2="http://schemas.microsoft.com/office/drawing/2015/06/chart">
            <c:ext xmlns:c16="http://schemas.microsoft.com/office/drawing/2014/chart" uri="{C3380CC4-5D6E-409C-BE32-E72D297353CC}">
              <c16:uniqueId val="{00000005-EBFB-476F-9592-526FEA702841}"/>
            </c:ext>
          </c:extLst>
        </c:ser>
        <c:ser>
          <c:idx val="4"/>
          <c:order val="4"/>
          <c:tx>
            <c:strRef>
              <c:f>Feuil2!$F$3</c:f>
              <c:strCache>
                <c:ptCount val="1"/>
                <c:pt idx="0">
                  <c:v>Ebénisterie</c:v>
                </c:pt>
              </c:strCache>
            </c:strRef>
          </c:tx>
          <c:spPr>
            <a:solidFill>
              <a:srgbClr val="FFFF00"/>
            </a:solidFill>
            <a:ln>
              <a:solidFill>
                <a:schemeClr val="tx1"/>
              </a:solidFill>
            </a:ln>
            <a:effectLst/>
            <a:sp3d>
              <a:contourClr>
                <a:schemeClr val="tx1"/>
              </a:contourClr>
            </a:sp3d>
          </c:spPr>
          <c:invertIfNegative val="0"/>
          <c:cat>
            <c:strRef>
              <c:f>Feuil2!$A$4:$A$8</c:f>
              <c:strCache>
                <c:ptCount val="5"/>
                <c:pt idx="0">
                  <c:v>Auto-emploi</c:v>
                </c:pt>
                <c:pt idx="1">
                  <c:v>Microentreprises</c:v>
                </c:pt>
                <c:pt idx="2">
                  <c:v>Petites entreprises</c:v>
                </c:pt>
                <c:pt idx="3">
                  <c:v>Moyennes entreprises</c:v>
                </c:pt>
                <c:pt idx="4">
                  <c:v>Grandes entreprises</c:v>
                </c:pt>
              </c:strCache>
            </c:strRef>
          </c:cat>
          <c:val>
            <c:numRef>
              <c:f>Feuil2!$F$4:$F$8</c:f>
              <c:numCache>
                <c:formatCode>###0.0%</c:formatCode>
                <c:ptCount val="5"/>
                <c:pt idx="0">
                  <c:v>2.5974025974025972E-2</c:v>
                </c:pt>
                <c:pt idx="1">
                  <c:v>9.0909090909090912E-2</c:v>
                </c:pt>
                <c:pt idx="2">
                  <c:v>0.2592592592592593</c:v>
                </c:pt>
                <c:pt idx="3">
                  <c:v>0.1111111111111111</c:v>
                </c:pt>
                <c:pt idx="4">
                  <c:v>0</c:v>
                </c:pt>
              </c:numCache>
            </c:numRef>
          </c:val>
          <c:extLst xmlns:c16r2="http://schemas.microsoft.com/office/drawing/2015/06/chart">
            <c:ext xmlns:c16="http://schemas.microsoft.com/office/drawing/2014/chart" uri="{C3380CC4-5D6E-409C-BE32-E72D297353CC}">
              <c16:uniqueId val="{00000006-EBFB-476F-9592-526FEA702841}"/>
            </c:ext>
          </c:extLst>
        </c:ser>
        <c:ser>
          <c:idx val="5"/>
          <c:order val="5"/>
          <c:tx>
            <c:strRef>
              <c:f>Feuil2!$G$3</c:f>
              <c:strCache>
                <c:ptCount val="1"/>
                <c:pt idx="0">
                  <c:v>Restauration</c:v>
                </c:pt>
              </c:strCache>
            </c:strRef>
          </c:tx>
          <c:spPr>
            <a:solidFill>
              <a:srgbClr val="002060"/>
            </a:solidFill>
            <a:ln>
              <a:solidFill>
                <a:schemeClr val="tx1"/>
              </a:solidFill>
            </a:ln>
            <a:effectLst/>
            <a:sp3d>
              <a:contourClr>
                <a:schemeClr val="tx1"/>
              </a:contourClr>
            </a:sp3d>
          </c:spPr>
          <c:invertIfNegative val="0"/>
          <c:cat>
            <c:strRef>
              <c:f>Feuil2!$A$4:$A$8</c:f>
              <c:strCache>
                <c:ptCount val="5"/>
                <c:pt idx="0">
                  <c:v>Auto-emploi</c:v>
                </c:pt>
                <c:pt idx="1">
                  <c:v>Microentreprises</c:v>
                </c:pt>
                <c:pt idx="2">
                  <c:v>Petites entreprises</c:v>
                </c:pt>
                <c:pt idx="3">
                  <c:v>Moyennes entreprises</c:v>
                </c:pt>
                <c:pt idx="4">
                  <c:v>Grandes entreprises</c:v>
                </c:pt>
              </c:strCache>
            </c:strRef>
          </c:cat>
          <c:val>
            <c:numRef>
              <c:f>Feuil2!$G$4:$G$8</c:f>
              <c:numCache>
                <c:formatCode>###0.0%</c:formatCode>
                <c:ptCount val="5"/>
                <c:pt idx="0">
                  <c:v>0.15584415584415584</c:v>
                </c:pt>
                <c:pt idx="1">
                  <c:v>6.8181818181818177E-2</c:v>
                </c:pt>
                <c:pt idx="2">
                  <c:v>4.9382716049382713E-2</c:v>
                </c:pt>
                <c:pt idx="3">
                  <c:v>4.4444444444444446E-2</c:v>
                </c:pt>
                <c:pt idx="4">
                  <c:v>3.5714285714285719E-2</c:v>
                </c:pt>
              </c:numCache>
            </c:numRef>
          </c:val>
          <c:extLst xmlns:c16r2="http://schemas.microsoft.com/office/drawing/2015/06/chart">
            <c:ext xmlns:c16="http://schemas.microsoft.com/office/drawing/2014/chart" uri="{C3380CC4-5D6E-409C-BE32-E72D297353CC}">
              <c16:uniqueId val="{00000007-EBFB-476F-9592-526FEA702841}"/>
            </c:ext>
          </c:extLst>
        </c:ser>
        <c:ser>
          <c:idx val="6"/>
          <c:order val="6"/>
          <c:tx>
            <c:strRef>
              <c:f>Feuil2!$H$3</c:f>
              <c:strCache>
                <c:ptCount val="1"/>
                <c:pt idx="0">
                  <c:v>Autres</c:v>
                </c:pt>
              </c:strCache>
            </c:strRef>
          </c:tx>
          <c:spPr>
            <a:solidFill>
              <a:srgbClr val="C00000"/>
            </a:solidFill>
            <a:ln>
              <a:solidFill>
                <a:schemeClr val="tx1"/>
              </a:solidFill>
            </a:ln>
            <a:effectLst/>
            <a:sp3d>
              <a:contourClr>
                <a:schemeClr val="tx1"/>
              </a:contourClr>
            </a:sp3d>
          </c:spPr>
          <c:invertIfNegative val="0"/>
          <c:cat>
            <c:strRef>
              <c:f>Feuil2!$A$4:$A$8</c:f>
              <c:strCache>
                <c:ptCount val="5"/>
                <c:pt idx="0">
                  <c:v>Auto-emploi</c:v>
                </c:pt>
                <c:pt idx="1">
                  <c:v>Microentreprises</c:v>
                </c:pt>
                <c:pt idx="2">
                  <c:v>Petites entreprises</c:v>
                </c:pt>
                <c:pt idx="3">
                  <c:v>Moyennes entreprises</c:v>
                </c:pt>
                <c:pt idx="4">
                  <c:v>Grandes entreprises</c:v>
                </c:pt>
              </c:strCache>
            </c:strRef>
          </c:cat>
          <c:val>
            <c:numRef>
              <c:f>Feuil2!$H$4:$H$8</c:f>
              <c:numCache>
                <c:formatCode>###0.0%</c:formatCode>
                <c:ptCount val="5"/>
                <c:pt idx="0">
                  <c:v>6.4935064935064929E-2</c:v>
                </c:pt>
                <c:pt idx="1">
                  <c:v>2.2727272727272728E-2</c:v>
                </c:pt>
                <c:pt idx="2">
                  <c:v>4.9382716049382713E-2</c:v>
                </c:pt>
                <c:pt idx="3">
                  <c:v>0</c:v>
                </c:pt>
                <c:pt idx="4">
                  <c:v>3.5714285714285719E-2</c:v>
                </c:pt>
              </c:numCache>
            </c:numRef>
          </c:val>
          <c:extLst xmlns:c16r2="http://schemas.microsoft.com/office/drawing/2015/06/chart">
            <c:ext xmlns:c16="http://schemas.microsoft.com/office/drawing/2014/chart" uri="{C3380CC4-5D6E-409C-BE32-E72D297353CC}">
              <c16:uniqueId val="{00000008-EBFB-476F-9592-526FEA702841}"/>
            </c:ext>
          </c:extLst>
        </c:ser>
        <c:dLbls>
          <c:showLegendKey val="0"/>
          <c:showVal val="0"/>
          <c:showCatName val="0"/>
          <c:showSerName val="0"/>
          <c:showPercent val="0"/>
          <c:showBubbleSize val="0"/>
        </c:dLbls>
        <c:gapWidth val="150"/>
        <c:shape val="box"/>
        <c:axId val="-722924704"/>
        <c:axId val="-722926336"/>
        <c:axId val="0"/>
      </c:bar3DChart>
      <c:catAx>
        <c:axId val="-722924704"/>
        <c:scaling>
          <c:orientation val="minMax"/>
        </c:scaling>
        <c:delete val="0"/>
        <c:axPos val="b"/>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fr-FR"/>
          </a:p>
        </c:txPr>
        <c:crossAx val="-722926336"/>
        <c:crosses val="autoZero"/>
        <c:auto val="1"/>
        <c:lblAlgn val="ctr"/>
        <c:lblOffset val="100"/>
        <c:noMultiLvlLbl val="0"/>
      </c:catAx>
      <c:valAx>
        <c:axId val="-72292633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722924704"/>
        <c:crosses val="autoZero"/>
        <c:crossBetween val="between"/>
      </c:valAx>
      <c:spPr>
        <a:noFill/>
        <a:ln>
          <a:noFill/>
        </a:ln>
        <a:effectLst/>
      </c:spPr>
    </c:plotArea>
    <c:legend>
      <c:legendPos val="b"/>
      <c:layout>
        <c:manualLayout>
          <c:xMode val="edge"/>
          <c:yMode val="edge"/>
          <c:x val="1.3856171204405908E-2"/>
          <c:y val="0.9116539677823291"/>
          <c:w val="0.98614382879559415"/>
          <c:h val="6.1391854320096771E-2"/>
        </c:manualLayout>
      </c:layout>
      <c:overlay val="0"/>
      <c:spPr>
        <a:noFill/>
        <a:ln>
          <a:noFill/>
        </a:ln>
        <a:effectLst/>
      </c:spPr>
      <c:txPr>
        <a:bodyPr rot="0" spcFirstLastPara="1" vertOverflow="ellipsis" vert="horz" wrap="square" anchor="ctr" anchorCtr="1"/>
        <a:lstStyle/>
        <a:p>
          <a:pPr>
            <a:defRPr sz="1000" b="0" i="1"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12700" cap="flat" cmpd="sng" algn="ctr">
      <a:solidFill>
        <a:schemeClr val="tx1"/>
      </a:solidFill>
      <a:round/>
    </a:ln>
    <a:effectLst/>
  </c:spPr>
  <c:txPr>
    <a:bodyPr/>
    <a:lstStyle/>
    <a:p>
      <a:pPr>
        <a:defRPr/>
      </a:pPr>
      <a:endParaRPr lang="fr-FR"/>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Feuil2!$H$40</c:f>
              <c:strCache>
                <c:ptCount val="1"/>
                <c:pt idx="0">
                  <c:v>N % colonne</c:v>
                </c:pt>
              </c:strCache>
            </c:strRef>
          </c:tx>
          <c:spPr>
            <a:solidFill>
              <a:srgbClr val="FFFF00"/>
            </a:solidFill>
            <a:ln>
              <a:solidFill>
                <a:schemeClr val="tx1"/>
              </a:solidFill>
            </a:ln>
            <a:effectLst/>
            <a:sp3d>
              <a:contourClr>
                <a:schemeClr val="tx1"/>
              </a:contourClr>
            </a:sp3d>
          </c:spPr>
          <c:invertIfNegative val="0"/>
          <c:dPt>
            <c:idx val="0"/>
            <c:invertIfNegative val="0"/>
            <c:bubble3D val="0"/>
            <c:spPr>
              <a:solidFill>
                <a:srgbClr val="ED7D31">
                  <a:lumMod val="20000"/>
                  <a:lumOff val="8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1-9BAB-4EFB-A041-2CA16D2B3CCC}"/>
              </c:ext>
            </c:extLst>
          </c:dPt>
          <c:dPt>
            <c:idx val="1"/>
            <c:invertIfNegative val="0"/>
            <c:bubble3D val="0"/>
            <c:spPr>
              <a:solidFill>
                <a:srgbClr val="ED7D31">
                  <a:lumMod val="40000"/>
                  <a:lumOff val="6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3-9BAB-4EFB-A041-2CA16D2B3CCC}"/>
              </c:ext>
            </c:extLst>
          </c:dPt>
          <c:dPt>
            <c:idx val="2"/>
            <c:invertIfNegative val="0"/>
            <c:bubble3D val="0"/>
            <c:spPr>
              <a:solidFill>
                <a:srgbClr val="FFC000">
                  <a:lumMod val="20000"/>
                  <a:lumOff val="8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5-9BAB-4EFB-A041-2CA16D2B3CCC}"/>
              </c:ext>
            </c:extLst>
          </c:dPt>
          <c:dPt>
            <c:idx val="3"/>
            <c:invertIfNegative val="0"/>
            <c:bubble3D val="0"/>
            <c:spPr>
              <a:solidFill>
                <a:srgbClr val="FFC000">
                  <a:lumMod val="40000"/>
                  <a:lumOff val="6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7-9BAB-4EFB-A041-2CA16D2B3CCC}"/>
              </c:ext>
            </c:extLst>
          </c:dPt>
          <c:dPt>
            <c:idx val="4"/>
            <c:invertIfNegative val="0"/>
            <c:bubble3D val="0"/>
            <c:spPr>
              <a:solidFill>
                <a:srgbClr val="FFC000">
                  <a:lumMod val="60000"/>
                  <a:lumOff val="4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9-9BAB-4EFB-A041-2CA16D2B3CCC}"/>
              </c:ext>
            </c:extLst>
          </c:dPt>
          <c:dPt>
            <c:idx val="5"/>
            <c:invertIfNegative val="0"/>
            <c:bubble3D val="0"/>
            <c:spPr>
              <a:solidFill>
                <a:srgbClr val="FFC000">
                  <a:lumMod val="50000"/>
                </a:srgbClr>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B-9BAB-4EFB-A041-2CA16D2B3CCC}"/>
              </c:ext>
            </c:extLst>
          </c:dPt>
          <c:dPt>
            <c:idx val="7"/>
            <c:invertIfNegative val="0"/>
            <c:bubble3D val="0"/>
            <c:spPr>
              <a:solidFill>
                <a:srgbClr val="FFFF00"/>
              </a:solidFill>
              <a:ln>
                <a:solidFill>
                  <a:schemeClr val="tx1"/>
                </a:solidFill>
              </a:ln>
              <a:effectLst/>
              <a:sp3d>
                <a:contourClr>
                  <a:schemeClr val="tx1"/>
                </a:contourClr>
              </a:sp3d>
            </c:spPr>
            <c:extLst xmlns:c16r2="http://schemas.microsoft.com/office/drawing/2015/06/chart">
              <c:ext xmlns:c16="http://schemas.microsoft.com/office/drawing/2014/chart" uri="{C3380CC4-5D6E-409C-BE32-E72D297353CC}">
                <c16:uniqueId val="{0000000D-9BAB-4EFB-A041-2CA16D2B3CCC}"/>
              </c:ext>
            </c:extLst>
          </c:dPt>
          <c:dLbls>
            <c:dLbl>
              <c:idx val="0"/>
              <c:layout>
                <c:manualLayout>
                  <c:x val="1.6826299590249061E-2"/>
                  <c:y val="-1.924868766404190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BAB-4EFB-A041-2CA16D2B3CCC}"/>
                </c:ext>
                <c:ext xmlns:c15="http://schemas.microsoft.com/office/drawing/2012/chart" uri="{CE6537A1-D6FC-4f65-9D91-7224C49458BB}"/>
              </c:extLst>
            </c:dLbl>
            <c:dLbl>
              <c:idx val="1"/>
              <c:layout>
                <c:manualLayout>
                  <c:x val="1.8586453671708233E-2"/>
                  <c:y val="-9.2592592592592587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BAB-4EFB-A041-2CA16D2B3CCC}"/>
                </c:ext>
                <c:ext xmlns:c15="http://schemas.microsoft.com/office/drawing/2012/chart" uri="{CE6537A1-D6FC-4f65-9D91-7224C49458BB}"/>
              </c:extLst>
            </c:dLbl>
            <c:dLbl>
              <c:idx val="2"/>
              <c:layout>
                <c:manualLayout>
                  <c:x val="1.8586453671708303E-2"/>
                  <c:y val="-1.99788568095656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9BAB-4EFB-A041-2CA16D2B3CCC}"/>
                </c:ext>
                <c:ext xmlns:c15="http://schemas.microsoft.com/office/drawing/2012/chart" uri="{CE6537A1-D6FC-4f65-9D91-7224C49458BB}"/>
              </c:extLst>
            </c:dLbl>
            <c:dLbl>
              <c:idx val="3"/>
              <c:layout>
                <c:manualLayout>
                  <c:x val="1.1111992295927037E-2"/>
                  <c:y val="-1.193678915135599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BAB-4EFB-A041-2CA16D2B3CCC}"/>
                </c:ext>
                <c:ext xmlns:c15="http://schemas.microsoft.com/office/drawing/2012/chart" uri="{CE6537A1-D6FC-4f65-9D91-7224C49458BB}"/>
              </c:extLst>
            </c:dLbl>
            <c:dLbl>
              <c:idx val="4"/>
              <c:layout>
                <c:manualLayout>
                  <c:x val="1.9184652278177457E-2"/>
                  <c:y val="-1.388888888888888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9BAB-4EFB-A041-2CA16D2B3CCC}"/>
                </c:ext>
                <c:ext xmlns:c15="http://schemas.microsoft.com/office/drawing/2012/chart" uri="{CE6537A1-D6FC-4f65-9D91-7224C49458BB}"/>
              </c:extLst>
            </c:dLbl>
            <c:dLbl>
              <c:idx val="5"/>
              <c:layout>
                <c:manualLayout>
                  <c:x val="1.1111992295927037E-2"/>
                  <c:y val="-1.388888888888888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9BAB-4EFB-A041-2CA16D2B3CCC}"/>
                </c:ext>
                <c:ext xmlns:c15="http://schemas.microsoft.com/office/drawing/2012/chart" uri="{CE6537A1-D6FC-4f65-9D91-7224C49458BB}"/>
              </c:extLst>
            </c:dLbl>
            <c:dLbl>
              <c:idx val="6"/>
              <c:layout>
                <c:manualLayout>
                  <c:x val="-8.0726530297450787E-3"/>
                  <c:y val="-2.6773756069157243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9BAB-4EFB-A041-2CA16D2B3CCC}"/>
                </c:ext>
                <c:ext xmlns:c15="http://schemas.microsoft.com/office/drawing/2012/chart" uri="{CE6537A1-D6FC-4f65-9D91-7224C49458BB}"/>
              </c:extLst>
            </c:dLbl>
            <c:dLbl>
              <c:idx val="7"/>
              <c:layout>
                <c:manualLayout>
                  <c:x val="-2.4217959089235234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9BAB-4EFB-A041-2CA16D2B3CCC}"/>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fr-FR"/>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Feuil2!$G$41:$G$46</c:f>
              <c:strCache>
                <c:ptCount val="6"/>
                <c:pt idx="0">
                  <c:v>Autres</c:v>
                </c:pt>
                <c:pt idx="1">
                  <c:v>Barouéli</c:v>
                </c:pt>
                <c:pt idx="2">
                  <c:v>Bamako</c:v>
                </c:pt>
                <c:pt idx="3">
                  <c:v>Bla</c:v>
                </c:pt>
                <c:pt idx="4">
                  <c:v>San</c:v>
                </c:pt>
                <c:pt idx="5">
                  <c:v>Ségou</c:v>
                </c:pt>
              </c:strCache>
            </c:strRef>
          </c:cat>
          <c:val>
            <c:numRef>
              <c:f>Feuil2!$H$41:$H$46</c:f>
              <c:numCache>
                <c:formatCode>###0.0%</c:formatCode>
                <c:ptCount val="6"/>
                <c:pt idx="0">
                  <c:v>2.5078369905956115E-2</c:v>
                </c:pt>
                <c:pt idx="1">
                  <c:v>4.7021943573667714E-2</c:v>
                </c:pt>
                <c:pt idx="2">
                  <c:v>4.7021943573667714E-2</c:v>
                </c:pt>
                <c:pt idx="3">
                  <c:v>0.13166144200626959</c:v>
                </c:pt>
                <c:pt idx="4">
                  <c:v>0.22570532915360503</c:v>
                </c:pt>
                <c:pt idx="5">
                  <c:v>0.52351097178683381</c:v>
                </c:pt>
              </c:numCache>
            </c:numRef>
          </c:val>
          <c:extLst xmlns:c16r2="http://schemas.microsoft.com/office/drawing/2015/06/chart">
            <c:ext xmlns:c16="http://schemas.microsoft.com/office/drawing/2014/chart" uri="{C3380CC4-5D6E-409C-BE32-E72D297353CC}">
              <c16:uniqueId val="{0000000F-9BAB-4EFB-A041-2CA16D2B3CCC}"/>
            </c:ext>
          </c:extLst>
        </c:ser>
        <c:dLbls>
          <c:showLegendKey val="0"/>
          <c:showVal val="1"/>
          <c:showCatName val="0"/>
          <c:showSerName val="0"/>
          <c:showPercent val="0"/>
          <c:showBubbleSize val="0"/>
        </c:dLbls>
        <c:gapWidth val="150"/>
        <c:shape val="box"/>
        <c:axId val="-722923072"/>
        <c:axId val="-151793696"/>
        <c:axId val="0"/>
      </c:bar3DChart>
      <c:catAx>
        <c:axId val="-722923072"/>
        <c:scaling>
          <c:orientation val="minMax"/>
        </c:scaling>
        <c:delete val="0"/>
        <c:axPos val="b"/>
        <c:numFmt formatCode="General"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151793696"/>
        <c:crosses val="autoZero"/>
        <c:auto val="1"/>
        <c:lblAlgn val="ctr"/>
        <c:lblOffset val="100"/>
        <c:noMultiLvlLbl val="0"/>
      </c:catAx>
      <c:valAx>
        <c:axId val="-15179369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w="12700">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722923072"/>
        <c:crosses val="autoZero"/>
        <c:crossBetween val="between"/>
      </c:valAx>
      <c:spPr>
        <a:noFill/>
        <a:ln>
          <a:noFill/>
        </a:ln>
        <a:effectLst/>
      </c:spPr>
    </c:plotArea>
    <c:plotVisOnly val="1"/>
    <c:dispBlanksAs val="gap"/>
    <c:showDLblsOverMax val="0"/>
  </c:chart>
  <c:spPr>
    <a:solidFill>
      <a:schemeClr val="bg1"/>
    </a:solidFill>
    <a:ln w="12700" cap="flat" cmpd="sng" algn="ctr">
      <a:solidFill>
        <a:schemeClr val="tx1"/>
      </a:solidFill>
      <a:round/>
    </a:ln>
    <a:effectLst/>
  </c:spPr>
  <c:txPr>
    <a:bodyPr/>
    <a:lstStyle/>
    <a:p>
      <a:pPr>
        <a:defRPr/>
      </a:pPr>
      <a:endParaRPr lang="fr-FR"/>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Feuil2!$C$58</c:f>
              <c:strCache>
                <c:ptCount val="1"/>
                <c:pt idx="0">
                  <c:v>Auto-emploi</c:v>
                </c:pt>
              </c:strCache>
            </c:strRef>
          </c:tx>
          <c:spPr>
            <a:solidFill>
              <a:schemeClr val="accent1"/>
            </a:solidFill>
            <a:ln>
              <a:solidFill>
                <a:srgbClr val="002060"/>
              </a:solidFill>
            </a:ln>
            <a:effectLst/>
            <a:sp3d>
              <a:contourClr>
                <a:srgbClr val="002060"/>
              </a:contourClr>
            </a:sp3d>
          </c:spPr>
          <c:invertIfNegative val="0"/>
          <c:cat>
            <c:strRef>
              <c:f>Feuil2!$B$59:$B$64</c:f>
              <c:strCache>
                <c:ptCount val="6"/>
                <c:pt idx="0">
                  <c:v>Ségou</c:v>
                </c:pt>
                <c:pt idx="1">
                  <c:v>Barouéli</c:v>
                </c:pt>
                <c:pt idx="2">
                  <c:v>Bla</c:v>
                </c:pt>
                <c:pt idx="3">
                  <c:v>San</c:v>
                </c:pt>
                <c:pt idx="4">
                  <c:v>Bamako</c:v>
                </c:pt>
                <c:pt idx="5">
                  <c:v>Autres</c:v>
                </c:pt>
              </c:strCache>
            </c:strRef>
          </c:cat>
          <c:val>
            <c:numRef>
              <c:f>Feuil2!$C$59:$C$64</c:f>
              <c:numCache>
                <c:formatCode>###0.0%</c:formatCode>
                <c:ptCount val="6"/>
                <c:pt idx="0">
                  <c:v>0.4935064935064935</c:v>
                </c:pt>
                <c:pt idx="1">
                  <c:v>3.896103896103896E-2</c:v>
                </c:pt>
                <c:pt idx="2">
                  <c:v>0.27272727272727271</c:v>
                </c:pt>
                <c:pt idx="3">
                  <c:v>7.792207792207792E-2</c:v>
                </c:pt>
                <c:pt idx="4">
                  <c:v>5.1948051948051945E-2</c:v>
                </c:pt>
                <c:pt idx="5">
                  <c:v>6.4935064935064929E-2</c:v>
                </c:pt>
              </c:numCache>
            </c:numRef>
          </c:val>
          <c:extLst xmlns:c16r2="http://schemas.microsoft.com/office/drawing/2015/06/chart">
            <c:ext xmlns:c16="http://schemas.microsoft.com/office/drawing/2014/chart" uri="{C3380CC4-5D6E-409C-BE32-E72D297353CC}">
              <c16:uniqueId val="{00000000-E447-4E66-A534-20A08DA2D9A3}"/>
            </c:ext>
          </c:extLst>
        </c:ser>
        <c:ser>
          <c:idx val="1"/>
          <c:order val="1"/>
          <c:tx>
            <c:strRef>
              <c:f>Feuil2!$D$58</c:f>
              <c:strCache>
                <c:ptCount val="1"/>
                <c:pt idx="0">
                  <c:v>Microentreprises</c:v>
                </c:pt>
              </c:strCache>
            </c:strRef>
          </c:tx>
          <c:spPr>
            <a:solidFill>
              <a:schemeClr val="accent2"/>
            </a:solidFill>
            <a:ln>
              <a:solidFill>
                <a:srgbClr val="002060"/>
              </a:solidFill>
            </a:ln>
            <a:effectLst/>
            <a:sp3d>
              <a:contourClr>
                <a:srgbClr val="002060"/>
              </a:contourClr>
            </a:sp3d>
          </c:spPr>
          <c:invertIfNegative val="0"/>
          <c:cat>
            <c:strRef>
              <c:f>Feuil2!$B$59:$B$64</c:f>
              <c:strCache>
                <c:ptCount val="6"/>
                <c:pt idx="0">
                  <c:v>Ségou</c:v>
                </c:pt>
                <c:pt idx="1">
                  <c:v>Barouéli</c:v>
                </c:pt>
                <c:pt idx="2">
                  <c:v>Bla</c:v>
                </c:pt>
                <c:pt idx="3">
                  <c:v>San</c:v>
                </c:pt>
                <c:pt idx="4">
                  <c:v>Bamako</c:v>
                </c:pt>
                <c:pt idx="5">
                  <c:v>Autres</c:v>
                </c:pt>
              </c:strCache>
            </c:strRef>
          </c:cat>
          <c:val>
            <c:numRef>
              <c:f>Feuil2!$D$59:$D$64</c:f>
              <c:numCache>
                <c:formatCode>###0.0%</c:formatCode>
                <c:ptCount val="6"/>
                <c:pt idx="0">
                  <c:v>0.68181818181818188</c:v>
                </c:pt>
                <c:pt idx="1">
                  <c:v>5.6818181818181816E-2</c:v>
                </c:pt>
                <c:pt idx="2">
                  <c:v>0.10227272727272727</c:v>
                </c:pt>
                <c:pt idx="3">
                  <c:v>6.8181818181818177E-2</c:v>
                </c:pt>
                <c:pt idx="4">
                  <c:v>6.8181818181818177E-2</c:v>
                </c:pt>
                <c:pt idx="5">
                  <c:v>2.2727272727272728E-2</c:v>
                </c:pt>
              </c:numCache>
            </c:numRef>
          </c:val>
          <c:extLst xmlns:c16r2="http://schemas.microsoft.com/office/drawing/2015/06/chart">
            <c:ext xmlns:c16="http://schemas.microsoft.com/office/drawing/2014/chart" uri="{C3380CC4-5D6E-409C-BE32-E72D297353CC}">
              <c16:uniqueId val="{00000001-E447-4E66-A534-20A08DA2D9A3}"/>
            </c:ext>
          </c:extLst>
        </c:ser>
        <c:ser>
          <c:idx val="2"/>
          <c:order val="2"/>
          <c:tx>
            <c:strRef>
              <c:f>Feuil2!$E$58</c:f>
              <c:strCache>
                <c:ptCount val="1"/>
                <c:pt idx="0">
                  <c:v>Petites entreprises</c:v>
                </c:pt>
              </c:strCache>
            </c:strRef>
          </c:tx>
          <c:spPr>
            <a:solidFill>
              <a:schemeClr val="accent3"/>
            </a:solidFill>
            <a:ln>
              <a:solidFill>
                <a:srgbClr val="002060"/>
              </a:solidFill>
            </a:ln>
            <a:effectLst/>
            <a:sp3d>
              <a:contourClr>
                <a:srgbClr val="002060"/>
              </a:contourClr>
            </a:sp3d>
          </c:spPr>
          <c:invertIfNegative val="0"/>
          <c:cat>
            <c:strRef>
              <c:f>Feuil2!$B$59:$B$64</c:f>
              <c:strCache>
                <c:ptCount val="6"/>
                <c:pt idx="0">
                  <c:v>Ségou</c:v>
                </c:pt>
                <c:pt idx="1">
                  <c:v>Barouéli</c:v>
                </c:pt>
                <c:pt idx="2">
                  <c:v>Bla</c:v>
                </c:pt>
                <c:pt idx="3">
                  <c:v>San</c:v>
                </c:pt>
                <c:pt idx="4">
                  <c:v>Bamako</c:v>
                </c:pt>
                <c:pt idx="5">
                  <c:v>Autres</c:v>
                </c:pt>
              </c:strCache>
            </c:strRef>
          </c:cat>
          <c:val>
            <c:numRef>
              <c:f>Feuil2!$E$59:$E$64</c:f>
              <c:numCache>
                <c:formatCode>###0.0%</c:formatCode>
                <c:ptCount val="6"/>
                <c:pt idx="0">
                  <c:v>0.53086419753086422</c:v>
                </c:pt>
                <c:pt idx="1">
                  <c:v>8.6419753086419748E-2</c:v>
                </c:pt>
                <c:pt idx="2">
                  <c:v>0.13580246913580246</c:v>
                </c:pt>
                <c:pt idx="3">
                  <c:v>0.19753086419753085</c:v>
                </c:pt>
                <c:pt idx="4">
                  <c:v>3.7037037037037035E-2</c:v>
                </c:pt>
                <c:pt idx="5">
                  <c:v>1.2345679012345678E-2</c:v>
                </c:pt>
              </c:numCache>
            </c:numRef>
          </c:val>
          <c:extLst xmlns:c16r2="http://schemas.microsoft.com/office/drawing/2015/06/chart">
            <c:ext xmlns:c16="http://schemas.microsoft.com/office/drawing/2014/chart" uri="{C3380CC4-5D6E-409C-BE32-E72D297353CC}">
              <c16:uniqueId val="{00000002-E447-4E66-A534-20A08DA2D9A3}"/>
            </c:ext>
          </c:extLst>
        </c:ser>
        <c:ser>
          <c:idx val="3"/>
          <c:order val="3"/>
          <c:tx>
            <c:strRef>
              <c:f>Feuil2!$F$58</c:f>
              <c:strCache>
                <c:ptCount val="1"/>
                <c:pt idx="0">
                  <c:v>Moyennes entreprises</c:v>
                </c:pt>
              </c:strCache>
            </c:strRef>
          </c:tx>
          <c:spPr>
            <a:solidFill>
              <a:schemeClr val="accent4"/>
            </a:solidFill>
            <a:ln>
              <a:solidFill>
                <a:srgbClr val="002060"/>
              </a:solidFill>
            </a:ln>
            <a:effectLst/>
            <a:sp3d>
              <a:contourClr>
                <a:srgbClr val="002060"/>
              </a:contourClr>
            </a:sp3d>
          </c:spPr>
          <c:invertIfNegative val="0"/>
          <c:cat>
            <c:strRef>
              <c:f>Feuil2!$B$59:$B$64</c:f>
              <c:strCache>
                <c:ptCount val="6"/>
                <c:pt idx="0">
                  <c:v>Ségou</c:v>
                </c:pt>
                <c:pt idx="1">
                  <c:v>Barouéli</c:v>
                </c:pt>
                <c:pt idx="2">
                  <c:v>Bla</c:v>
                </c:pt>
                <c:pt idx="3">
                  <c:v>San</c:v>
                </c:pt>
                <c:pt idx="4">
                  <c:v>Bamako</c:v>
                </c:pt>
                <c:pt idx="5">
                  <c:v>Autres</c:v>
                </c:pt>
              </c:strCache>
            </c:strRef>
          </c:cat>
          <c:val>
            <c:numRef>
              <c:f>Feuil2!$F$59:$F$64</c:f>
              <c:numCache>
                <c:formatCode>###0.0%</c:formatCode>
                <c:ptCount val="6"/>
                <c:pt idx="0">
                  <c:v>0.48888888888888887</c:v>
                </c:pt>
                <c:pt idx="1">
                  <c:v>0</c:v>
                </c:pt>
                <c:pt idx="2">
                  <c:v>2.2222222222222223E-2</c:v>
                </c:pt>
                <c:pt idx="3">
                  <c:v>0.46666666666666662</c:v>
                </c:pt>
                <c:pt idx="4">
                  <c:v>2.2222222222222223E-2</c:v>
                </c:pt>
                <c:pt idx="5">
                  <c:v>0</c:v>
                </c:pt>
              </c:numCache>
            </c:numRef>
          </c:val>
          <c:extLst xmlns:c16r2="http://schemas.microsoft.com/office/drawing/2015/06/chart">
            <c:ext xmlns:c16="http://schemas.microsoft.com/office/drawing/2014/chart" uri="{C3380CC4-5D6E-409C-BE32-E72D297353CC}">
              <c16:uniqueId val="{00000003-E447-4E66-A534-20A08DA2D9A3}"/>
            </c:ext>
          </c:extLst>
        </c:ser>
        <c:ser>
          <c:idx val="4"/>
          <c:order val="4"/>
          <c:tx>
            <c:strRef>
              <c:f>Feuil2!$G$58</c:f>
              <c:strCache>
                <c:ptCount val="1"/>
                <c:pt idx="0">
                  <c:v>Grandes entreprises</c:v>
                </c:pt>
              </c:strCache>
            </c:strRef>
          </c:tx>
          <c:spPr>
            <a:solidFill>
              <a:srgbClr val="7030A0"/>
            </a:solidFill>
            <a:ln>
              <a:solidFill>
                <a:srgbClr val="002060"/>
              </a:solidFill>
            </a:ln>
            <a:effectLst/>
            <a:sp3d>
              <a:contourClr>
                <a:srgbClr val="002060"/>
              </a:contourClr>
            </a:sp3d>
          </c:spPr>
          <c:invertIfNegative val="0"/>
          <c:cat>
            <c:strRef>
              <c:f>Feuil2!$B$59:$B$64</c:f>
              <c:strCache>
                <c:ptCount val="6"/>
                <c:pt idx="0">
                  <c:v>Ségou</c:v>
                </c:pt>
                <c:pt idx="1">
                  <c:v>Barouéli</c:v>
                </c:pt>
                <c:pt idx="2">
                  <c:v>Bla</c:v>
                </c:pt>
                <c:pt idx="3">
                  <c:v>San</c:v>
                </c:pt>
                <c:pt idx="4">
                  <c:v>Bamako</c:v>
                </c:pt>
                <c:pt idx="5">
                  <c:v>Autres</c:v>
                </c:pt>
              </c:strCache>
            </c:strRef>
          </c:cat>
          <c:val>
            <c:numRef>
              <c:f>Feuil2!$G$59:$G$64</c:f>
              <c:numCache>
                <c:formatCode>###0.0%</c:formatCode>
                <c:ptCount val="6"/>
                <c:pt idx="0">
                  <c:v>0.14285714285714288</c:v>
                </c:pt>
                <c:pt idx="1">
                  <c:v>0</c:v>
                </c:pt>
                <c:pt idx="2">
                  <c:v>0</c:v>
                </c:pt>
                <c:pt idx="3">
                  <c:v>0.8214285714285714</c:v>
                </c:pt>
                <c:pt idx="4">
                  <c:v>3.5714285714285719E-2</c:v>
                </c:pt>
                <c:pt idx="5">
                  <c:v>0</c:v>
                </c:pt>
              </c:numCache>
            </c:numRef>
          </c:val>
          <c:extLst xmlns:c16r2="http://schemas.microsoft.com/office/drawing/2015/06/chart">
            <c:ext xmlns:c16="http://schemas.microsoft.com/office/drawing/2014/chart" uri="{C3380CC4-5D6E-409C-BE32-E72D297353CC}">
              <c16:uniqueId val="{00000004-E447-4E66-A534-20A08DA2D9A3}"/>
            </c:ext>
          </c:extLst>
        </c:ser>
        <c:dLbls>
          <c:showLegendKey val="0"/>
          <c:showVal val="0"/>
          <c:showCatName val="0"/>
          <c:showSerName val="0"/>
          <c:showPercent val="0"/>
          <c:showBubbleSize val="0"/>
        </c:dLbls>
        <c:gapWidth val="219"/>
        <c:shape val="box"/>
        <c:axId val="-151792608"/>
        <c:axId val="-151792064"/>
        <c:axId val="0"/>
      </c:bar3DChart>
      <c:catAx>
        <c:axId val="-151792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crossAx val="-151792064"/>
        <c:crosses val="autoZero"/>
        <c:auto val="1"/>
        <c:lblAlgn val="ctr"/>
        <c:lblOffset val="100"/>
        <c:noMultiLvlLbl val="0"/>
      </c:catAx>
      <c:valAx>
        <c:axId val="-15179206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51792608"/>
        <c:crosses val="autoZero"/>
        <c:crossBetween val="between"/>
      </c:valAx>
      <c:spPr>
        <a:noFill/>
        <a:ln>
          <a:noFill/>
        </a:ln>
        <a:effectLst>
          <a:outerShdw blurRad="50800" dist="38100" dir="13500000" algn="br" rotWithShape="0">
            <a:prstClr val="black">
              <a:alpha val="40000"/>
            </a:prstClr>
          </a:outerShdw>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Feuil2!$B$24</c:f>
              <c:strCache>
                <c:ptCount val="1"/>
                <c:pt idx="0">
                  <c:v>Agriculture/Elevage</c:v>
                </c:pt>
              </c:strCache>
            </c:strRef>
          </c:tx>
          <c:spPr>
            <a:solidFill>
              <a:srgbClr val="BDB735"/>
            </a:solidFill>
            <a:ln>
              <a:solidFill>
                <a:schemeClr val="tx1"/>
              </a:solidFill>
            </a:ln>
            <a:effectLst/>
          </c:spPr>
          <c:invertIfNegative val="0"/>
          <c:cat>
            <c:strRef>
              <c:f>Feuil2!$A$25:$A$30</c:f>
              <c:strCache>
                <c:ptCount val="6"/>
                <c:pt idx="0">
                  <c:v>Ségou</c:v>
                </c:pt>
                <c:pt idx="1">
                  <c:v>Barouéli</c:v>
                </c:pt>
                <c:pt idx="2">
                  <c:v>Bla</c:v>
                </c:pt>
                <c:pt idx="3">
                  <c:v>San</c:v>
                </c:pt>
                <c:pt idx="4">
                  <c:v>Bamako</c:v>
                </c:pt>
                <c:pt idx="5">
                  <c:v>Autres</c:v>
                </c:pt>
              </c:strCache>
            </c:strRef>
          </c:cat>
          <c:val>
            <c:numRef>
              <c:f>Feuil2!$B$25:$B$30</c:f>
              <c:numCache>
                <c:formatCode>###0.0%</c:formatCode>
                <c:ptCount val="6"/>
                <c:pt idx="0">
                  <c:v>0.10179640718562874</c:v>
                </c:pt>
                <c:pt idx="1">
                  <c:v>0</c:v>
                </c:pt>
                <c:pt idx="2">
                  <c:v>0.23809523809523811</c:v>
                </c:pt>
                <c:pt idx="3">
                  <c:v>0</c:v>
                </c:pt>
                <c:pt idx="4">
                  <c:v>6.6666666666666666E-2</c:v>
                </c:pt>
                <c:pt idx="5">
                  <c:v>0.125</c:v>
                </c:pt>
              </c:numCache>
            </c:numRef>
          </c:val>
          <c:extLst xmlns:c16r2="http://schemas.microsoft.com/office/drawing/2015/06/chart">
            <c:ext xmlns:c16="http://schemas.microsoft.com/office/drawing/2014/chart" uri="{C3380CC4-5D6E-409C-BE32-E72D297353CC}">
              <c16:uniqueId val="{00000000-7657-476F-9AE2-5FED8B95E163}"/>
            </c:ext>
          </c:extLst>
        </c:ser>
        <c:ser>
          <c:idx val="1"/>
          <c:order val="1"/>
          <c:tx>
            <c:strRef>
              <c:f>Feuil2!$C$24</c:f>
              <c:strCache>
                <c:ptCount val="1"/>
                <c:pt idx="0">
                  <c:v>Artisanat</c:v>
                </c:pt>
              </c:strCache>
            </c:strRef>
          </c:tx>
          <c:spPr>
            <a:solidFill>
              <a:srgbClr val="7030A0"/>
            </a:solidFill>
            <a:ln>
              <a:solidFill>
                <a:schemeClr val="tx1"/>
              </a:solidFill>
            </a:ln>
            <a:effectLst/>
          </c:spPr>
          <c:invertIfNegative val="0"/>
          <c:cat>
            <c:strRef>
              <c:f>Feuil2!$A$25:$A$30</c:f>
              <c:strCache>
                <c:ptCount val="6"/>
                <c:pt idx="0">
                  <c:v>Ségou</c:v>
                </c:pt>
                <c:pt idx="1">
                  <c:v>Barouéli</c:v>
                </c:pt>
                <c:pt idx="2">
                  <c:v>Bla</c:v>
                </c:pt>
                <c:pt idx="3">
                  <c:v>San</c:v>
                </c:pt>
                <c:pt idx="4">
                  <c:v>Bamako</c:v>
                </c:pt>
                <c:pt idx="5">
                  <c:v>Autres</c:v>
                </c:pt>
              </c:strCache>
            </c:strRef>
          </c:cat>
          <c:val>
            <c:numRef>
              <c:f>Feuil2!$C$25:$C$30</c:f>
              <c:numCache>
                <c:formatCode>###0.0%</c:formatCode>
                <c:ptCount val="6"/>
                <c:pt idx="0">
                  <c:v>0.22754491017964071</c:v>
                </c:pt>
                <c:pt idx="1">
                  <c:v>0.6</c:v>
                </c:pt>
                <c:pt idx="2">
                  <c:v>9.5238095238095233E-2</c:v>
                </c:pt>
                <c:pt idx="3">
                  <c:v>0.25</c:v>
                </c:pt>
                <c:pt idx="4">
                  <c:v>0</c:v>
                </c:pt>
                <c:pt idx="5">
                  <c:v>0</c:v>
                </c:pt>
              </c:numCache>
            </c:numRef>
          </c:val>
          <c:extLst xmlns:c16r2="http://schemas.microsoft.com/office/drawing/2015/06/chart">
            <c:ext xmlns:c16="http://schemas.microsoft.com/office/drawing/2014/chart" uri="{C3380CC4-5D6E-409C-BE32-E72D297353CC}">
              <c16:uniqueId val="{00000001-7657-476F-9AE2-5FED8B95E163}"/>
            </c:ext>
          </c:extLst>
        </c:ser>
        <c:ser>
          <c:idx val="2"/>
          <c:order val="2"/>
          <c:tx>
            <c:strRef>
              <c:f>Feuil2!$D$24</c:f>
              <c:strCache>
                <c:ptCount val="1"/>
                <c:pt idx="0">
                  <c:v>Bâtiment</c:v>
                </c:pt>
              </c:strCache>
            </c:strRef>
          </c:tx>
          <c:spPr>
            <a:solidFill>
              <a:srgbClr val="FF66CC"/>
            </a:solidFill>
            <a:ln>
              <a:solidFill>
                <a:schemeClr val="tx1"/>
              </a:solidFill>
            </a:ln>
            <a:effectLst/>
          </c:spPr>
          <c:invertIfNegative val="0"/>
          <c:cat>
            <c:strRef>
              <c:f>Feuil2!$A$25:$A$30</c:f>
              <c:strCache>
                <c:ptCount val="6"/>
                <c:pt idx="0">
                  <c:v>Ségou</c:v>
                </c:pt>
                <c:pt idx="1">
                  <c:v>Barouéli</c:v>
                </c:pt>
                <c:pt idx="2">
                  <c:v>Bla</c:v>
                </c:pt>
                <c:pt idx="3">
                  <c:v>San</c:v>
                </c:pt>
                <c:pt idx="4">
                  <c:v>Bamako</c:v>
                </c:pt>
                <c:pt idx="5">
                  <c:v>Autres</c:v>
                </c:pt>
              </c:strCache>
            </c:strRef>
          </c:cat>
          <c:val>
            <c:numRef>
              <c:f>Feuil2!$D$25:$D$30</c:f>
              <c:numCache>
                <c:formatCode>###0.0%</c:formatCode>
                <c:ptCount val="6"/>
                <c:pt idx="0">
                  <c:v>0.40119760479041916</c:v>
                </c:pt>
                <c:pt idx="1">
                  <c:v>0.33333333333333337</c:v>
                </c:pt>
                <c:pt idx="2">
                  <c:v>9.5238095238095233E-2</c:v>
                </c:pt>
                <c:pt idx="3">
                  <c:v>0.52777777777777779</c:v>
                </c:pt>
                <c:pt idx="4">
                  <c:v>0.4</c:v>
                </c:pt>
                <c:pt idx="5">
                  <c:v>0.375</c:v>
                </c:pt>
              </c:numCache>
            </c:numRef>
          </c:val>
          <c:extLst xmlns:c16r2="http://schemas.microsoft.com/office/drawing/2015/06/chart">
            <c:ext xmlns:c16="http://schemas.microsoft.com/office/drawing/2014/chart" uri="{C3380CC4-5D6E-409C-BE32-E72D297353CC}">
              <c16:uniqueId val="{00000002-7657-476F-9AE2-5FED8B95E163}"/>
            </c:ext>
          </c:extLst>
        </c:ser>
        <c:ser>
          <c:idx val="3"/>
          <c:order val="3"/>
          <c:tx>
            <c:strRef>
              <c:f>Feuil2!$E$24</c:f>
              <c:strCache>
                <c:ptCount val="1"/>
                <c:pt idx="0">
                  <c:v>Energie renouvelable</c:v>
                </c:pt>
              </c:strCache>
            </c:strRef>
          </c:tx>
          <c:spPr>
            <a:solidFill>
              <a:srgbClr val="760000"/>
            </a:solidFill>
            <a:ln>
              <a:solidFill>
                <a:schemeClr val="tx1"/>
              </a:solidFill>
            </a:ln>
            <a:effectLst/>
          </c:spPr>
          <c:invertIfNegative val="0"/>
          <c:cat>
            <c:strRef>
              <c:f>Feuil2!$A$25:$A$30</c:f>
              <c:strCache>
                <c:ptCount val="6"/>
                <c:pt idx="0">
                  <c:v>Ségou</c:v>
                </c:pt>
                <c:pt idx="1">
                  <c:v>Barouéli</c:v>
                </c:pt>
                <c:pt idx="2">
                  <c:v>Bla</c:v>
                </c:pt>
                <c:pt idx="3">
                  <c:v>San</c:v>
                </c:pt>
                <c:pt idx="4">
                  <c:v>Bamako</c:v>
                </c:pt>
                <c:pt idx="5">
                  <c:v>Autres</c:v>
                </c:pt>
              </c:strCache>
            </c:strRef>
          </c:cat>
          <c:val>
            <c:numRef>
              <c:f>Feuil2!$E$25:$E$30</c:f>
              <c:numCache>
                <c:formatCode>###0.0%</c:formatCode>
                <c:ptCount val="6"/>
                <c:pt idx="0">
                  <c:v>7.7844311377245512E-2</c:v>
                </c:pt>
                <c:pt idx="1">
                  <c:v>6.6666666666666666E-2</c:v>
                </c:pt>
                <c:pt idx="2">
                  <c:v>0.16666666666666669</c:v>
                </c:pt>
                <c:pt idx="3">
                  <c:v>0</c:v>
                </c:pt>
                <c:pt idx="4">
                  <c:v>0.26666666666666666</c:v>
                </c:pt>
                <c:pt idx="5">
                  <c:v>0</c:v>
                </c:pt>
              </c:numCache>
            </c:numRef>
          </c:val>
          <c:extLst xmlns:c16r2="http://schemas.microsoft.com/office/drawing/2015/06/chart">
            <c:ext xmlns:c16="http://schemas.microsoft.com/office/drawing/2014/chart" uri="{C3380CC4-5D6E-409C-BE32-E72D297353CC}">
              <c16:uniqueId val="{00000003-7657-476F-9AE2-5FED8B95E163}"/>
            </c:ext>
          </c:extLst>
        </c:ser>
        <c:ser>
          <c:idx val="4"/>
          <c:order val="4"/>
          <c:tx>
            <c:strRef>
              <c:f>Feuil2!$F$24</c:f>
              <c:strCache>
                <c:ptCount val="1"/>
                <c:pt idx="0">
                  <c:v>Ebénisterie</c:v>
                </c:pt>
              </c:strCache>
            </c:strRef>
          </c:tx>
          <c:spPr>
            <a:solidFill>
              <a:schemeClr val="accent5"/>
            </a:solidFill>
            <a:ln>
              <a:solidFill>
                <a:schemeClr val="tx1"/>
              </a:solidFill>
            </a:ln>
            <a:effectLst/>
          </c:spPr>
          <c:invertIfNegative val="0"/>
          <c:cat>
            <c:strRef>
              <c:f>Feuil2!$A$25:$A$30</c:f>
              <c:strCache>
                <c:ptCount val="6"/>
                <c:pt idx="0">
                  <c:v>Ségou</c:v>
                </c:pt>
                <c:pt idx="1">
                  <c:v>Barouéli</c:v>
                </c:pt>
                <c:pt idx="2">
                  <c:v>Bla</c:v>
                </c:pt>
                <c:pt idx="3">
                  <c:v>San</c:v>
                </c:pt>
                <c:pt idx="4">
                  <c:v>Bamako</c:v>
                </c:pt>
                <c:pt idx="5">
                  <c:v>Autres</c:v>
                </c:pt>
              </c:strCache>
            </c:strRef>
          </c:cat>
          <c:val>
            <c:numRef>
              <c:f>Feuil2!$F$25:$F$30</c:f>
              <c:numCache>
                <c:formatCode>###0.0%</c:formatCode>
                <c:ptCount val="6"/>
                <c:pt idx="0">
                  <c:v>8.9820359281437126E-2</c:v>
                </c:pt>
                <c:pt idx="1">
                  <c:v>0</c:v>
                </c:pt>
                <c:pt idx="2">
                  <c:v>0.19047619047619047</c:v>
                </c:pt>
                <c:pt idx="3">
                  <c:v>0.15277777777777779</c:v>
                </c:pt>
                <c:pt idx="4">
                  <c:v>0</c:v>
                </c:pt>
                <c:pt idx="5">
                  <c:v>0.25</c:v>
                </c:pt>
              </c:numCache>
            </c:numRef>
          </c:val>
          <c:extLst xmlns:c16r2="http://schemas.microsoft.com/office/drawing/2015/06/chart">
            <c:ext xmlns:c16="http://schemas.microsoft.com/office/drawing/2014/chart" uri="{C3380CC4-5D6E-409C-BE32-E72D297353CC}">
              <c16:uniqueId val="{00000004-7657-476F-9AE2-5FED8B95E163}"/>
            </c:ext>
          </c:extLst>
        </c:ser>
        <c:ser>
          <c:idx val="5"/>
          <c:order val="5"/>
          <c:tx>
            <c:strRef>
              <c:f>Feuil2!$G$24</c:f>
              <c:strCache>
                <c:ptCount val="1"/>
                <c:pt idx="0">
                  <c:v>Restauration</c:v>
                </c:pt>
              </c:strCache>
            </c:strRef>
          </c:tx>
          <c:spPr>
            <a:solidFill>
              <a:schemeClr val="accent6"/>
            </a:solidFill>
            <a:ln>
              <a:solidFill>
                <a:schemeClr val="tx1"/>
              </a:solidFill>
            </a:ln>
            <a:effectLst/>
          </c:spPr>
          <c:invertIfNegative val="0"/>
          <c:cat>
            <c:strRef>
              <c:f>Feuil2!$A$25:$A$30</c:f>
              <c:strCache>
                <c:ptCount val="6"/>
                <c:pt idx="0">
                  <c:v>Ségou</c:v>
                </c:pt>
                <c:pt idx="1">
                  <c:v>Barouéli</c:v>
                </c:pt>
                <c:pt idx="2">
                  <c:v>Bla</c:v>
                </c:pt>
                <c:pt idx="3">
                  <c:v>San</c:v>
                </c:pt>
                <c:pt idx="4">
                  <c:v>Bamako</c:v>
                </c:pt>
                <c:pt idx="5">
                  <c:v>Autres</c:v>
                </c:pt>
              </c:strCache>
            </c:strRef>
          </c:cat>
          <c:val>
            <c:numRef>
              <c:f>Feuil2!$G$25:$G$30</c:f>
              <c:numCache>
                <c:formatCode>###0.0%</c:formatCode>
                <c:ptCount val="6"/>
                <c:pt idx="0">
                  <c:v>7.7844311377245512E-2</c:v>
                </c:pt>
                <c:pt idx="1">
                  <c:v>0</c:v>
                </c:pt>
                <c:pt idx="2">
                  <c:v>2.3809523809523808E-2</c:v>
                </c:pt>
                <c:pt idx="3">
                  <c:v>6.9444444444444448E-2</c:v>
                </c:pt>
                <c:pt idx="4">
                  <c:v>0.26666666666666666</c:v>
                </c:pt>
                <c:pt idx="5">
                  <c:v>0.25</c:v>
                </c:pt>
              </c:numCache>
            </c:numRef>
          </c:val>
          <c:extLst xmlns:c16r2="http://schemas.microsoft.com/office/drawing/2015/06/chart">
            <c:ext xmlns:c16="http://schemas.microsoft.com/office/drawing/2014/chart" uri="{C3380CC4-5D6E-409C-BE32-E72D297353CC}">
              <c16:uniqueId val="{00000005-7657-476F-9AE2-5FED8B95E163}"/>
            </c:ext>
          </c:extLst>
        </c:ser>
        <c:ser>
          <c:idx val="6"/>
          <c:order val="6"/>
          <c:tx>
            <c:strRef>
              <c:f>Feuil2!$H$24</c:f>
              <c:strCache>
                <c:ptCount val="1"/>
                <c:pt idx="0">
                  <c:v>Autres</c:v>
                </c:pt>
              </c:strCache>
            </c:strRef>
          </c:tx>
          <c:spPr>
            <a:solidFill>
              <a:schemeClr val="tx1"/>
            </a:solidFill>
            <a:ln>
              <a:solidFill>
                <a:schemeClr val="tx1"/>
              </a:solidFill>
            </a:ln>
            <a:effectLst/>
          </c:spPr>
          <c:invertIfNegative val="0"/>
          <c:cat>
            <c:strRef>
              <c:f>Feuil2!$A$25:$A$30</c:f>
              <c:strCache>
                <c:ptCount val="6"/>
                <c:pt idx="0">
                  <c:v>Ségou</c:v>
                </c:pt>
                <c:pt idx="1">
                  <c:v>Barouéli</c:v>
                </c:pt>
                <c:pt idx="2">
                  <c:v>Bla</c:v>
                </c:pt>
                <c:pt idx="3">
                  <c:v>San</c:v>
                </c:pt>
                <c:pt idx="4">
                  <c:v>Bamako</c:v>
                </c:pt>
                <c:pt idx="5">
                  <c:v>Autres</c:v>
                </c:pt>
              </c:strCache>
            </c:strRef>
          </c:cat>
          <c:val>
            <c:numRef>
              <c:f>Feuil2!$H$25:$H$30</c:f>
              <c:numCache>
                <c:formatCode>###0.0%</c:formatCode>
                <c:ptCount val="6"/>
                <c:pt idx="0">
                  <c:v>2.3952095808383232E-2</c:v>
                </c:pt>
                <c:pt idx="1">
                  <c:v>0</c:v>
                </c:pt>
                <c:pt idx="2">
                  <c:v>0.19047619047619047</c:v>
                </c:pt>
                <c:pt idx="3">
                  <c:v>0</c:v>
                </c:pt>
                <c:pt idx="4">
                  <c:v>0</c:v>
                </c:pt>
                <c:pt idx="5">
                  <c:v>0</c:v>
                </c:pt>
              </c:numCache>
            </c:numRef>
          </c:val>
          <c:extLst xmlns:c16r2="http://schemas.microsoft.com/office/drawing/2015/06/chart">
            <c:ext xmlns:c16="http://schemas.microsoft.com/office/drawing/2014/chart" uri="{C3380CC4-5D6E-409C-BE32-E72D297353CC}">
              <c16:uniqueId val="{00000006-7657-476F-9AE2-5FED8B95E163}"/>
            </c:ext>
          </c:extLst>
        </c:ser>
        <c:dLbls>
          <c:showLegendKey val="0"/>
          <c:showVal val="0"/>
          <c:showCatName val="0"/>
          <c:showSerName val="0"/>
          <c:showPercent val="0"/>
          <c:showBubbleSize val="0"/>
        </c:dLbls>
        <c:gapWidth val="150"/>
        <c:overlap val="100"/>
        <c:axId val="-151795328"/>
        <c:axId val="-151798592"/>
      </c:barChart>
      <c:catAx>
        <c:axId val="-151795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crossAx val="-151798592"/>
        <c:crosses val="autoZero"/>
        <c:auto val="1"/>
        <c:lblAlgn val="ctr"/>
        <c:lblOffset val="100"/>
        <c:noMultiLvlLbl val="0"/>
      </c:catAx>
      <c:valAx>
        <c:axId val="-15179859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51795328"/>
        <c:crosses val="autoZero"/>
        <c:crossBetween val="between"/>
      </c:valAx>
      <c:spPr>
        <a:noFill/>
        <a:ln>
          <a:noFill/>
        </a:ln>
        <a:effectLst>
          <a:outerShdw blurRad="50800" dist="38100" dir="5400000" algn="t" rotWithShape="0">
            <a:prstClr val="black">
              <a:alpha val="40000"/>
            </a:prstClr>
          </a:outerShdw>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Feuil2!$G$85</c:f>
              <c:strCache>
                <c:ptCount val="1"/>
                <c:pt idx="0">
                  <c:v>Important</c:v>
                </c:pt>
              </c:strCache>
            </c:strRef>
          </c:tx>
          <c:spPr>
            <a:solidFill>
              <a:srgbClr val="F8CBAD"/>
            </a:solidFill>
            <a:ln>
              <a:solidFill>
                <a:srgbClr val="C00000"/>
              </a:solidFill>
            </a:ln>
            <a:effectLst>
              <a:outerShdw blurRad="50800" dist="38100" dir="13500000" algn="br" rotWithShape="0">
                <a:prstClr val="black">
                  <a:alpha val="40000"/>
                </a:prstClr>
              </a:outerShdw>
            </a:effectLst>
          </c:spPr>
          <c:invertIfNegative val="1"/>
          <c:dLbls>
            <c:spPr>
              <a:noFill/>
              <a:ln>
                <a:noFill/>
              </a:ln>
              <a:effectLst/>
            </c:spPr>
            <c:txPr>
              <a:bodyPr rot="-5400000" spcFirstLastPara="1" vertOverflow="clip" horzOverflow="clip" vert="horz" wrap="square" lIns="38100" tIns="19050" rIns="38100" bIns="19050" anchor="ctr" anchorCtr="1">
                <a:spAutoFit/>
              </a:bodyPr>
              <a:lstStyle/>
              <a:p>
                <a:pPr>
                  <a:defRPr sz="1050" b="1" i="0" u="none" strike="noStrike" kern="1200" baseline="0">
                    <a:solidFill>
                      <a:sysClr val="windowText" lastClr="000000"/>
                    </a:solidFill>
                    <a:latin typeface="+mn-lt"/>
                    <a:ea typeface="+mn-ea"/>
                    <a:cs typeface="+mn-cs"/>
                  </a:defRPr>
                </a:pPr>
                <a:endParaRPr lang="fr-FR"/>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Feuil2!$F$86:$F$88</c:f>
              <c:strCache>
                <c:ptCount val="3"/>
                <c:pt idx="0">
                  <c:v>Savoirs ou connaissances</c:v>
                </c:pt>
                <c:pt idx="1">
                  <c:v>Savoir-faire</c:v>
                </c:pt>
                <c:pt idx="2">
                  <c:v>Savoir-être ou comportement</c:v>
                </c:pt>
              </c:strCache>
            </c:strRef>
          </c:cat>
          <c:val>
            <c:numRef>
              <c:f>Feuil2!$G$86:$G$88</c:f>
              <c:numCache>
                <c:formatCode>###0%</c:formatCode>
                <c:ptCount val="3"/>
                <c:pt idx="0">
                  <c:v>0.88016528925619841</c:v>
                </c:pt>
                <c:pt idx="1">
                  <c:v>0.90082644628099173</c:v>
                </c:pt>
                <c:pt idx="2">
                  <c:v>0.9628099173553718</c:v>
                </c:pt>
              </c:numCache>
            </c:numRef>
          </c:val>
          <c:extLst xmlns:c16r2="http://schemas.microsoft.com/office/drawing/2015/06/chart">
            <c:ext xmlns:c16="http://schemas.microsoft.com/office/drawing/2014/chart" uri="{C3380CC4-5D6E-409C-BE32-E72D297353CC}">
              <c16:uniqueId val="{00000000-8490-47F6-B0A7-90EB7F84D169}"/>
            </c:ext>
            <c:ext xmlns:c14="http://schemas.microsoft.com/office/drawing/2007/8/2/chart" uri="{6F2FDCE9-48DA-4B69-8628-5D25D57E5C99}">
              <c14:invertSolidFillFmt>
                <c14:spPr xmlns:c14="http://schemas.microsoft.com/office/drawing/2007/8/2/chart">
                  <a:solidFill>
                    <a:srgbClr val="FFFFFF"/>
                  </a:solidFill>
                  <a:ln>
                    <a:solidFill>
                      <a:srgbClr val="C00000"/>
                    </a:solidFill>
                  </a:ln>
                  <a:effectLst>
                    <a:outerShdw blurRad="50800" dist="38100" dir="13500000" algn="br" rotWithShape="0">
                      <a:prstClr val="black">
                        <a:alpha val="40000"/>
                      </a:prstClr>
                    </a:outerShdw>
                  </a:effectLst>
                </c14:spPr>
              </c14:invertSolidFillFmt>
            </c:ext>
          </c:extLst>
        </c:ser>
        <c:dLbls>
          <c:dLblPos val="outEnd"/>
          <c:showLegendKey val="0"/>
          <c:showVal val="1"/>
          <c:showCatName val="0"/>
          <c:showSerName val="0"/>
          <c:showPercent val="0"/>
          <c:showBubbleSize val="0"/>
        </c:dLbls>
        <c:gapWidth val="444"/>
        <c:overlap val="-90"/>
        <c:axId val="-151794784"/>
        <c:axId val="-151796960"/>
      </c:barChart>
      <c:catAx>
        <c:axId val="-15179478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cap="all" spc="120" normalizeH="0" baseline="0">
                <a:solidFill>
                  <a:sysClr val="windowText" lastClr="000000"/>
                </a:solidFill>
                <a:latin typeface="+mn-lt"/>
                <a:ea typeface="+mn-ea"/>
                <a:cs typeface="+mn-cs"/>
              </a:defRPr>
            </a:pPr>
            <a:endParaRPr lang="fr-FR"/>
          </a:p>
        </c:txPr>
        <c:crossAx val="-151796960"/>
        <c:crosses val="autoZero"/>
        <c:auto val="1"/>
        <c:lblAlgn val="ctr"/>
        <c:lblOffset val="100"/>
        <c:noMultiLvlLbl val="0"/>
      </c:catAx>
      <c:valAx>
        <c:axId val="-151796960"/>
        <c:scaling>
          <c:orientation val="minMax"/>
        </c:scaling>
        <c:delete val="1"/>
        <c:axPos val="l"/>
        <c:numFmt formatCode="###0%" sourceLinked="1"/>
        <c:majorTickMark val="none"/>
        <c:minorTickMark val="none"/>
        <c:tickLblPos val="nextTo"/>
        <c:crossAx val="-151794784"/>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Feuil4!$A$2</c:f>
              <c:strCache>
                <c:ptCount val="1"/>
                <c:pt idx="0">
                  <c:v>Savoirs ou connaissances</c:v>
                </c:pt>
              </c:strCache>
            </c:strRef>
          </c:tx>
          <c:spPr>
            <a:solidFill>
              <a:schemeClr val="accent6">
                <a:lumMod val="75000"/>
              </a:schemeClr>
            </a:solidFill>
            <a:ln>
              <a:solidFill>
                <a:schemeClr val="tx1"/>
              </a:solidFill>
            </a:ln>
            <a:effectLst/>
            <a:sp3d>
              <a:contourClr>
                <a:schemeClr val="tx1"/>
              </a:contourClr>
            </a:sp3d>
          </c:spPr>
          <c:invertIfNegative val="0"/>
          <c:cat>
            <c:strRef>
              <c:f>Feuil4!$B$1:$H$1</c:f>
              <c:strCache>
                <c:ptCount val="7"/>
                <c:pt idx="0">
                  <c:v>Agriculture/Elevage</c:v>
                </c:pt>
                <c:pt idx="1">
                  <c:v>Artisanat</c:v>
                </c:pt>
                <c:pt idx="2">
                  <c:v>Bâtiment</c:v>
                </c:pt>
                <c:pt idx="3">
                  <c:v>Energie renouvelable</c:v>
                </c:pt>
                <c:pt idx="4">
                  <c:v>Ebénisterie</c:v>
                </c:pt>
                <c:pt idx="5">
                  <c:v>Restauration</c:v>
                </c:pt>
                <c:pt idx="6">
                  <c:v>Autres</c:v>
                </c:pt>
              </c:strCache>
            </c:strRef>
          </c:cat>
          <c:val>
            <c:numRef>
              <c:f>Feuil4!$B$2:$H$2</c:f>
              <c:numCache>
                <c:formatCode>###0.0%</c:formatCode>
                <c:ptCount val="7"/>
                <c:pt idx="0">
                  <c:v>1</c:v>
                </c:pt>
                <c:pt idx="1">
                  <c:v>0.8833333333333333</c:v>
                </c:pt>
                <c:pt idx="2">
                  <c:v>0.839622641509434</c:v>
                </c:pt>
                <c:pt idx="3">
                  <c:v>0.82352941176470595</c:v>
                </c:pt>
                <c:pt idx="4">
                  <c:v>0.94117647058823539</c:v>
                </c:pt>
                <c:pt idx="5">
                  <c:v>1</c:v>
                </c:pt>
                <c:pt idx="6">
                  <c:v>1</c:v>
                </c:pt>
              </c:numCache>
            </c:numRef>
          </c:val>
          <c:extLst xmlns:c16r2="http://schemas.microsoft.com/office/drawing/2015/06/chart">
            <c:ext xmlns:c16="http://schemas.microsoft.com/office/drawing/2014/chart" uri="{C3380CC4-5D6E-409C-BE32-E72D297353CC}">
              <c16:uniqueId val="{00000000-E266-4D03-AA7D-A21FCF503121}"/>
            </c:ext>
          </c:extLst>
        </c:ser>
        <c:ser>
          <c:idx val="1"/>
          <c:order val="1"/>
          <c:tx>
            <c:strRef>
              <c:f>Feuil4!$A$3</c:f>
              <c:strCache>
                <c:ptCount val="1"/>
                <c:pt idx="0">
                  <c:v>Savoir-être ou comportement</c:v>
                </c:pt>
              </c:strCache>
            </c:strRef>
          </c:tx>
          <c:spPr>
            <a:solidFill>
              <a:srgbClr val="00B0F0"/>
            </a:solidFill>
            <a:ln>
              <a:solidFill>
                <a:schemeClr val="tx1"/>
              </a:solidFill>
            </a:ln>
            <a:effectLst/>
            <a:sp3d>
              <a:contourClr>
                <a:schemeClr val="tx1"/>
              </a:contourClr>
            </a:sp3d>
          </c:spPr>
          <c:invertIfNegative val="0"/>
          <c:cat>
            <c:strRef>
              <c:f>Feuil4!$B$1:$H$1</c:f>
              <c:strCache>
                <c:ptCount val="7"/>
                <c:pt idx="0">
                  <c:v>Agriculture/Elevage</c:v>
                </c:pt>
                <c:pt idx="1">
                  <c:v>Artisanat</c:v>
                </c:pt>
                <c:pt idx="2">
                  <c:v>Bâtiment</c:v>
                </c:pt>
                <c:pt idx="3">
                  <c:v>Energie renouvelable</c:v>
                </c:pt>
                <c:pt idx="4">
                  <c:v>Ebénisterie</c:v>
                </c:pt>
                <c:pt idx="5">
                  <c:v>Restauration</c:v>
                </c:pt>
                <c:pt idx="6">
                  <c:v>Autres</c:v>
                </c:pt>
              </c:strCache>
            </c:strRef>
          </c:cat>
          <c:val>
            <c:numRef>
              <c:f>Feuil4!$B$3:$H$3</c:f>
              <c:numCache>
                <c:formatCode>###0.0%</c:formatCode>
                <c:ptCount val="7"/>
                <c:pt idx="0">
                  <c:v>0.8</c:v>
                </c:pt>
                <c:pt idx="1">
                  <c:v>0.95</c:v>
                </c:pt>
                <c:pt idx="2">
                  <c:v>0.98113207547169812</c:v>
                </c:pt>
                <c:pt idx="3">
                  <c:v>0.82352941176470595</c:v>
                </c:pt>
                <c:pt idx="4">
                  <c:v>1</c:v>
                </c:pt>
                <c:pt idx="5">
                  <c:v>1</c:v>
                </c:pt>
                <c:pt idx="6">
                  <c:v>1</c:v>
                </c:pt>
              </c:numCache>
            </c:numRef>
          </c:val>
          <c:extLst xmlns:c16r2="http://schemas.microsoft.com/office/drawing/2015/06/chart">
            <c:ext xmlns:c16="http://schemas.microsoft.com/office/drawing/2014/chart" uri="{C3380CC4-5D6E-409C-BE32-E72D297353CC}">
              <c16:uniqueId val="{00000001-E266-4D03-AA7D-A21FCF503121}"/>
            </c:ext>
          </c:extLst>
        </c:ser>
        <c:ser>
          <c:idx val="2"/>
          <c:order val="2"/>
          <c:tx>
            <c:strRef>
              <c:f>Feuil4!$A$4</c:f>
              <c:strCache>
                <c:ptCount val="1"/>
                <c:pt idx="0">
                  <c:v>Savoir-faire</c:v>
                </c:pt>
              </c:strCache>
            </c:strRef>
          </c:tx>
          <c:spPr>
            <a:solidFill>
              <a:schemeClr val="accent3">
                <a:lumMod val="75000"/>
              </a:schemeClr>
            </a:solidFill>
            <a:ln>
              <a:solidFill>
                <a:schemeClr val="tx1"/>
              </a:solidFill>
            </a:ln>
            <a:effectLst/>
            <a:sp3d>
              <a:contourClr>
                <a:schemeClr val="tx1"/>
              </a:contourClr>
            </a:sp3d>
          </c:spPr>
          <c:invertIfNegative val="0"/>
          <c:cat>
            <c:strRef>
              <c:f>Feuil4!$B$1:$H$1</c:f>
              <c:strCache>
                <c:ptCount val="7"/>
                <c:pt idx="0">
                  <c:v>Agriculture/Elevage</c:v>
                </c:pt>
                <c:pt idx="1">
                  <c:v>Artisanat</c:v>
                </c:pt>
                <c:pt idx="2">
                  <c:v>Bâtiment</c:v>
                </c:pt>
                <c:pt idx="3">
                  <c:v>Energie renouvelable</c:v>
                </c:pt>
                <c:pt idx="4">
                  <c:v>Ebénisterie</c:v>
                </c:pt>
                <c:pt idx="5">
                  <c:v>Restauration</c:v>
                </c:pt>
                <c:pt idx="6">
                  <c:v>Autres</c:v>
                </c:pt>
              </c:strCache>
            </c:strRef>
          </c:cat>
          <c:val>
            <c:numRef>
              <c:f>Feuil4!$B$4:$H$4</c:f>
              <c:numCache>
                <c:formatCode>###0.0%</c:formatCode>
                <c:ptCount val="7"/>
                <c:pt idx="0">
                  <c:v>0.8</c:v>
                </c:pt>
                <c:pt idx="1">
                  <c:v>0.8666666666666667</c:v>
                </c:pt>
                <c:pt idx="2">
                  <c:v>0.92452830188679247</c:v>
                </c:pt>
                <c:pt idx="3">
                  <c:v>0.76470588235294112</c:v>
                </c:pt>
                <c:pt idx="4">
                  <c:v>0.91176470588235292</c:v>
                </c:pt>
                <c:pt idx="5">
                  <c:v>1</c:v>
                </c:pt>
                <c:pt idx="6">
                  <c:v>1</c:v>
                </c:pt>
              </c:numCache>
            </c:numRef>
          </c:val>
          <c:extLst xmlns:c16r2="http://schemas.microsoft.com/office/drawing/2015/06/chart">
            <c:ext xmlns:c16="http://schemas.microsoft.com/office/drawing/2014/chart" uri="{C3380CC4-5D6E-409C-BE32-E72D297353CC}">
              <c16:uniqueId val="{00000002-E266-4D03-AA7D-A21FCF503121}"/>
            </c:ext>
          </c:extLst>
        </c:ser>
        <c:dLbls>
          <c:showLegendKey val="0"/>
          <c:showVal val="0"/>
          <c:showCatName val="0"/>
          <c:showSerName val="0"/>
          <c:showPercent val="0"/>
          <c:showBubbleSize val="0"/>
        </c:dLbls>
        <c:gapWidth val="150"/>
        <c:shape val="box"/>
        <c:axId val="-514598800"/>
        <c:axId val="-514600432"/>
        <c:axId val="0"/>
      </c:bar3DChart>
      <c:catAx>
        <c:axId val="-514598800"/>
        <c:scaling>
          <c:orientation val="minMax"/>
        </c:scaling>
        <c:delete val="0"/>
        <c:axPos val="b"/>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1000" b="1" i="0" u="none" strike="noStrike" kern="900" baseline="0">
                <a:solidFill>
                  <a:sysClr val="windowText" lastClr="000000"/>
                </a:solidFill>
                <a:latin typeface="+mn-lt"/>
                <a:ea typeface="+mn-ea"/>
                <a:cs typeface="+mn-cs"/>
              </a:defRPr>
            </a:pPr>
            <a:endParaRPr lang="fr-FR"/>
          </a:p>
        </c:txPr>
        <c:crossAx val="-514600432"/>
        <c:crosses val="autoZero"/>
        <c:auto val="1"/>
        <c:lblAlgn val="ctr"/>
        <c:lblOffset val="100"/>
        <c:noMultiLvlLbl val="0"/>
      </c:catAx>
      <c:valAx>
        <c:axId val="-5146004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514598800"/>
        <c:crosses val="autoZero"/>
        <c:crossBetween val="between"/>
      </c:valAx>
      <c:spPr>
        <a:noFill/>
        <a:ln>
          <a:noFill/>
        </a:ln>
        <a:effectLst/>
      </c:spPr>
    </c:plotArea>
    <c:legend>
      <c:legendPos val="b"/>
      <c:layout>
        <c:manualLayout>
          <c:xMode val="edge"/>
          <c:yMode val="edge"/>
          <c:x val="3.6866778935869981E-4"/>
          <c:y val="0.91073668423026066"/>
          <c:w val="0.98614382879559415"/>
          <c:h val="6.1391854320096771E-2"/>
        </c:manualLayout>
      </c:layout>
      <c:overlay val="0"/>
      <c:spPr>
        <a:noFill/>
        <a:ln>
          <a:noFill/>
        </a:ln>
        <a:effectLst/>
      </c:spPr>
      <c:txPr>
        <a:bodyPr rot="0" spcFirstLastPara="1" vertOverflow="ellipsis" vert="horz" wrap="square" anchor="ctr" anchorCtr="1"/>
        <a:lstStyle/>
        <a:p>
          <a:pPr>
            <a:defRPr sz="1000" b="0" i="1" u="none" strike="noStrike" kern="1200" baseline="0">
              <a:solidFill>
                <a:sysClr val="windowText" lastClr="000000"/>
              </a:solidFill>
              <a:latin typeface="+mn-lt"/>
              <a:ea typeface="+mn-ea"/>
              <a:cs typeface="+mn-cs"/>
            </a:defRPr>
          </a:pPr>
          <a:endParaRPr lang="fr-FR"/>
        </a:p>
      </c:txPr>
    </c:legend>
    <c:plotVisOnly val="1"/>
    <c:dispBlanksAs val="gap"/>
    <c:showDLblsOverMax val="0"/>
  </c:chart>
  <c:spPr>
    <a:solidFill>
      <a:schemeClr val="bg1"/>
    </a:solidFill>
    <a:ln w="12700" cap="flat" cmpd="sng" algn="ctr">
      <a:solidFill>
        <a:schemeClr val="tx1"/>
      </a:solidFill>
      <a:round/>
    </a:ln>
    <a:effectLst/>
  </c:spPr>
  <c:txPr>
    <a:bodyPr/>
    <a:lstStyle/>
    <a:p>
      <a:pPr>
        <a:defRPr/>
      </a:pPr>
      <a:endParaRPr lang="fr-FR"/>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2">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lumMod val="75000"/>
          </a:schemeClr>
        </a:solidFill>
      </a:ln>
    </cs:spPr>
  </cs:dataPoint>
  <cs:dataPoint3D>
    <cs:lnRef idx="0">
      <cs:styleClr val="auto"/>
    </cs:lnRef>
    <cs:fillRef idx="0">
      <cs:styleClr val="auto"/>
    </cs:fillRef>
    <cs:effectRef idx="0"/>
    <cs:fontRef idx="minor">
      <a:schemeClr val="tx1"/>
    </cs:fontRef>
    <cs:spPr>
      <a:solidFill>
        <a:schemeClr val="phClr"/>
      </a:solidFill>
      <a:ln>
        <a:solidFill>
          <a:schemeClr val="phClr">
            <a:lumMod val="75000"/>
          </a:schemeClr>
        </a:solidFill>
      </a:ln>
      <a:scene3d>
        <a:camera prst="orthographicFront"/>
        <a:lightRig rig="threePt" dir="t"/>
      </a:scene3d>
      <a:sp3d prstMaterial="translucentPowder"/>
    </cs:spPr>
  </cs:dataPoint3D>
  <cs:dataPointLine>
    <cs:lnRef idx="0">
      <cs:styleClr val="auto"/>
    </cs:lnRef>
    <cs:fillRef idx="0"/>
    <cs:effectRef idx="0"/>
    <cs:fontRef idx="minor">
      <a:schemeClr val="tx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dk1"/>
    </cs:fontRef>
    <cs:spPr>
      <a:solidFill>
        <a:schemeClr val="phClr">
          <a:alpha val="70000"/>
        </a:schemeClr>
      </a:solidFill>
      <a:ln>
        <a:solidFill>
          <a:schemeClr val="phClr">
            <a:lumMod val="7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tx1"/>
    </cs:fontRef>
    <cs:spPr>
      <a:solidFill>
        <a:schemeClr val="lt1">
          <a:alpha val="27000"/>
        </a:schemeClr>
      </a:solidFill>
      <a:sp3d/>
    </cs:spPr>
  </cs:floor>
  <cs:gridlineMajor>
    <cs:lnRef idx="0"/>
    <cs:fillRef idx="0"/>
    <cs:effectRef idx="0"/>
    <cs:fontRef idx="minor">
      <a:schemeClr val="tx1"/>
    </cs:fontRef>
    <cs:spPr>
      <a:ln w="9525" cap="flat" cmpd="sng" algn="ctr">
        <a:solidFill>
          <a:schemeClr val="tx1">
            <a:lumMod val="5000"/>
            <a:lumOff val="95000"/>
          </a:schemeClr>
        </a:solidFill>
        <a:round/>
      </a:ln>
    </cs:spPr>
  </cs:gridlineMajor>
  <cs:gridlineMinor>
    <cs:lnRef idx="0"/>
    <cs:fillRef idx="0"/>
    <cs:effectRef idx="0"/>
    <cs:fontRef idx="minor">
      <a:schemeClr val="tx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0" kern="1200" cap="none" spc="5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tx1"/>
    </cs:fontRef>
    <cs:spPr>
      <a:sp3d/>
    </cs:spPr>
  </cs:wall>
</cs:chartStyle>
</file>

<file path=word/charts/style10.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3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2.xml><?xml version="1.0" encoding="utf-8"?>
<cs:chartStyle xmlns:cs="http://schemas.microsoft.com/office/drawing/2012/chartStyle" xmlns:a="http://schemas.openxmlformats.org/drawingml/2006/main" id="28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solidFill>
        <a:schemeClr val="lt1"/>
      </a:solidFill>
      <a:sp3d/>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C6C740-DE40-4EEF-9DD6-21616B1D5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17182</Words>
  <Characters>94507</Characters>
  <Application>Microsoft Office Word</Application>
  <DocSecurity>0</DocSecurity>
  <Lines>787</Lines>
  <Paragraphs>222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SIAMAN N'faly</dc:creator>
  <cp:lastModifiedBy>USER</cp:lastModifiedBy>
  <cp:revision>6</cp:revision>
  <cp:lastPrinted>2019-08-16T12:39:00Z</cp:lastPrinted>
  <dcterms:created xsi:type="dcterms:W3CDTF">2020-10-06T16:45:00Z</dcterms:created>
  <dcterms:modified xsi:type="dcterms:W3CDTF">2021-01-06T15:11:00Z</dcterms:modified>
</cp:coreProperties>
</file>